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43863" w14:textId="3D354BD0" w:rsidR="00934603" w:rsidRPr="00AB2E30" w:rsidRDefault="00934603" w:rsidP="00AB2E30">
      <w:pPr>
        <w:jc w:val="center"/>
        <w:rPr>
          <w:rFonts w:ascii="Times New Roman" w:hAnsi="Times New Roman" w:cs="Times New Roman"/>
          <w:b/>
          <w:sz w:val="24"/>
          <w:szCs w:val="24"/>
        </w:rPr>
      </w:pPr>
      <w:r w:rsidRPr="00AB2E30">
        <w:rPr>
          <w:rFonts w:ascii="Times New Roman" w:hAnsi="Times New Roman" w:cs="Times New Roman"/>
          <w:b/>
          <w:sz w:val="24"/>
          <w:szCs w:val="24"/>
        </w:rPr>
        <w:t xml:space="preserve">The stable oxygen isotope ratio of </w:t>
      </w:r>
      <w:r w:rsidR="002C5F84">
        <w:rPr>
          <w:rFonts w:ascii="Times New Roman" w:hAnsi="Times New Roman" w:cs="Times New Roman"/>
          <w:b/>
          <w:sz w:val="24"/>
          <w:szCs w:val="24"/>
        </w:rPr>
        <w:t xml:space="preserve">resin extractable </w:t>
      </w:r>
      <w:r w:rsidRPr="00AB2E30">
        <w:rPr>
          <w:rFonts w:ascii="Times New Roman" w:hAnsi="Times New Roman" w:cs="Times New Roman"/>
          <w:b/>
          <w:sz w:val="24"/>
          <w:szCs w:val="24"/>
        </w:rPr>
        <w:t>phosphate derived from fresh cattle faeces</w:t>
      </w:r>
      <w:r w:rsidR="000D01EF" w:rsidRPr="005B7ECC">
        <w:rPr>
          <w:rFonts w:ascii="Times New Roman" w:hAnsi="Times New Roman" w:cs="Times New Roman"/>
          <w:b/>
          <w:sz w:val="24"/>
          <w:szCs w:val="24"/>
          <w:vertAlign w:val="superscript"/>
        </w:rPr>
        <w:t>#</w:t>
      </w:r>
    </w:p>
    <w:p w14:paraId="1EB41299" w14:textId="477E942B" w:rsidR="00934603" w:rsidRPr="00C92180" w:rsidRDefault="00934603" w:rsidP="00AB2E30">
      <w:pPr>
        <w:jc w:val="both"/>
        <w:rPr>
          <w:rFonts w:ascii="Times New Roman" w:hAnsi="Times New Roman" w:cs="Times New Roman"/>
          <w:sz w:val="24"/>
          <w:szCs w:val="24"/>
        </w:rPr>
      </w:pPr>
      <w:r w:rsidRPr="00C92180">
        <w:rPr>
          <w:rFonts w:ascii="Times New Roman" w:hAnsi="Times New Roman" w:cs="Times New Roman"/>
          <w:sz w:val="24"/>
          <w:szCs w:val="24"/>
        </w:rPr>
        <w:t>Steven J. Granger</w:t>
      </w:r>
      <w:r w:rsidR="00ED20B2" w:rsidRPr="00C92180">
        <w:rPr>
          <w:rFonts w:ascii="Times New Roman" w:hAnsi="Times New Roman" w:cs="Times New Roman"/>
          <w:sz w:val="24"/>
          <w:szCs w:val="24"/>
          <w:vertAlign w:val="superscript"/>
        </w:rPr>
        <w:t>1</w:t>
      </w:r>
      <w:r w:rsidR="000D01EF">
        <w:rPr>
          <w:rFonts w:ascii="Times New Roman" w:hAnsi="Times New Roman" w:cs="Times New Roman"/>
          <w:sz w:val="24"/>
          <w:szCs w:val="24"/>
          <w:vertAlign w:val="superscript"/>
        </w:rPr>
        <w:t>*</w:t>
      </w:r>
      <w:r w:rsidRPr="00C92180">
        <w:rPr>
          <w:rFonts w:ascii="Times New Roman" w:hAnsi="Times New Roman" w:cs="Times New Roman"/>
          <w:sz w:val="24"/>
          <w:szCs w:val="24"/>
        </w:rPr>
        <w:t>, Yuguo Yang</w:t>
      </w:r>
      <w:r w:rsidR="00ED20B2" w:rsidRPr="00C92180">
        <w:rPr>
          <w:rFonts w:ascii="Times New Roman" w:hAnsi="Times New Roman" w:cs="Times New Roman"/>
          <w:sz w:val="24"/>
          <w:szCs w:val="24"/>
          <w:vertAlign w:val="superscript"/>
        </w:rPr>
        <w:t>2</w:t>
      </w:r>
      <w:r w:rsidRPr="00C92180">
        <w:rPr>
          <w:rFonts w:ascii="Times New Roman" w:hAnsi="Times New Roman" w:cs="Times New Roman"/>
          <w:sz w:val="24"/>
          <w:szCs w:val="24"/>
        </w:rPr>
        <w:t>, Verena Pfahler</w:t>
      </w:r>
      <w:r w:rsidR="00ED20B2" w:rsidRPr="00C92180">
        <w:rPr>
          <w:rFonts w:ascii="Times New Roman" w:hAnsi="Times New Roman" w:cs="Times New Roman"/>
          <w:sz w:val="24"/>
          <w:szCs w:val="24"/>
          <w:vertAlign w:val="superscript"/>
        </w:rPr>
        <w:t>1</w:t>
      </w:r>
      <w:r w:rsidRPr="00C92180">
        <w:rPr>
          <w:rFonts w:ascii="Times New Roman" w:hAnsi="Times New Roman" w:cs="Times New Roman"/>
          <w:sz w:val="24"/>
          <w:szCs w:val="24"/>
        </w:rPr>
        <w:t xml:space="preserve">, </w:t>
      </w:r>
      <w:r w:rsidR="00C92CB5" w:rsidRPr="00C92180">
        <w:rPr>
          <w:rFonts w:ascii="Times New Roman" w:hAnsi="Times New Roman" w:cs="Times New Roman"/>
          <w:sz w:val="24"/>
          <w:szCs w:val="24"/>
        </w:rPr>
        <w:t>Chris Hodgson</w:t>
      </w:r>
      <w:r w:rsidR="00C92CB5" w:rsidRPr="00C92180">
        <w:rPr>
          <w:rFonts w:ascii="Times New Roman" w:hAnsi="Times New Roman" w:cs="Times New Roman"/>
          <w:sz w:val="24"/>
          <w:szCs w:val="24"/>
          <w:vertAlign w:val="superscript"/>
        </w:rPr>
        <w:t>1</w:t>
      </w:r>
      <w:r w:rsidR="00C92CB5" w:rsidRPr="00C92180">
        <w:rPr>
          <w:rFonts w:ascii="Times New Roman" w:hAnsi="Times New Roman" w:cs="Times New Roman"/>
          <w:sz w:val="24"/>
          <w:szCs w:val="24"/>
        </w:rPr>
        <w:t xml:space="preserve">, </w:t>
      </w:r>
      <w:r w:rsidRPr="00C92180">
        <w:rPr>
          <w:rFonts w:ascii="Times New Roman" w:hAnsi="Times New Roman" w:cs="Times New Roman"/>
          <w:sz w:val="24"/>
          <w:szCs w:val="24"/>
        </w:rPr>
        <w:t>Andrew</w:t>
      </w:r>
      <w:r w:rsidR="00196814">
        <w:rPr>
          <w:rFonts w:ascii="Times New Roman" w:hAnsi="Times New Roman" w:cs="Times New Roman"/>
          <w:sz w:val="24"/>
          <w:szCs w:val="24"/>
        </w:rPr>
        <w:t xml:space="preserve"> C.</w:t>
      </w:r>
      <w:r w:rsidRPr="00C92180">
        <w:rPr>
          <w:rFonts w:ascii="Times New Roman" w:hAnsi="Times New Roman" w:cs="Times New Roman"/>
          <w:sz w:val="24"/>
          <w:szCs w:val="24"/>
        </w:rPr>
        <w:t xml:space="preserve"> Smith</w:t>
      </w:r>
      <w:r w:rsidR="00ED20B2" w:rsidRPr="00C92180">
        <w:rPr>
          <w:rFonts w:ascii="Times New Roman" w:hAnsi="Times New Roman" w:cs="Times New Roman"/>
          <w:sz w:val="24"/>
          <w:szCs w:val="24"/>
          <w:vertAlign w:val="superscript"/>
        </w:rPr>
        <w:t>3</w:t>
      </w:r>
      <w:r w:rsidRPr="00C92180">
        <w:rPr>
          <w:rFonts w:ascii="Times New Roman" w:hAnsi="Times New Roman" w:cs="Times New Roman"/>
          <w:sz w:val="24"/>
          <w:szCs w:val="24"/>
        </w:rPr>
        <w:t xml:space="preserve">, </w:t>
      </w:r>
      <w:r w:rsidR="00914D8C">
        <w:rPr>
          <w:rFonts w:ascii="Times New Roman" w:hAnsi="Times New Roman" w:cs="Times New Roman"/>
          <w:sz w:val="24"/>
          <w:szCs w:val="24"/>
        </w:rPr>
        <w:t>Kate Le</w:t>
      </w:r>
      <w:r w:rsidR="002E21C9">
        <w:rPr>
          <w:rFonts w:ascii="Times New Roman" w:hAnsi="Times New Roman" w:cs="Times New Roman"/>
          <w:sz w:val="24"/>
          <w:szCs w:val="24"/>
        </w:rPr>
        <w:t xml:space="preserve"> </w:t>
      </w:r>
      <w:r w:rsidR="00914D8C">
        <w:rPr>
          <w:rFonts w:ascii="Times New Roman" w:hAnsi="Times New Roman" w:cs="Times New Roman"/>
          <w:sz w:val="24"/>
          <w:szCs w:val="24"/>
        </w:rPr>
        <w:t>Cocq</w:t>
      </w:r>
      <w:r w:rsidR="00914D8C" w:rsidRPr="00914D8C">
        <w:rPr>
          <w:rFonts w:ascii="Times New Roman" w:hAnsi="Times New Roman" w:cs="Times New Roman"/>
          <w:sz w:val="24"/>
          <w:szCs w:val="24"/>
          <w:vertAlign w:val="superscript"/>
        </w:rPr>
        <w:t>1</w:t>
      </w:r>
      <w:r w:rsidR="00914D8C">
        <w:rPr>
          <w:rFonts w:ascii="Times New Roman" w:hAnsi="Times New Roman" w:cs="Times New Roman"/>
          <w:sz w:val="24"/>
          <w:szCs w:val="24"/>
        </w:rPr>
        <w:t xml:space="preserve">, </w:t>
      </w:r>
      <w:r w:rsidRPr="00C92180">
        <w:rPr>
          <w:rFonts w:ascii="Times New Roman" w:hAnsi="Times New Roman" w:cs="Times New Roman"/>
          <w:sz w:val="24"/>
          <w:szCs w:val="24"/>
        </w:rPr>
        <w:t xml:space="preserve">Adrian </w:t>
      </w:r>
      <w:r w:rsidR="0057137F">
        <w:rPr>
          <w:rFonts w:ascii="Times New Roman" w:hAnsi="Times New Roman" w:cs="Times New Roman"/>
          <w:sz w:val="24"/>
          <w:szCs w:val="24"/>
        </w:rPr>
        <w:t xml:space="preserve">L. </w:t>
      </w:r>
      <w:r w:rsidRPr="00C92180">
        <w:rPr>
          <w:rFonts w:ascii="Times New Roman" w:hAnsi="Times New Roman" w:cs="Times New Roman"/>
          <w:sz w:val="24"/>
          <w:szCs w:val="24"/>
        </w:rPr>
        <w:t>Collins</w:t>
      </w:r>
      <w:r w:rsidR="00ED20B2" w:rsidRPr="00C92180">
        <w:rPr>
          <w:rFonts w:ascii="Times New Roman" w:hAnsi="Times New Roman" w:cs="Times New Roman"/>
          <w:sz w:val="24"/>
          <w:szCs w:val="24"/>
          <w:vertAlign w:val="superscript"/>
        </w:rPr>
        <w:t>1</w:t>
      </w:r>
      <w:r w:rsidR="000C7A2C">
        <w:rPr>
          <w:rFonts w:ascii="Times New Roman" w:hAnsi="Times New Roman" w:cs="Times New Roman"/>
          <w:sz w:val="24"/>
          <w:szCs w:val="24"/>
        </w:rPr>
        <w:t xml:space="preserve">, Martin S. </w:t>
      </w:r>
      <w:r w:rsidR="009C223B">
        <w:rPr>
          <w:rFonts w:ascii="Times New Roman" w:hAnsi="Times New Roman" w:cs="Times New Roman"/>
          <w:sz w:val="24"/>
          <w:szCs w:val="24"/>
        </w:rPr>
        <w:t xml:space="preserve">A. </w:t>
      </w:r>
      <w:r w:rsidR="000C7A2C">
        <w:rPr>
          <w:rFonts w:ascii="Times New Roman" w:hAnsi="Times New Roman" w:cs="Times New Roman"/>
          <w:sz w:val="24"/>
          <w:szCs w:val="24"/>
        </w:rPr>
        <w:t>Blackwell</w:t>
      </w:r>
      <w:r w:rsidR="000C7A2C" w:rsidRPr="005B7ECC">
        <w:rPr>
          <w:rFonts w:ascii="Times New Roman" w:hAnsi="Times New Roman" w:cs="Times New Roman"/>
          <w:sz w:val="24"/>
          <w:szCs w:val="24"/>
          <w:vertAlign w:val="superscript"/>
        </w:rPr>
        <w:t>1</w:t>
      </w:r>
      <w:r w:rsidR="0057137F">
        <w:rPr>
          <w:rFonts w:ascii="Times New Roman" w:hAnsi="Times New Roman" w:cs="Times New Roman"/>
          <w:sz w:val="24"/>
          <w:szCs w:val="24"/>
        </w:rPr>
        <w:t>and Nicholas J. K.</w:t>
      </w:r>
      <w:r w:rsidRPr="00C92180">
        <w:rPr>
          <w:rFonts w:ascii="Times New Roman" w:hAnsi="Times New Roman" w:cs="Times New Roman"/>
          <w:sz w:val="24"/>
          <w:szCs w:val="24"/>
        </w:rPr>
        <w:t xml:space="preserve"> Howden</w:t>
      </w:r>
      <w:r w:rsidR="00ED20B2" w:rsidRPr="00C92180">
        <w:rPr>
          <w:rFonts w:ascii="Times New Roman" w:hAnsi="Times New Roman" w:cs="Times New Roman"/>
          <w:sz w:val="24"/>
          <w:szCs w:val="24"/>
          <w:vertAlign w:val="superscript"/>
        </w:rPr>
        <w:t>2</w:t>
      </w:r>
    </w:p>
    <w:p w14:paraId="7D3A28E2" w14:textId="052648CD" w:rsidR="00ED20B2" w:rsidRPr="00C92180" w:rsidRDefault="00ED20B2" w:rsidP="00AB2E30">
      <w:pPr>
        <w:jc w:val="both"/>
        <w:rPr>
          <w:rFonts w:ascii="Times New Roman" w:hAnsi="Times New Roman" w:cs="Times New Roman"/>
          <w:sz w:val="24"/>
          <w:szCs w:val="24"/>
        </w:rPr>
      </w:pPr>
      <w:r w:rsidRPr="00C92180">
        <w:rPr>
          <w:rFonts w:ascii="Times New Roman" w:hAnsi="Times New Roman" w:cs="Times New Roman"/>
          <w:sz w:val="24"/>
          <w:szCs w:val="24"/>
          <w:vertAlign w:val="superscript"/>
        </w:rPr>
        <w:t>1</w:t>
      </w:r>
      <w:r w:rsidRPr="00C92180">
        <w:rPr>
          <w:rFonts w:ascii="Times New Roman" w:hAnsi="Times New Roman" w:cs="Times New Roman"/>
          <w:sz w:val="24"/>
          <w:szCs w:val="24"/>
        </w:rPr>
        <w:t xml:space="preserve">Rothamsted Research, North Wyke, </w:t>
      </w:r>
      <w:proofErr w:type="spellStart"/>
      <w:r w:rsidRPr="00C92180">
        <w:rPr>
          <w:rFonts w:ascii="Times New Roman" w:hAnsi="Times New Roman" w:cs="Times New Roman"/>
          <w:sz w:val="24"/>
          <w:szCs w:val="24"/>
        </w:rPr>
        <w:t>Okehampton</w:t>
      </w:r>
      <w:proofErr w:type="spellEnd"/>
      <w:r w:rsidRPr="00C92180">
        <w:rPr>
          <w:rFonts w:ascii="Times New Roman" w:hAnsi="Times New Roman" w:cs="Times New Roman"/>
          <w:sz w:val="24"/>
          <w:szCs w:val="24"/>
        </w:rPr>
        <w:t>, Devon</w:t>
      </w:r>
      <w:r w:rsidR="00283878">
        <w:rPr>
          <w:rFonts w:ascii="Times New Roman" w:hAnsi="Times New Roman" w:cs="Times New Roman"/>
          <w:sz w:val="24"/>
          <w:szCs w:val="24"/>
        </w:rPr>
        <w:t>shire</w:t>
      </w:r>
      <w:r w:rsidRPr="00C92180">
        <w:rPr>
          <w:rFonts w:ascii="Times New Roman" w:hAnsi="Times New Roman" w:cs="Times New Roman"/>
          <w:sz w:val="24"/>
          <w:szCs w:val="24"/>
        </w:rPr>
        <w:t>, EX20 2SB, United Kingdom</w:t>
      </w:r>
    </w:p>
    <w:p w14:paraId="3B3F53DF" w14:textId="77777777" w:rsidR="00934603" w:rsidRPr="00C92180" w:rsidRDefault="00ED20B2" w:rsidP="00AB2E30">
      <w:pPr>
        <w:jc w:val="both"/>
        <w:rPr>
          <w:rFonts w:ascii="Times New Roman" w:hAnsi="Times New Roman" w:cs="Times New Roman"/>
          <w:sz w:val="24"/>
          <w:szCs w:val="24"/>
        </w:rPr>
      </w:pPr>
      <w:r w:rsidRPr="00C92180">
        <w:rPr>
          <w:rFonts w:ascii="Times New Roman" w:hAnsi="Times New Roman" w:cs="Times New Roman"/>
          <w:sz w:val="24"/>
          <w:szCs w:val="24"/>
          <w:vertAlign w:val="superscript"/>
        </w:rPr>
        <w:t>2</w:t>
      </w:r>
      <w:r w:rsidRPr="00C92180">
        <w:rPr>
          <w:rFonts w:ascii="Times New Roman" w:hAnsi="Times New Roman" w:cs="Times New Roman"/>
          <w:sz w:val="24"/>
          <w:szCs w:val="24"/>
        </w:rPr>
        <w:t>Queen's School of Engineering, University of Bristol, Senate House, Tyndall Avenue, Bristol BS8 1TH, United Kingdom</w:t>
      </w:r>
    </w:p>
    <w:p w14:paraId="07816FE7" w14:textId="14B0CF2A" w:rsidR="00934603" w:rsidRDefault="00ED20B2" w:rsidP="00AB2E30">
      <w:pPr>
        <w:jc w:val="both"/>
        <w:rPr>
          <w:rFonts w:ascii="Times New Roman" w:hAnsi="Times New Roman" w:cs="Times New Roman"/>
          <w:sz w:val="24"/>
          <w:szCs w:val="24"/>
        </w:rPr>
      </w:pPr>
      <w:r w:rsidRPr="00C92180">
        <w:rPr>
          <w:rFonts w:ascii="Times New Roman" w:hAnsi="Times New Roman" w:cs="Times New Roman"/>
          <w:sz w:val="24"/>
          <w:szCs w:val="24"/>
          <w:vertAlign w:val="superscript"/>
        </w:rPr>
        <w:t>3</w:t>
      </w:r>
      <w:r w:rsidRPr="00C92180">
        <w:rPr>
          <w:rFonts w:ascii="Times New Roman" w:hAnsi="Times New Roman" w:cs="Times New Roman"/>
          <w:sz w:val="24"/>
          <w:szCs w:val="24"/>
        </w:rPr>
        <w:t xml:space="preserve">NERC Isotope Geoscience Laboratory, British Geological Survey, </w:t>
      </w:r>
      <w:proofErr w:type="spellStart"/>
      <w:r w:rsidR="00145CC8">
        <w:rPr>
          <w:rFonts w:ascii="Times New Roman" w:hAnsi="Times New Roman" w:cs="Times New Roman"/>
          <w:sz w:val="24"/>
          <w:szCs w:val="24"/>
        </w:rPr>
        <w:t>Keyworth</w:t>
      </w:r>
      <w:proofErr w:type="spellEnd"/>
      <w:r w:rsidR="00145CC8">
        <w:rPr>
          <w:rFonts w:ascii="Times New Roman" w:hAnsi="Times New Roman" w:cs="Times New Roman"/>
          <w:sz w:val="24"/>
          <w:szCs w:val="24"/>
        </w:rPr>
        <w:t xml:space="preserve">, </w:t>
      </w:r>
      <w:r w:rsidRPr="00C92180">
        <w:rPr>
          <w:rFonts w:ascii="Times New Roman" w:hAnsi="Times New Roman" w:cs="Times New Roman"/>
          <w:sz w:val="24"/>
          <w:szCs w:val="24"/>
        </w:rPr>
        <w:t>Nottingham</w:t>
      </w:r>
      <w:r w:rsidR="00283878">
        <w:rPr>
          <w:rFonts w:ascii="Times New Roman" w:hAnsi="Times New Roman" w:cs="Times New Roman"/>
          <w:sz w:val="24"/>
          <w:szCs w:val="24"/>
        </w:rPr>
        <w:t>, Nottinghamshire,</w:t>
      </w:r>
      <w:r w:rsidRPr="00C92180">
        <w:rPr>
          <w:rFonts w:ascii="Times New Roman" w:hAnsi="Times New Roman" w:cs="Times New Roman"/>
          <w:sz w:val="24"/>
          <w:szCs w:val="24"/>
        </w:rPr>
        <w:t xml:space="preserve"> NG12 5GG, UK</w:t>
      </w:r>
    </w:p>
    <w:p w14:paraId="5E083AF3" w14:textId="44D1F0C9" w:rsidR="000D01EF" w:rsidRDefault="000D01EF">
      <w:pPr>
        <w:jc w:val="both"/>
        <w:rPr>
          <w:rFonts w:ascii="Times New Roman" w:hAnsi="Times New Roman" w:cs="Times New Roman"/>
          <w:sz w:val="24"/>
          <w:szCs w:val="24"/>
        </w:rPr>
      </w:pPr>
      <w:r w:rsidRPr="005B7ECC">
        <w:rPr>
          <w:rFonts w:ascii="Times New Roman" w:hAnsi="Times New Roman" w:cs="Times New Roman"/>
          <w:sz w:val="24"/>
          <w:szCs w:val="24"/>
          <w:vertAlign w:val="superscript"/>
        </w:rPr>
        <w:t>*</w:t>
      </w:r>
      <w:r>
        <w:rPr>
          <w:rFonts w:ascii="Times New Roman" w:hAnsi="Times New Roman" w:cs="Times New Roman"/>
          <w:sz w:val="24"/>
          <w:szCs w:val="24"/>
        </w:rPr>
        <w:t xml:space="preserve">Corresponding author </w:t>
      </w:r>
      <w:hyperlink r:id="rId7" w:history="1">
        <w:r w:rsidRPr="007543CC">
          <w:rPr>
            <w:rStyle w:val="Hyperlink"/>
            <w:rFonts w:ascii="Times New Roman" w:hAnsi="Times New Roman" w:cs="Times New Roman"/>
            <w:sz w:val="24"/>
            <w:szCs w:val="24"/>
          </w:rPr>
          <w:t>steve.granger@rothamsted.ac.uk</w:t>
        </w:r>
      </w:hyperlink>
    </w:p>
    <w:p w14:paraId="477C5F50" w14:textId="4B1181C1" w:rsidR="000D01EF" w:rsidRPr="005B7ECC" w:rsidRDefault="000D01EF">
      <w:pPr>
        <w:jc w:val="both"/>
        <w:rPr>
          <w:rFonts w:ascii="Times New Roman" w:hAnsi="Times New Roman" w:cs="Times New Roman"/>
          <w:sz w:val="24"/>
          <w:szCs w:val="24"/>
        </w:rPr>
      </w:pPr>
      <w:r w:rsidRPr="005B7ECC">
        <w:rPr>
          <w:rFonts w:ascii="Times New Roman" w:hAnsi="Times New Roman" w:cs="Times New Roman"/>
          <w:sz w:val="24"/>
          <w:szCs w:val="24"/>
          <w:vertAlign w:val="superscript"/>
        </w:rPr>
        <w:t>#</w:t>
      </w:r>
      <w:r>
        <w:rPr>
          <w:rFonts w:ascii="Times New Roman" w:hAnsi="Times New Roman" w:cs="Times New Roman"/>
          <w:sz w:val="24"/>
          <w:szCs w:val="24"/>
        </w:rPr>
        <w:t xml:space="preserve">This manuscript is dedicated to the memory of </w:t>
      </w:r>
      <w:r w:rsidR="00443B5E" w:rsidRPr="00443B5E">
        <w:rPr>
          <w:rFonts w:ascii="Times New Roman" w:hAnsi="Times New Roman" w:cs="Times New Roman"/>
          <w:sz w:val="24"/>
          <w:szCs w:val="24"/>
        </w:rPr>
        <w:t xml:space="preserve">Robert Orr </w:t>
      </w:r>
      <w:r w:rsidR="00443B5E">
        <w:rPr>
          <w:rFonts w:ascii="Times New Roman" w:hAnsi="Times New Roman" w:cs="Times New Roman"/>
          <w:sz w:val="24"/>
          <w:szCs w:val="24"/>
        </w:rPr>
        <w:t xml:space="preserve">whose career in </w:t>
      </w:r>
      <w:r w:rsidR="00443B5E" w:rsidRPr="00443B5E">
        <w:rPr>
          <w:rFonts w:ascii="Times New Roman" w:hAnsi="Times New Roman" w:cs="Times New Roman"/>
          <w:sz w:val="24"/>
          <w:szCs w:val="24"/>
        </w:rPr>
        <w:t>grazing livestock systems spanned more th</w:t>
      </w:r>
      <w:r w:rsidR="00443B5E">
        <w:rPr>
          <w:rFonts w:ascii="Times New Roman" w:hAnsi="Times New Roman" w:cs="Times New Roman"/>
          <w:sz w:val="24"/>
          <w:szCs w:val="24"/>
        </w:rPr>
        <w:t>an 40 years.</w:t>
      </w:r>
      <w:r w:rsidR="00443B5E" w:rsidRPr="00443B5E">
        <w:rPr>
          <w:rFonts w:ascii="Times New Roman" w:hAnsi="Times New Roman" w:cs="Times New Roman"/>
          <w:sz w:val="24"/>
          <w:szCs w:val="24"/>
        </w:rPr>
        <w:t xml:space="preserve"> Sadly, Robert </w:t>
      </w:r>
      <w:r w:rsidR="00443B5E">
        <w:rPr>
          <w:rFonts w:ascii="Times New Roman" w:hAnsi="Times New Roman" w:cs="Times New Roman"/>
          <w:sz w:val="24"/>
          <w:szCs w:val="24"/>
        </w:rPr>
        <w:t xml:space="preserve">who was due to be involved with this research, </w:t>
      </w:r>
      <w:r w:rsidR="00443B5E" w:rsidRPr="00443B5E">
        <w:rPr>
          <w:rFonts w:ascii="Times New Roman" w:hAnsi="Times New Roman" w:cs="Times New Roman"/>
          <w:sz w:val="24"/>
          <w:szCs w:val="24"/>
        </w:rPr>
        <w:t xml:space="preserve">passed away </w:t>
      </w:r>
      <w:r w:rsidR="00443B5E">
        <w:rPr>
          <w:rFonts w:ascii="Times New Roman" w:hAnsi="Times New Roman" w:cs="Times New Roman"/>
          <w:sz w:val="24"/>
          <w:szCs w:val="24"/>
        </w:rPr>
        <w:t>shortly before it was undertaken. He will be missed both professionally and personally.</w:t>
      </w:r>
    </w:p>
    <w:p w14:paraId="0BAE94E3" w14:textId="77777777" w:rsidR="00106A9F" w:rsidRPr="00DD3D4F" w:rsidRDefault="00DD3D4F" w:rsidP="00AB2E30">
      <w:pPr>
        <w:jc w:val="both"/>
        <w:rPr>
          <w:rFonts w:ascii="Times New Roman" w:hAnsi="Times New Roman" w:cs="Times New Roman"/>
          <w:b/>
          <w:sz w:val="24"/>
          <w:szCs w:val="24"/>
        </w:rPr>
      </w:pPr>
      <w:r>
        <w:rPr>
          <w:rFonts w:ascii="Times New Roman" w:hAnsi="Times New Roman" w:cs="Times New Roman"/>
          <w:b/>
          <w:sz w:val="24"/>
          <w:szCs w:val="24"/>
        </w:rPr>
        <w:t>ABSTRACT</w:t>
      </w:r>
    </w:p>
    <w:p w14:paraId="43928322" w14:textId="5B6473F6" w:rsidR="00DD3D4F" w:rsidRPr="0026068D" w:rsidRDefault="00DD3D4F" w:rsidP="00AB2E30">
      <w:pPr>
        <w:jc w:val="both"/>
        <w:rPr>
          <w:rFonts w:ascii="Times New Roman" w:hAnsi="Times New Roman" w:cs="Times New Roman"/>
          <w:sz w:val="24"/>
          <w:szCs w:val="24"/>
        </w:rPr>
      </w:pPr>
      <w:r w:rsidRPr="00DD3D4F">
        <w:rPr>
          <w:rFonts w:ascii="Times New Roman" w:hAnsi="Times New Roman" w:cs="Times New Roman"/>
          <w:sz w:val="24"/>
          <w:szCs w:val="24"/>
        </w:rPr>
        <w:t>RATIONALE</w:t>
      </w:r>
      <w:r>
        <w:rPr>
          <w:rFonts w:ascii="Times New Roman" w:hAnsi="Times New Roman" w:cs="Times New Roman"/>
          <w:sz w:val="24"/>
          <w:szCs w:val="24"/>
        </w:rPr>
        <w:t>: Phosphorus losses from agriculture pose an environmental threat to water</w:t>
      </w:r>
      <w:r w:rsidR="001A1714">
        <w:rPr>
          <w:rFonts w:ascii="Times New Roman" w:hAnsi="Times New Roman" w:cs="Times New Roman"/>
          <w:sz w:val="24"/>
          <w:szCs w:val="24"/>
        </w:rPr>
        <w:t>courses</w:t>
      </w:r>
      <w:r>
        <w:rPr>
          <w:rFonts w:ascii="Times New Roman" w:hAnsi="Times New Roman" w:cs="Times New Roman"/>
          <w:sz w:val="24"/>
          <w:szCs w:val="24"/>
        </w:rPr>
        <w:t>. A new approach using the s</w:t>
      </w:r>
      <w:r w:rsidR="00E410BF">
        <w:rPr>
          <w:rFonts w:ascii="Times New Roman" w:hAnsi="Times New Roman" w:cs="Times New Roman"/>
          <w:sz w:val="24"/>
          <w:szCs w:val="24"/>
        </w:rPr>
        <w:t>t</w:t>
      </w:r>
      <w:r>
        <w:rPr>
          <w:rFonts w:ascii="Times New Roman" w:hAnsi="Times New Roman" w:cs="Times New Roman"/>
          <w:sz w:val="24"/>
          <w:szCs w:val="24"/>
        </w:rPr>
        <w:t xml:space="preserve">able oxygen isotope ratio of oxygen in phosphate </w:t>
      </w:r>
      <w:r w:rsidR="00640EB9">
        <w:rPr>
          <w:rFonts w:ascii="Times New Roman" w:hAnsi="Times New Roman" w:cs="Times New Roman"/>
          <w:sz w:val="24"/>
          <w:szCs w:val="24"/>
        </w:rPr>
        <w:t>(δ</w:t>
      </w:r>
      <w:r w:rsidR="00640EB9" w:rsidRPr="00640EB9">
        <w:rPr>
          <w:rFonts w:ascii="Times New Roman" w:hAnsi="Times New Roman" w:cs="Times New Roman"/>
          <w:sz w:val="24"/>
          <w:szCs w:val="24"/>
          <w:vertAlign w:val="superscript"/>
        </w:rPr>
        <w:t>18</w:t>
      </w:r>
      <w:r w:rsidR="00640EB9">
        <w:rPr>
          <w:rFonts w:ascii="Times New Roman" w:hAnsi="Times New Roman" w:cs="Times New Roman"/>
          <w:sz w:val="24"/>
          <w:szCs w:val="24"/>
        </w:rPr>
        <w:t>O</w:t>
      </w:r>
      <w:r w:rsidR="00640EB9" w:rsidRPr="00640EB9">
        <w:rPr>
          <w:rFonts w:ascii="Times New Roman" w:hAnsi="Times New Roman" w:cs="Times New Roman"/>
          <w:sz w:val="24"/>
          <w:szCs w:val="24"/>
          <w:vertAlign w:val="subscript"/>
        </w:rPr>
        <w:t>PO4</w:t>
      </w:r>
      <w:r w:rsidR="00640EB9">
        <w:rPr>
          <w:rFonts w:ascii="Times New Roman" w:hAnsi="Times New Roman" w:cs="Times New Roman"/>
          <w:sz w:val="24"/>
          <w:szCs w:val="24"/>
        </w:rPr>
        <w:t xml:space="preserve">) </w:t>
      </w:r>
      <w:r>
        <w:rPr>
          <w:rFonts w:ascii="Times New Roman" w:hAnsi="Times New Roman" w:cs="Times New Roman"/>
          <w:sz w:val="24"/>
          <w:szCs w:val="24"/>
        </w:rPr>
        <w:t xml:space="preserve">may help elucidate </w:t>
      </w:r>
      <w:r w:rsidR="001A1714">
        <w:rPr>
          <w:rFonts w:ascii="Times New Roman" w:hAnsi="Times New Roman" w:cs="Times New Roman"/>
          <w:sz w:val="24"/>
          <w:szCs w:val="24"/>
        </w:rPr>
        <w:t xml:space="preserve">some </w:t>
      </w:r>
      <w:r>
        <w:rPr>
          <w:rFonts w:ascii="Times New Roman" w:hAnsi="Times New Roman" w:cs="Times New Roman"/>
          <w:sz w:val="24"/>
          <w:szCs w:val="24"/>
        </w:rPr>
        <w:t>phosphorus sources and cycling. Accurately determined and isotopically distinct source values are essential for this process.</w:t>
      </w:r>
      <w:r w:rsidRPr="00DD3D4F">
        <w:rPr>
          <w:rFonts w:ascii="Times New Roman" w:hAnsi="Times New Roman" w:cs="Times New Roman"/>
          <w:sz w:val="24"/>
          <w:szCs w:val="24"/>
        </w:rPr>
        <w:t xml:space="preserve"> </w:t>
      </w:r>
      <w:r w:rsidR="00640EB9">
        <w:rPr>
          <w:rFonts w:ascii="Times New Roman" w:hAnsi="Times New Roman" w:cs="Times New Roman"/>
          <w:sz w:val="24"/>
          <w:szCs w:val="24"/>
        </w:rPr>
        <w:t>The δ</w:t>
      </w:r>
      <w:r w:rsidR="00640EB9" w:rsidRPr="00640EB9">
        <w:rPr>
          <w:rFonts w:ascii="Times New Roman" w:hAnsi="Times New Roman" w:cs="Times New Roman"/>
          <w:sz w:val="24"/>
          <w:szCs w:val="24"/>
          <w:vertAlign w:val="superscript"/>
        </w:rPr>
        <w:t>18</w:t>
      </w:r>
      <w:r w:rsidR="00640EB9">
        <w:rPr>
          <w:rFonts w:ascii="Times New Roman" w:hAnsi="Times New Roman" w:cs="Times New Roman"/>
          <w:sz w:val="24"/>
          <w:szCs w:val="24"/>
        </w:rPr>
        <w:t>O</w:t>
      </w:r>
      <w:r w:rsidR="00640EB9" w:rsidRPr="00640EB9">
        <w:rPr>
          <w:rFonts w:ascii="Times New Roman" w:hAnsi="Times New Roman" w:cs="Times New Roman"/>
          <w:sz w:val="24"/>
          <w:szCs w:val="24"/>
          <w:vertAlign w:val="subscript"/>
        </w:rPr>
        <w:t>PO4</w:t>
      </w:r>
      <w:r w:rsidR="00640EB9">
        <w:rPr>
          <w:rFonts w:ascii="Times New Roman" w:hAnsi="Times New Roman" w:cs="Times New Roman"/>
          <w:sz w:val="24"/>
          <w:szCs w:val="24"/>
        </w:rPr>
        <w:t xml:space="preserve"> of animal wastes have, up to now, received little attention.</w:t>
      </w:r>
      <w:r w:rsidR="0026068D">
        <w:rPr>
          <w:rFonts w:ascii="Times New Roman" w:hAnsi="Times New Roman" w:cs="Times New Roman"/>
          <w:sz w:val="24"/>
          <w:szCs w:val="24"/>
        </w:rPr>
        <w:t xml:space="preserve"> </w:t>
      </w:r>
    </w:p>
    <w:p w14:paraId="66BD91CE" w14:textId="0D125E87" w:rsidR="00DD3D4F" w:rsidRPr="0026068D" w:rsidRDefault="00DD3D4F" w:rsidP="00AB2E30">
      <w:pPr>
        <w:jc w:val="both"/>
        <w:rPr>
          <w:rFonts w:ascii="Times New Roman" w:hAnsi="Times New Roman" w:cs="Times New Roman"/>
          <w:sz w:val="24"/>
          <w:szCs w:val="24"/>
        </w:rPr>
      </w:pPr>
      <w:r w:rsidRPr="0026068D">
        <w:rPr>
          <w:rFonts w:ascii="Times New Roman" w:hAnsi="Times New Roman" w:cs="Times New Roman"/>
          <w:sz w:val="24"/>
          <w:szCs w:val="24"/>
        </w:rPr>
        <w:t>METHODS</w:t>
      </w:r>
      <w:r w:rsidR="0026068D">
        <w:rPr>
          <w:rFonts w:ascii="Times New Roman" w:hAnsi="Times New Roman" w:cs="Times New Roman"/>
          <w:sz w:val="24"/>
          <w:szCs w:val="24"/>
        </w:rPr>
        <w:t>:</w:t>
      </w:r>
      <w:r w:rsidRPr="0026068D">
        <w:rPr>
          <w:rFonts w:ascii="Times New Roman" w:hAnsi="Times New Roman" w:cs="Times New Roman"/>
          <w:sz w:val="24"/>
          <w:szCs w:val="24"/>
        </w:rPr>
        <w:t xml:space="preserve"> </w:t>
      </w:r>
      <w:r w:rsidR="0026068D">
        <w:rPr>
          <w:rFonts w:ascii="Times New Roman" w:hAnsi="Times New Roman" w:cs="Times New Roman"/>
          <w:sz w:val="24"/>
          <w:szCs w:val="24"/>
        </w:rPr>
        <w:t xml:space="preserve">Phosphate </w:t>
      </w:r>
      <w:r w:rsidR="001A1714">
        <w:rPr>
          <w:rFonts w:ascii="Times New Roman" w:hAnsi="Times New Roman" w:cs="Times New Roman"/>
          <w:sz w:val="24"/>
          <w:szCs w:val="24"/>
        </w:rPr>
        <w:t>(PO</w:t>
      </w:r>
      <w:r w:rsidR="001A1714" w:rsidRPr="001A1714">
        <w:rPr>
          <w:rFonts w:ascii="Times New Roman" w:hAnsi="Times New Roman" w:cs="Times New Roman"/>
          <w:sz w:val="24"/>
          <w:szCs w:val="24"/>
          <w:vertAlign w:val="subscript"/>
        </w:rPr>
        <w:t>4</w:t>
      </w:r>
      <w:r w:rsidR="001A1714">
        <w:rPr>
          <w:rFonts w:ascii="Times New Roman" w:hAnsi="Times New Roman" w:cs="Times New Roman"/>
          <w:sz w:val="24"/>
          <w:szCs w:val="24"/>
        </w:rPr>
        <w:t xml:space="preserve">) </w:t>
      </w:r>
      <w:r w:rsidR="0026068D">
        <w:rPr>
          <w:rFonts w:ascii="Times New Roman" w:hAnsi="Times New Roman" w:cs="Times New Roman"/>
          <w:sz w:val="24"/>
          <w:szCs w:val="24"/>
        </w:rPr>
        <w:t xml:space="preserve">was extracted from cattle faeces using anion resins and the contribution of microbial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0F2CFD">
        <w:rPr>
          <w:rFonts w:ascii="Times New Roman" w:hAnsi="Times New Roman" w:cs="Times New Roman"/>
          <w:sz w:val="24"/>
          <w:szCs w:val="24"/>
        </w:rPr>
        <w:t xml:space="preserve"> </w:t>
      </w:r>
      <w:r w:rsidR="0026068D">
        <w:rPr>
          <w:rFonts w:ascii="Times New Roman" w:hAnsi="Times New Roman" w:cs="Times New Roman"/>
          <w:sz w:val="24"/>
          <w:szCs w:val="24"/>
        </w:rPr>
        <w:t>was assessed</w:t>
      </w:r>
      <w:r w:rsidR="001A1714">
        <w:rPr>
          <w:rFonts w:ascii="Times New Roman" w:hAnsi="Times New Roman" w:cs="Times New Roman"/>
          <w:sz w:val="24"/>
          <w:szCs w:val="24"/>
        </w:rPr>
        <w:t>. The δ</w:t>
      </w:r>
      <w:r w:rsidR="001A1714" w:rsidRPr="00640EB9">
        <w:rPr>
          <w:rFonts w:ascii="Times New Roman" w:hAnsi="Times New Roman" w:cs="Times New Roman"/>
          <w:sz w:val="24"/>
          <w:szCs w:val="24"/>
          <w:vertAlign w:val="superscript"/>
        </w:rPr>
        <w:t>18</w:t>
      </w:r>
      <w:r w:rsidR="001A1714">
        <w:rPr>
          <w:rFonts w:ascii="Times New Roman" w:hAnsi="Times New Roman" w:cs="Times New Roman"/>
          <w:sz w:val="24"/>
          <w:szCs w:val="24"/>
        </w:rPr>
        <w:t>O</w:t>
      </w:r>
      <w:r w:rsidR="001A1714" w:rsidRPr="00640EB9">
        <w:rPr>
          <w:rFonts w:ascii="Times New Roman" w:hAnsi="Times New Roman" w:cs="Times New Roman"/>
          <w:sz w:val="24"/>
          <w:szCs w:val="24"/>
          <w:vertAlign w:val="subscript"/>
        </w:rPr>
        <w:t>PO4</w:t>
      </w:r>
      <w:r w:rsidR="001A1714">
        <w:rPr>
          <w:rFonts w:ascii="Times New Roman" w:hAnsi="Times New Roman" w:cs="Times New Roman"/>
          <w:sz w:val="24"/>
          <w:szCs w:val="24"/>
          <w:vertAlign w:val="subscript"/>
        </w:rPr>
        <w:t xml:space="preserve"> </w:t>
      </w:r>
      <w:r w:rsidR="001A1714">
        <w:rPr>
          <w:rFonts w:ascii="Times New Roman" w:hAnsi="Times New Roman" w:cs="Times New Roman"/>
          <w:sz w:val="24"/>
          <w:szCs w:val="24"/>
        </w:rPr>
        <w:t>of extracted</w:t>
      </w:r>
      <w:r w:rsidR="0026068D">
        <w:rPr>
          <w:rFonts w:ascii="Times New Roman" w:hAnsi="Times New Roman" w:cs="Times New Roman"/>
          <w:sz w:val="24"/>
          <w:szCs w:val="24"/>
        </w:rPr>
        <w:t xml:space="preserv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26068D">
        <w:rPr>
          <w:rFonts w:ascii="Times New Roman" w:hAnsi="Times New Roman" w:cs="Times New Roman"/>
          <w:sz w:val="24"/>
          <w:szCs w:val="24"/>
        </w:rPr>
        <w:t xml:space="preserve"> was </w:t>
      </w:r>
      <w:r w:rsidR="001A1714">
        <w:rPr>
          <w:rFonts w:ascii="Times New Roman" w:hAnsi="Times New Roman" w:cs="Times New Roman"/>
          <w:sz w:val="24"/>
          <w:szCs w:val="24"/>
        </w:rPr>
        <w:t xml:space="preserve">measured </w:t>
      </w:r>
      <w:r w:rsidR="00F1356C">
        <w:rPr>
          <w:rFonts w:ascii="Times New Roman" w:hAnsi="Times New Roman" w:cs="Times New Roman"/>
          <w:sz w:val="24"/>
          <w:szCs w:val="24"/>
        </w:rPr>
        <w:t>by</w:t>
      </w:r>
      <w:r w:rsidR="001A1714">
        <w:rPr>
          <w:rFonts w:ascii="Times New Roman" w:hAnsi="Times New Roman" w:cs="Times New Roman"/>
          <w:sz w:val="24"/>
          <w:szCs w:val="24"/>
        </w:rPr>
        <w:t xml:space="preserve"> precipitati</w:t>
      </w:r>
      <w:r w:rsidR="00F1356C">
        <w:rPr>
          <w:rFonts w:ascii="Times New Roman" w:hAnsi="Times New Roman" w:cs="Times New Roman"/>
          <w:sz w:val="24"/>
          <w:szCs w:val="24"/>
        </w:rPr>
        <w:t>ng</w:t>
      </w:r>
      <w:r w:rsidR="0026068D">
        <w:rPr>
          <w:rFonts w:ascii="Times New Roman" w:hAnsi="Times New Roman" w:cs="Times New Roman"/>
          <w:sz w:val="24"/>
          <w:szCs w:val="24"/>
        </w:rPr>
        <w:t xml:space="preserve"> silver phosphate and </w:t>
      </w:r>
      <w:r w:rsidR="001A1714">
        <w:rPr>
          <w:rFonts w:ascii="Times New Roman" w:hAnsi="Times New Roman" w:cs="Times New Roman"/>
          <w:sz w:val="24"/>
          <w:szCs w:val="24"/>
        </w:rPr>
        <w:t>subsequent</w:t>
      </w:r>
      <w:r w:rsidR="0026068D">
        <w:rPr>
          <w:rFonts w:ascii="Times New Roman" w:hAnsi="Times New Roman" w:cs="Times New Roman"/>
          <w:sz w:val="24"/>
          <w:szCs w:val="24"/>
        </w:rPr>
        <w:t xml:space="preserve"> </w:t>
      </w:r>
      <w:r w:rsidR="002E21C9">
        <w:rPr>
          <w:rFonts w:ascii="Times New Roman" w:hAnsi="Times New Roman" w:cs="Times New Roman"/>
          <w:sz w:val="24"/>
          <w:szCs w:val="24"/>
        </w:rPr>
        <w:t xml:space="preserve">analysis </w:t>
      </w:r>
      <w:r w:rsidR="0026068D">
        <w:rPr>
          <w:rFonts w:ascii="Times New Roman" w:hAnsi="Times New Roman" w:cs="Times New Roman"/>
          <w:sz w:val="24"/>
          <w:szCs w:val="24"/>
        </w:rPr>
        <w:t xml:space="preserve">on </w:t>
      </w:r>
      <w:r w:rsidR="0026068D" w:rsidRPr="00C92180">
        <w:rPr>
          <w:rFonts w:ascii="Times New Roman" w:hAnsi="Times New Roman" w:cs="Times New Roman"/>
          <w:sz w:val="24"/>
          <w:szCs w:val="24"/>
        </w:rPr>
        <w:t>a therma</w:t>
      </w:r>
      <w:r w:rsidR="0026068D">
        <w:rPr>
          <w:rFonts w:ascii="Times New Roman" w:hAnsi="Times New Roman" w:cs="Times New Roman"/>
          <w:sz w:val="24"/>
          <w:szCs w:val="24"/>
        </w:rPr>
        <w:t>l conversion elemental analyser</w:t>
      </w:r>
      <w:r w:rsidR="0026068D" w:rsidRPr="00C92180">
        <w:rPr>
          <w:rFonts w:ascii="Times New Roman" w:hAnsi="Times New Roman" w:cs="Times New Roman"/>
          <w:sz w:val="24"/>
          <w:szCs w:val="24"/>
        </w:rPr>
        <w:t xml:space="preserve"> at 1400°C, </w:t>
      </w:r>
      <w:r w:rsidR="0026068D">
        <w:rPr>
          <w:rFonts w:ascii="Times New Roman" w:hAnsi="Times New Roman" w:cs="Times New Roman"/>
          <w:sz w:val="24"/>
          <w:szCs w:val="24"/>
        </w:rPr>
        <w:t xml:space="preserve">with </w:t>
      </w:r>
      <w:r w:rsidR="0026068D" w:rsidRPr="00C92180">
        <w:rPr>
          <w:rFonts w:ascii="Times New Roman" w:hAnsi="Times New Roman" w:cs="Times New Roman"/>
          <w:sz w:val="24"/>
          <w:szCs w:val="24"/>
        </w:rPr>
        <w:t xml:space="preserve">the resultant </w:t>
      </w:r>
      <w:r w:rsidR="009B5873">
        <w:rPr>
          <w:rFonts w:ascii="Times New Roman" w:hAnsi="Times New Roman" w:cs="Times New Roman"/>
          <w:sz w:val="24"/>
          <w:szCs w:val="24"/>
        </w:rPr>
        <w:t>carbon monoxide</w:t>
      </w:r>
      <w:r w:rsidR="009B5873" w:rsidRPr="00C92180">
        <w:rPr>
          <w:rFonts w:ascii="Times New Roman" w:hAnsi="Times New Roman" w:cs="Times New Roman"/>
          <w:sz w:val="24"/>
          <w:szCs w:val="24"/>
        </w:rPr>
        <w:t xml:space="preserve"> </w:t>
      </w:r>
      <w:r w:rsidR="0026068D" w:rsidRPr="00C92180">
        <w:rPr>
          <w:rFonts w:ascii="Times New Roman" w:hAnsi="Times New Roman" w:cs="Times New Roman"/>
          <w:sz w:val="24"/>
          <w:szCs w:val="24"/>
        </w:rPr>
        <w:t>mixed with a helium carrier gas passe</w:t>
      </w:r>
      <w:r w:rsidR="009B5873">
        <w:rPr>
          <w:rFonts w:ascii="Times New Roman" w:hAnsi="Times New Roman" w:cs="Times New Roman"/>
          <w:sz w:val="24"/>
          <w:szCs w:val="24"/>
        </w:rPr>
        <w:t>d</w:t>
      </w:r>
      <w:r w:rsidR="0026068D" w:rsidRPr="00C92180">
        <w:rPr>
          <w:rFonts w:ascii="Times New Roman" w:hAnsi="Times New Roman" w:cs="Times New Roman"/>
          <w:sz w:val="24"/>
          <w:szCs w:val="24"/>
        </w:rPr>
        <w:t xml:space="preserve"> through a GC column into</w:t>
      </w:r>
      <w:r w:rsidR="0026068D">
        <w:rPr>
          <w:rFonts w:ascii="Times New Roman" w:hAnsi="Times New Roman" w:cs="Times New Roman"/>
          <w:sz w:val="24"/>
          <w:szCs w:val="24"/>
        </w:rPr>
        <w:t xml:space="preserve"> a mass spectrometer. Faecal water oxygen isotope</w:t>
      </w:r>
      <w:r w:rsidR="00C4269C">
        <w:rPr>
          <w:rFonts w:ascii="Times New Roman" w:hAnsi="Times New Roman" w:cs="Times New Roman"/>
          <w:sz w:val="24"/>
          <w:szCs w:val="24"/>
        </w:rPr>
        <w:t xml:space="preserve"> ratios</w:t>
      </w:r>
      <w:r w:rsidR="0026068D">
        <w:rPr>
          <w:rFonts w:ascii="Times New Roman" w:hAnsi="Times New Roman" w:cs="Times New Roman"/>
          <w:sz w:val="24"/>
          <w:szCs w:val="24"/>
        </w:rPr>
        <w:t xml:space="preserve"> </w:t>
      </w:r>
      <w:r w:rsidR="00B06FBB">
        <w:rPr>
          <w:rFonts w:ascii="Times New Roman" w:hAnsi="Times New Roman" w:cs="Times New Roman"/>
          <w:sz w:val="24"/>
          <w:szCs w:val="24"/>
        </w:rPr>
        <w:t>(δ</w:t>
      </w:r>
      <w:r w:rsidR="00B06FBB" w:rsidRPr="00B06FBB">
        <w:rPr>
          <w:rFonts w:ascii="Times New Roman" w:hAnsi="Times New Roman" w:cs="Times New Roman"/>
          <w:sz w:val="24"/>
          <w:szCs w:val="24"/>
          <w:vertAlign w:val="superscript"/>
        </w:rPr>
        <w:t>18</w:t>
      </w:r>
      <w:r w:rsidR="00B06FBB">
        <w:rPr>
          <w:rFonts w:ascii="Times New Roman" w:hAnsi="Times New Roman" w:cs="Times New Roman"/>
          <w:sz w:val="24"/>
          <w:szCs w:val="24"/>
        </w:rPr>
        <w:t>O</w:t>
      </w:r>
      <w:r w:rsidR="00B06FBB" w:rsidRPr="00B06FBB">
        <w:rPr>
          <w:rFonts w:ascii="Times New Roman" w:hAnsi="Times New Roman" w:cs="Times New Roman"/>
          <w:sz w:val="24"/>
          <w:szCs w:val="24"/>
          <w:vertAlign w:val="subscript"/>
        </w:rPr>
        <w:t>H2O</w:t>
      </w:r>
      <w:r w:rsidR="00B06FBB">
        <w:rPr>
          <w:rFonts w:ascii="Times New Roman" w:hAnsi="Times New Roman" w:cs="Times New Roman"/>
          <w:sz w:val="24"/>
          <w:szCs w:val="24"/>
        </w:rPr>
        <w:t xml:space="preserve">) </w:t>
      </w:r>
      <w:r w:rsidR="0026068D">
        <w:rPr>
          <w:rFonts w:ascii="Times New Roman" w:hAnsi="Times New Roman" w:cs="Times New Roman"/>
          <w:sz w:val="24"/>
          <w:szCs w:val="24"/>
        </w:rPr>
        <w:t>were determined on a</w:t>
      </w:r>
      <w:r w:rsidR="0026068D" w:rsidRPr="00C92180">
        <w:rPr>
          <w:rFonts w:ascii="Times New Roman" w:hAnsi="Times New Roman" w:cs="Times New Roman"/>
          <w:sz w:val="24"/>
          <w:szCs w:val="24"/>
        </w:rPr>
        <w:t xml:space="preserve"> dual-inlet mass spectrometer through a process of headspace </w:t>
      </w:r>
      <w:r w:rsidR="008F3C47">
        <w:rPr>
          <w:rFonts w:ascii="Times New Roman" w:hAnsi="Times New Roman" w:cs="Times New Roman"/>
          <w:sz w:val="24"/>
          <w:szCs w:val="24"/>
        </w:rPr>
        <w:t>carbon dioxide</w:t>
      </w:r>
      <w:r w:rsidR="0026068D" w:rsidRPr="00C92180">
        <w:rPr>
          <w:rFonts w:ascii="Times New Roman" w:hAnsi="Times New Roman" w:cs="Times New Roman"/>
          <w:sz w:val="24"/>
          <w:szCs w:val="24"/>
        </w:rPr>
        <w:t xml:space="preserve"> equilibration with water samples.</w:t>
      </w:r>
    </w:p>
    <w:p w14:paraId="118F7F9A" w14:textId="059E0918" w:rsidR="00DD3D4F" w:rsidRPr="00DD3D4F" w:rsidRDefault="00DD3D4F" w:rsidP="00AB2E30">
      <w:pPr>
        <w:jc w:val="both"/>
        <w:rPr>
          <w:rFonts w:ascii="Times New Roman" w:hAnsi="Times New Roman" w:cs="Times New Roman"/>
          <w:sz w:val="24"/>
          <w:szCs w:val="24"/>
          <w:u w:val="single"/>
        </w:rPr>
      </w:pPr>
      <w:r w:rsidRPr="00B06FBB">
        <w:rPr>
          <w:rFonts w:ascii="Times New Roman" w:hAnsi="Times New Roman" w:cs="Times New Roman"/>
          <w:sz w:val="24"/>
          <w:szCs w:val="24"/>
        </w:rPr>
        <w:t>RESULTS</w:t>
      </w:r>
      <w:r w:rsidR="00B06FBB" w:rsidRPr="00B06FBB">
        <w:rPr>
          <w:rFonts w:ascii="Times New Roman" w:hAnsi="Times New Roman" w:cs="Times New Roman"/>
          <w:sz w:val="24"/>
          <w:szCs w:val="24"/>
        </w:rPr>
        <w:t>:</w:t>
      </w:r>
      <w:r w:rsidR="00B06FBB">
        <w:rPr>
          <w:rFonts w:ascii="Times New Roman" w:hAnsi="Times New Roman" w:cs="Times New Roman"/>
          <w:sz w:val="24"/>
          <w:szCs w:val="24"/>
        </w:rPr>
        <w:t xml:space="preserve"> Microbiological results indicate</w:t>
      </w:r>
      <w:r w:rsidR="009C223B">
        <w:rPr>
          <w:rFonts w:ascii="Times New Roman" w:hAnsi="Times New Roman" w:cs="Times New Roman"/>
          <w:sz w:val="24"/>
          <w:szCs w:val="24"/>
        </w:rPr>
        <w:t>d</w:t>
      </w:r>
      <w:r w:rsidR="00B06FBB">
        <w:rPr>
          <w:rFonts w:ascii="Times New Roman" w:hAnsi="Times New Roman" w:cs="Times New Roman"/>
          <w:sz w:val="24"/>
          <w:szCs w:val="24"/>
        </w:rPr>
        <w:t xml:space="preserve"> that </w:t>
      </w:r>
      <w:r w:rsidR="000D3912">
        <w:rPr>
          <w:rFonts w:ascii="Times New Roman" w:hAnsi="Times New Roman" w:cs="Times New Roman"/>
          <w:sz w:val="24"/>
          <w:szCs w:val="24"/>
        </w:rPr>
        <w:t>much of</w:t>
      </w:r>
      <w:r w:rsidR="00B06FBB">
        <w:rPr>
          <w:rFonts w:ascii="Times New Roman" w:hAnsi="Times New Roman" w:cs="Times New Roman"/>
          <w:sz w:val="24"/>
          <w:szCs w:val="24"/>
        </w:rPr>
        <w:t xml:space="preserve"> extracted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B06FBB">
        <w:rPr>
          <w:rFonts w:ascii="Times New Roman" w:hAnsi="Times New Roman" w:cs="Times New Roman"/>
          <w:sz w:val="24"/>
          <w:szCs w:val="24"/>
        </w:rPr>
        <w:t xml:space="preserve"> was not derived directly from </w:t>
      </w:r>
      <w:r w:rsidR="008378C2">
        <w:rPr>
          <w:rFonts w:ascii="Times New Roman" w:hAnsi="Times New Roman" w:cs="Times New Roman"/>
          <w:sz w:val="24"/>
          <w:szCs w:val="24"/>
        </w:rPr>
        <w:t xml:space="preserve">the </w:t>
      </w:r>
      <w:r w:rsidR="00B06FBB">
        <w:rPr>
          <w:rFonts w:ascii="Times New Roman" w:hAnsi="Times New Roman" w:cs="Times New Roman"/>
          <w:sz w:val="24"/>
          <w:szCs w:val="24"/>
        </w:rPr>
        <w:t>gut fauna</w:t>
      </w:r>
      <w:r w:rsidR="00BF4205">
        <w:rPr>
          <w:rFonts w:ascii="Times New Roman" w:hAnsi="Times New Roman" w:cs="Times New Roman"/>
          <w:sz w:val="24"/>
          <w:szCs w:val="24"/>
        </w:rPr>
        <w:t xml:space="preserve"> lysed </w:t>
      </w:r>
      <w:r w:rsidR="001A1714">
        <w:rPr>
          <w:rFonts w:ascii="Times New Roman" w:hAnsi="Times New Roman" w:cs="Times New Roman"/>
          <w:sz w:val="24"/>
          <w:szCs w:val="24"/>
        </w:rPr>
        <w:t>during</w:t>
      </w:r>
      <w:r w:rsidR="00BF4205">
        <w:rPr>
          <w:rFonts w:ascii="Times New Roman" w:hAnsi="Times New Roman" w:cs="Times New Roman"/>
          <w:sz w:val="24"/>
          <w:szCs w:val="24"/>
        </w:rPr>
        <w:t xml:space="preserve"> the extraction of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BF4205">
        <w:rPr>
          <w:rFonts w:ascii="Times New Roman" w:hAnsi="Times New Roman" w:cs="Times New Roman"/>
          <w:sz w:val="24"/>
          <w:szCs w:val="24"/>
        </w:rPr>
        <w:t xml:space="preserve"> from the faeces</w:t>
      </w:r>
      <w:r w:rsidR="00B06FBB">
        <w:rPr>
          <w:rFonts w:ascii="Times New Roman" w:hAnsi="Times New Roman" w:cs="Times New Roman"/>
          <w:sz w:val="24"/>
          <w:szCs w:val="24"/>
        </w:rPr>
        <w:t xml:space="preserve">. </w:t>
      </w:r>
      <w:r w:rsidR="00BF4205">
        <w:rPr>
          <w:rFonts w:ascii="Times New Roman" w:hAnsi="Times New Roman" w:cs="Times New Roman"/>
          <w:sz w:val="24"/>
          <w:szCs w:val="24"/>
        </w:rPr>
        <w:t>Assuming</w:t>
      </w:r>
      <w:r w:rsidR="00B06FBB">
        <w:rPr>
          <w:rFonts w:ascii="Times New Roman" w:hAnsi="Times New Roman" w:cs="Times New Roman"/>
          <w:sz w:val="24"/>
          <w:szCs w:val="24"/>
        </w:rPr>
        <w:t xml:space="preserve"> faecal </w:t>
      </w:r>
      <w:r w:rsidR="008378C2">
        <w:rPr>
          <w:rFonts w:ascii="Times New Roman" w:hAnsi="Times New Roman" w:cs="Times New Roman"/>
          <w:sz w:val="24"/>
          <w:szCs w:val="24"/>
        </w:rPr>
        <w:t>δ</w:t>
      </w:r>
      <w:r w:rsidR="00B06FBB" w:rsidRPr="008378C2">
        <w:rPr>
          <w:rFonts w:ascii="Times New Roman" w:hAnsi="Times New Roman" w:cs="Times New Roman"/>
          <w:sz w:val="24"/>
          <w:szCs w:val="24"/>
          <w:vertAlign w:val="superscript"/>
        </w:rPr>
        <w:t>18</w:t>
      </w:r>
      <w:r w:rsidR="00B06FBB">
        <w:rPr>
          <w:rFonts w:ascii="Times New Roman" w:hAnsi="Times New Roman" w:cs="Times New Roman"/>
          <w:sz w:val="24"/>
          <w:szCs w:val="24"/>
        </w:rPr>
        <w:t>O</w:t>
      </w:r>
      <w:r w:rsidR="00B06FBB" w:rsidRPr="008378C2">
        <w:rPr>
          <w:rFonts w:ascii="Times New Roman" w:hAnsi="Times New Roman" w:cs="Times New Roman"/>
          <w:sz w:val="24"/>
          <w:szCs w:val="24"/>
          <w:vertAlign w:val="subscript"/>
        </w:rPr>
        <w:t>H2O</w:t>
      </w:r>
      <w:r w:rsidR="00B06FBB">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BF4205">
        <w:rPr>
          <w:rFonts w:ascii="Times New Roman" w:hAnsi="Times New Roman" w:cs="Times New Roman"/>
          <w:sz w:val="24"/>
          <w:szCs w:val="24"/>
        </w:rPr>
        <w:t>represented cattle body water the</w:t>
      </w:r>
      <w:r w:rsidR="00B06FBB">
        <w:rPr>
          <w:rFonts w:ascii="Times New Roman" w:hAnsi="Times New Roman" w:cs="Times New Roman"/>
          <w:sz w:val="24"/>
          <w:szCs w:val="24"/>
        </w:rPr>
        <w:t xml:space="preserve"> predicted </w:t>
      </w:r>
      <w:r w:rsidR="00BF4205">
        <w:rPr>
          <w:rFonts w:ascii="Times New Roman" w:hAnsi="Times New Roman" w:cs="Times New Roman"/>
          <w:sz w:val="24"/>
          <w:szCs w:val="24"/>
        </w:rPr>
        <w:t>pyrophosphatase equilibrium δ</w:t>
      </w:r>
      <w:r w:rsidR="00BF4205" w:rsidRPr="00BF4205">
        <w:rPr>
          <w:rFonts w:ascii="Times New Roman" w:hAnsi="Times New Roman" w:cs="Times New Roman"/>
          <w:sz w:val="24"/>
          <w:szCs w:val="24"/>
          <w:vertAlign w:val="superscript"/>
        </w:rPr>
        <w:t>18</w:t>
      </w:r>
      <w:r w:rsidR="00BF4205">
        <w:rPr>
          <w:rFonts w:ascii="Times New Roman" w:hAnsi="Times New Roman" w:cs="Times New Roman"/>
          <w:sz w:val="24"/>
          <w:szCs w:val="24"/>
        </w:rPr>
        <w:t>O</w:t>
      </w:r>
      <w:r w:rsidR="00BF4205" w:rsidRPr="00BF4205">
        <w:rPr>
          <w:rFonts w:ascii="Times New Roman" w:hAnsi="Times New Roman" w:cs="Times New Roman"/>
          <w:sz w:val="24"/>
          <w:szCs w:val="24"/>
          <w:vertAlign w:val="subscript"/>
        </w:rPr>
        <w:t>PO4</w:t>
      </w:r>
      <w:r w:rsidR="00BF4205">
        <w:rPr>
          <w:rFonts w:ascii="Times New Roman" w:hAnsi="Times New Roman" w:cs="Times New Roman"/>
          <w:sz w:val="24"/>
          <w:szCs w:val="24"/>
        </w:rPr>
        <w:t xml:space="preserve"> (E</w:t>
      </w:r>
      <w:r w:rsidR="008378C2">
        <w:rPr>
          <w:rFonts w:ascii="Times New Roman" w:hAnsi="Times New Roman" w:cs="Times New Roman"/>
          <w:sz w:val="24"/>
          <w:szCs w:val="24"/>
        </w:rPr>
        <w:t>δ</w:t>
      </w:r>
      <w:r w:rsidR="00B06FBB" w:rsidRPr="008378C2">
        <w:rPr>
          <w:rFonts w:ascii="Times New Roman" w:hAnsi="Times New Roman" w:cs="Times New Roman"/>
          <w:sz w:val="24"/>
          <w:szCs w:val="24"/>
          <w:vertAlign w:val="superscript"/>
        </w:rPr>
        <w:t>18</w:t>
      </w:r>
      <w:r w:rsidR="00B06FBB">
        <w:rPr>
          <w:rFonts w:ascii="Times New Roman" w:hAnsi="Times New Roman" w:cs="Times New Roman"/>
          <w:sz w:val="24"/>
          <w:szCs w:val="24"/>
        </w:rPr>
        <w:t>O</w:t>
      </w:r>
      <w:r w:rsidR="00B06FBB" w:rsidRPr="008378C2">
        <w:rPr>
          <w:rFonts w:ascii="Times New Roman" w:hAnsi="Times New Roman" w:cs="Times New Roman"/>
          <w:sz w:val="24"/>
          <w:szCs w:val="24"/>
          <w:vertAlign w:val="subscript"/>
        </w:rPr>
        <w:t>PO4</w:t>
      </w:r>
      <w:r w:rsidR="00C66676">
        <w:rPr>
          <w:rFonts w:ascii="Times New Roman" w:hAnsi="Times New Roman" w:cs="Times New Roman"/>
          <w:sz w:val="24"/>
          <w:szCs w:val="24"/>
        </w:rPr>
        <w:t xml:space="preserve">) values ranged between </w:t>
      </w:r>
      <w:r w:rsidR="000C7A2C">
        <w:rPr>
          <w:rFonts w:ascii="Times New Roman" w:hAnsi="Times New Roman" w:cs="Times New Roman"/>
          <w:sz w:val="24"/>
          <w:szCs w:val="24"/>
        </w:rPr>
        <w:t>+</w:t>
      </w:r>
      <w:r w:rsidR="00C66676">
        <w:rPr>
          <w:rFonts w:ascii="Times New Roman" w:hAnsi="Times New Roman" w:cs="Times New Roman"/>
          <w:sz w:val="24"/>
          <w:szCs w:val="24"/>
        </w:rPr>
        <w:t>17.9</w:t>
      </w:r>
      <w:r w:rsidR="00BF4205">
        <w:rPr>
          <w:rFonts w:ascii="Times New Roman" w:hAnsi="Times New Roman" w:cs="Times New Roman"/>
          <w:sz w:val="24"/>
          <w:szCs w:val="24"/>
        </w:rPr>
        <w:t xml:space="preserve"> and </w:t>
      </w:r>
      <w:r w:rsidR="000C7A2C">
        <w:rPr>
          <w:rFonts w:ascii="Times New Roman" w:hAnsi="Times New Roman" w:cs="Times New Roman"/>
          <w:sz w:val="24"/>
          <w:szCs w:val="24"/>
        </w:rPr>
        <w:t>+</w:t>
      </w:r>
      <w:r w:rsidR="00BF4205">
        <w:rPr>
          <w:rFonts w:ascii="Times New Roman" w:hAnsi="Times New Roman" w:cs="Times New Roman"/>
          <w:sz w:val="24"/>
          <w:szCs w:val="24"/>
        </w:rPr>
        <w:t>19.9‰</w:t>
      </w:r>
      <w:r w:rsidR="00612495">
        <w:rPr>
          <w:rFonts w:ascii="Times New Roman" w:hAnsi="Times New Roman" w:cs="Times New Roman"/>
          <w:sz w:val="24"/>
          <w:szCs w:val="24"/>
        </w:rPr>
        <w:t>, while using groundwater δ</w:t>
      </w:r>
      <w:r w:rsidR="00612495" w:rsidRPr="008378C2">
        <w:rPr>
          <w:rFonts w:ascii="Times New Roman" w:hAnsi="Times New Roman" w:cs="Times New Roman"/>
          <w:sz w:val="24"/>
          <w:szCs w:val="24"/>
          <w:vertAlign w:val="superscript"/>
        </w:rPr>
        <w:t>18</w:t>
      </w:r>
      <w:r w:rsidR="00612495">
        <w:rPr>
          <w:rFonts w:ascii="Times New Roman" w:hAnsi="Times New Roman" w:cs="Times New Roman"/>
          <w:sz w:val="24"/>
          <w:szCs w:val="24"/>
        </w:rPr>
        <w:t>O</w:t>
      </w:r>
      <w:r w:rsidR="00612495" w:rsidRPr="008378C2">
        <w:rPr>
          <w:rFonts w:ascii="Times New Roman" w:hAnsi="Times New Roman" w:cs="Times New Roman"/>
          <w:sz w:val="24"/>
          <w:szCs w:val="24"/>
          <w:vertAlign w:val="subscript"/>
        </w:rPr>
        <w:t>H2O</w:t>
      </w:r>
      <w:r w:rsidR="00612495">
        <w:rPr>
          <w:rFonts w:ascii="Times New Roman" w:hAnsi="Times New Roman" w:cs="Times New Roman"/>
          <w:sz w:val="24"/>
          <w:szCs w:val="24"/>
        </w:rPr>
        <w:t xml:space="preserve"> gave a range of </w:t>
      </w:r>
      <w:r w:rsidR="000C7A2C">
        <w:rPr>
          <w:rFonts w:ascii="Times New Roman" w:hAnsi="Times New Roman" w:cs="Times New Roman"/>
          <w:sz w:val="24"/>
          <w:szCs w:val="24"/>
        </w:rPr>
        <w:t>+</w:t>
      </w:r>
      <w:r w:rsidR="00612495">
        <w:rPr>
          <w:rFonts w:ascii="Times New Roman" w:hAnsi="Times New Roman" w:cs="Times New Roman"/>
          <w:sz w:val="24"/>
          <w:szCs w:val="24"/>
        </w:rPr>
        <w:t xml:space="preserve">13.1 to </w:t>
      </w:r>
      <w:r w:rsidR="000C7A2C">
        <w:rPr>
          <w:rFonts w:ascii="Times New Roman" w:hAnsi="Times New Roman" w:cs="Times New Roman"/>
          <w:sz w:val="24"/>
          <w:szCs w:val="24"/>
        </w:rPr>
        <w:t>+</w:t>
      </w:r>
      <w:r w:rsidR="00612495">
        <w:rPr>
          <w:rFonts w:ascii="Times New Roman" w:hAnsi="Times New Roman" w:cs="Times New Roman"/>
          <w:sz w:val="24"/>
          <w:szCs w:val="24"/>
        </w:rPr>
        <w:t xml:space="preserve">14.0‰. Faecal </w:t>
      </w:r>
      <w:r w:rsidR="00BF4205">
        <w:rPr>
          <w:rFonts w:ascii="Times New Roman" w:hAnsi="Times New Roman" w:cs="Times New Roman"/>
          <w:sz w:val="24"/>
          <w:szCs w:val="24"/>
        </w:rPr>
        <w:t>δ</w:t>
      </w:r>
      <w:r w:rsidR="00BF4205" w:rsidRPr="00BF4205">
        <w:rPr>
          <w:rFonts w:ascii="Times New Roman" w:hAnsi="Times New Roman" w:cs="Times New Roman"/>
          <w:sz w:val="24"/>
          <w:szCs w:val="24"/>
          <w:vertAlign w:val="superscript"/>
        </w:rPr>
        <w:t>18</w:t>
      </w:r>
      <w:r w:rsidR="00BF4205">
        <w:rPr>
          <w:rFonts w:ascii="Times New Roman" w:hAnsi="Times New Roman" w:cs="Times New Roman"/>
          <w:sz w:val="24"/>
          <w:szCs w:val="24"/>
        </w:rPr>
        <w:t>O</w:t>
      </w:r>
      <w:r w:rsidR="00BF4205" w:rsidRPr="00BF4205">
        <w:rPr>
          <w:rFonts w:ascii="Times New Roman" w:hAnsi="Times New Roman" w:cs="Times New Roman"/>
          <w:sz w:val="24"/>
          <w:szCs w:val="24"/>
          <w:vertAlign w:val="subscript"/>
        </w:rPr>
        <w:t>PO4</w:t>
      </w:r>
      <w:r w:rsidR="00BF4205">
        <w:rPr>
          <w:rFonts w:ascii="Times New Roman" w:hAnsi="Times New Roman" w:cs="Times New Roman"/>
          <w:sz w:val="24"/>
          <w:szCs w:val="24"/>
        </w:rPr>
        <w:t xml:space="preserve"> </w:t>
      </w:r>
      <w:r w:rsidR="00C66676">
        <w:rPr>
          <w:rFonts w:ascii="Times New Roman" w:hAnsi="Times New Roman" w:cs="Times New Roman"/>
          <w:sz w:val="24"/>
          <w:szCs w:val="24"/>
        </w:rPr>
        <w:t>values ranged</w:t>
      </w:r>
      <w:r w:rsidR="00BF4205">
        <w:rPr>
          <w:rFonts w:ascii="Times New Roman" w:hAnsi="Times New Roman" w:cs="Times New Roman"/>
          <w:sz w:val="24"/>
          <w:szCs w:val="24"/>
        </w:rPr>
        <w:t xml:space="preserve"> between </w:t>
      </w:r>
      <w:r w:rsidR="000C7A2C">
        <w:rPr>
          <w:rFonts w:ascii="Times New Roman" w:hAnsi="Times New Roman" w:cs="Times New Roman"/>
          <w:sz w:val="24"/>
          <w:szCs w:val="24"/>
        </w:rPr>
        <w:t>+</w:t>
      </w:r>
      <w:r w:rsidR="00BF4205">
        <w:rPr>
          <w:rFonts w:ascii="Times New Roman" w:hAnsi="Times New Roman" w:cs="Times New Roman"/>
          <w:sz w:val="24"/>
          <w:szCs w:val="24"/>
        </w:rPr>
        <w:t>13.</w:t>
      </w:r>
      <w:ins w:id="0" w:author="Steve Granger" w:date="2018-02-15T14:30:00Z">
        <w:r w:rsidR="005C13C3">
          <w:rPr>
            <w:rFonts w:ascii="Times New Roman" w:hAnsi="Times New Roman" w:cs="Times New Roman"/>
            <w:sz w:val="24"/>
            <w:szCs w:val="24"/>
          </w:rPr>
          <w:t>2</w:t>
        </w:r>
      </w:ins>
      <w:del w:id="1" w:author="Steve Granger" w:date="2018-02-15T14:30:00Z">
        <w:r w:rsidR="00BF4205" w:rsidDel="005C13C3">
          <w:rPr>
            <w:rFonts w:ascii="Times New Roman" w:hAnsi="Times New Roman" w:cs="Times New Roman"/>
            <w:sz w:val="24"/>
            <w:szCs w:val="24"/>
          </w:rPr>
          <w:delText>0</w:delText>
        </w:r>
      </w:del>
      <w:r w:rsidR="00BF4205">
        <w:rPr>
          <w:rFonts w:ascii="Times New Roman" w:hAnsi="Times New Roman" w:cs="Times New Roman"/>
          <w:sz w:val="24"/>
          <w:szCs w:val="24"/>
        </w:rPr>
        <w:t xml:space="preserve"> and </w:t>
      </w:r>
      <w:r w:rsidR="000C7A2C">
        <w:rPr>
          <w:rFonts w:ascii="Times New Roman" w:hAnsi="Times New Roman" w:cs="Times New Roman"/>
          <w:sz w:val="24"/>
          <w:szCs w:val="24"/>
        </w:rPr>
        <w:t>+</w:t>
      </w:r>
      <w:r w:rsidR="00BF4205">
        <w:rPr>
          <w:rFonts w:ascii="Times New Roman" w:hAnsi="Times New Roman" w:cs="Times New Roman"/>
          <w:sz w:val="24"/>
          <w:szCs w:val="24"/>
        </w:rPr>
        <w:t>15.</w:t>
      </w:r>
      <w:ins w:id="2" w:author="Steve Granger" w:date="2018-02-15T14:30:00Z">
        <w:r w:rsidR="005C13C3">
          <w:rPr>
            <w:rFonts w:ascii="Times New Roman" w:hAnsi="Times New Roman" w:cs="Times New Roman"/>
            <w:sz w:val="24"/>
            <w:szCs w:val="24"/>
          </w:rPr>
          <w:t>3</w:t>
        </w:r>
      </w:ins>
      <w:del w:id="3" w:author="Steve Granger" w:date="2018-02-15T14:30:00Z">
        <w:r w:rsidR="00BF4205" w:rsidDel="005C13C3">
          <w:rPr>
            <w:rFonts w:ascii="Times New Roman" w:hAnsi="Times New Roman" w:cs="Times New Roman"/>
            <w:sz w:val="24"/>
            <w:szCs w:val="24"/>
          </w:rPr>
          <w:delText>4</w:delText>
        </w:r>
      </w:del>
      <w:r w:rsidR="00BF4205">
        <w:rPr>
          <w:rFonts w:ascii="Times New Roman" w:hAnsi="Times New Roman" w:cs="Times New Roman"/>
          <w:sz w:val="24"/>
          <w:szCs w:val="24"/>
        </w:rPr>
        <w:t>‰.</w:t>
      </w:r>
      <w:r w:rsidR="00B06FBB">
        <w:rPr>
          <w:rFonts w:ascii="Times New Roman" w:hAnsi="Times New Roman" w:cs="Times New Roman"/>
          <w:sz w:val="24"/>
          <w:szCs w:val="24"/>
        </w:rPr>
        <w:t xml:space="preserve"> </w:t>
      </w:r>
    </w:p>
    <w:p w14:paraId="491F02C6" w14:textId="315FB691" w:rsidR="00C05B9A" w:rsidRDefault="00DD3D4F" w:rsidP="00AB2E30">
      <w:pPr>
        <w:jc w:val="both"/>
        <w:rPr>
          <w:rFonts w:ascii="Times New Roman" w:hAnsi="Times New Roman" w:cs="Times New Roman"/>
          <w:sz w:val="24"/>
          <w:szCs w:val="24"/>
          <w:u w:val="single"/>
        </w:rPr>
      </w:pPr>
      <w:r w:rsidRPr="007F035B">
        <w:rPr>
          <w:rFonts w:ascii="Times New Roman" w:hAnsi="Times New Roman" w:cs="Times New Roman"/>
          <w:sz w:val="24"/>
          <w:szCs w:val="24"/>
        </w:rPr>
        <w:t>CONCLUSIONS</w:t>
      </w:r>
      <w:r w:rsidR="00C05B9A" w:rsidRPr="007F035B">
        <w:rPr>
          <w:rFonts w:ascii="Times New Roman" w:hAnsi="Times New Roman" w:cs="Times New Roman"/>
          <w:sz w:val="24"/>
          <w:szCs w:val="24"/>
        </w:rPr>
        <w:t>: Fresh</w:t>
      </w:r>
      <w:r w:rsidR="00C05B9A">
        <w:rPr>
          <w:rFonts w:ascii="Times New Roman" w:hAnsi="Times New Roman" w:cs="Times New Roman"/>
          <w:sz w:val="24"/>
          <w:szCs w:val="24"/>
        </w:rPr>
        <w:t xml:space="preserve"> faecal δ</w:t>
      </w:r>
      <w:r w:rsidR="00C05B9A" w:rsidRPr="00BF4205">
        <w:rPr>
          <w:rFonts w:ascii="Times New Roman" w:hAnsi="Times New Roman" w:cs="Times New Roman"/>
          <w:sz w:val="24"/>
          <w:szCs w:val="24"/>
          <w:vertAlign w:val="superscript"/>
        </w:rPr>
        <w:t>18</w:t>
      </w:r>
      <w:r w:rsidR="00C05B9A">
        <w:rPr>
          <w:rFonts w:ascii="Times New Roman" w:hAnsi="Times New Roman" w:cs="Times New Roman"/>
          <w:sz w:val="24"/>
          <w:szCs w:val="24"/>
        </w:rPr>
        <w:t>O</w:t>
      </w:r>
      <w:r w:rsidR="00C05B9A" w:rsidRPr="00BF4205">
        <w:rPr>
          <w:rFonts w:ascii="Times New Roman" w:hAnsi="Times New Roman" w:cs="Times New Roman"/>
          <w:sz w:val="24"/>
          <w:szCs w:val="24"/>
          <w:vertAlign w:val="subscript"/>
        </w:rPr>
        <w:t>PO4</w:t>
      </w:r>
      <w:r w:rsidR="00C05B9A">
        <w:rPr>
          <w:rFonts w:ascii="Times New Roman" w:hAnsi="Times New Roman" w:cs="Times New Roman"/>
          <w:sz w:val="24"/>
          <w:szCs w:val="24"/>
        </w:rPr>
        <w:t xml:space="preserve"> values were </w:t>
      </w:r>
      <w:r w:rsidR="002E21C9">
        <w:rPr>
          <w:rFonts w:ascii="Times New Roman" w:hAnsi="Times New Roman" w:cs="Times New Roman"/>
          <w:sz w:val="24"/>
          <w:szCs w:val="24"/>
        </w:rPr>
        <w:t>equivalent to</w:t>
      </w:r>
      <w:r w:rsidR="00C05B9A">
        <w:rPr>
          <w:rFonts w:ascii="Times New Roman" w:hAnsi="Times New Roman" w:cs="Times New Roman"/>
          <w:sz w:val="24"/>
          <w:szCs w:val="24"/>
        </w:rPr>
        <w:t xml:space="preserve"> those reported elsewher</w:t>
      </w:r>
      <w:r w:rsidR="002E21C9">
        <w:rPr>
          <w:rFonts w:ascii="Times New Roman" w:hAnsi="Times New Roman" w:cs="Times New Roman"/>
          <w:sz w:val="24"/>
          <w:szCs w:val="24"/>
        </w:rPr>
        <w:t xml:space="preserve">e </w:t>
      </w:r>
      <w:r w:rsidR="009C223B">
        <w:rPr>
          <w:rFonts w:ascii="Times New Roman" w:hAnsi="Times New Roman" w:cs="Times New Roman"/>
          <w:sz w:val="24"/>
          <w:szCs w:val="24"/>
        </w:rPr>
        <w:t xml:space="preserve">for </w:t>
      </w:r>
      <w:r w:rsidR="002E21C9">
        <w:rPr>
          <w:rFonts w:ascii="Times New Roman" w:hAnsi="Times New Roman" w:cs="Times New Roman"/>
          <w:sz w:val="24"/>
          <w:szCs w:val="24"/>
        </w:rPr>
        <w:t>agricultural animal slurry</w:t>
      </w:r>
      <w:r w:rsidR="009C223B">
        <w:rPr>
          <w:rFonts w:ascii="Times New Roman" w:hAnsi="Times New Roman" w:cs="Times New Roman"/>
          <w:sz w:val="24"/>
          <w:szCs w:val="24"/>
        </w:rPr>
        <w:t>.</w:t>
      </w:r>
      <w:r w:rsidR="00C05B9A">
        <w:rPr>
          <w:rFonts w:ascii="Times New Roman" w:hAnsi="Times New Roman" w:cs="Times New Roman"/>
          <w:sz w:val="24"/>
          <w:szCs w:val="24"/>
        </w:rPr>
        <w:t xml:space="preserve"> </w:t>
      </w:r>
      <w:r w:rsidR="009C223B">
        <w:rPr>
          <w:rFonts w:ascii="Times New Roman" w:hAnsi="Times New Roman" w:cs="Times New Roman"/>
          <w:sz w:val="24"/>
          <w:szCs w:val="24"/>
        </w:rPr>
        <w:t>H</w:t>
      </w:r>
      <w:r w:rsidR="002E21C9">
        <w:rPr>
          <w:rFonts w:ascii="Times New Roman" w:hAnsi="Times New Roman" w:cs="Times New Roman"/>
          <w:sz w:val="24"/>
          <w:szCs w:val="24"/>
        </w:rPr>
        <w:t>owever, they were different to</w:t>
      </w:r>
      <w:r w:rsidR="004A6700">
        <w:rPr>
          <w:rFonts w:ascii="Times New Roman" w:hAnsi="Times New Roman" w:cs="Times New Roman"/>
          <w:sz w:val="24"/>
          <w:szCs w:val="24"/>
        </w:rPr>
        <w:t xml:space="preserve"> the</w:t>
      </w:r>
      <w:r w:rsidR="002E21C9">
        <w:rPr>
          <w:rFonts w:ascii="Times New Roman" w:hAnsi="Times New Roman" w:cs="Times New Roman"/>
          <w:sz w:val="24"/>
          <w:szCs w:val="24"/>
        </w:rPr>
        <w:t xml:space="preserve"> Eδ</w:t>
      </w:r>
      <w:r w:rsidR="002E21C9" w:rsidRPr="00BF4205">
        <w:rPr>
          <w:rFonts w:ascii="Times New Roman" w:hAnsi="Times New Roman" w:cs="Times New Roman"/>
          <w:sz w:val="24"/>
          <w:szCs w:val="24"/>
          <w:vertAlign w:val="superscript"/>
        </w:rPr>
        <w:t>18</w:t>
      </w:r>
      <w:r w:rsidR="002E21C9">
        <w:rPr>
          <w:rFonts w:ascii="Times New Roman" w:hAnsi="Times New Roman" w:cs="Times New Roman"/>
          <w:sz w:val="24"/>
          <w:szCs w:val="24"/>
        </w:rPr>
        <w:t>O</w:t>
      </w:r>
      <w:r w:rsidR="002E21C9" w:rsidRPr="00BF4205">
        <w:rPr>
          <w:rFonts w:ascii="Times New Roman" w:hAnsi="Times New Roman" w:cs="Times New Roman"/>
          <w:sz w:val="24"/>
          <w:szCs w:val="24"/>
          <w:vertAlign w:val="subscript"/>
        </w:rPr>
        <w:t>PO4</w:t>
      </w:r>
      <w:r w:rsidR="002E21C9">
        <w:rPr>
          <w:rFonts w:ascii="Times New Roman" w:hAnsi="Times New Roman" w:cs="Times New Roman"/>
          <w:sz w:val="24"/>
          <w:szCs w:val="24"/>
        </w:rPr>
        <w:t xml:space="preserve"> </w:t>
      </w:r>
      <w:r w:rsidR="004A6700">
        <w:rPr>
          <w:rFonts w:ascii="Times New Roman" w:hAnsi="Times New Roman" w:cs="Times New Roman"/>
          <w:sz w:val="24"/>
          <w:szCs w:val="24"/>
        </w:rPr>
        <w:t xml:space="preserve">value </w:t>
      </w:r>
      <w:r w:rsidR="002E21C9">
        <w:rPr>
          <w:rFonts w:ascii="Times New Roman" w:hAnsi="Times New Roman" w:cs="Times New Roman"/>
          <w:sz w:val="24"/>
          <w:szCs w:val="24"/>
        </w:rPr>
        <w:t xml:space="preserve">calculated from </w:t>
      </w:r>
      <w:r w:rsidR="004A6700">
        <w:rPr>
          <w:rFonts w:ascii="Times New Roman" w:hAnsi="Times New Roman" w:cs="Times New Roman"/>
          <w:sz w:val="24"/>
          <w:szCs w:val="24"/>
        </w:rPr>
        <w:t xml:space="preserve">the </w:t>
      </w:r>
      <w:r w:rsidR="002E21C9">
        <w:rPr>
          <w:rFonts w:ascii="Times New Roman" w:hAnsi="Times New Roman" w:cs="Times New Roman"/>
          <w:sz w:val="24"/>
          <w:szCs w:val="24"/>
        </w:rPr>
        <w:t>faecal δ</w:t>
      </w:r>
      <w:r w:rsidR="002E21C9" w:rsidRPr="002E21C9">
        <w:rPr>
          <w:rFonts w:ascii="Times New Roman" w:hAnsi="Times New Roman" w:cs="Times New Roman"/>
          <w:sz w:val="24"/>
          <w:szCs w:val="24"/>
          <w:vertAlign w:val="superscript"/>
        </w:rPr>
        <w:t>18</w:t>
      </w:r>
      <w:r w:rsidR="002E21C9">
        <w:rPr>
          <w:rFonts w:ascii="Times New Roman" w:hAnsi="Times New Roman" w:cs="Times New Roman"/>
          <w:sz w:val="24"/>
          <w:szCs w:val="24"/>
        </w:rPr>
        <w:t>O</w:t>
      </w:r>
      <w:r w:rsidR="002E21C9" w:rsidRPr="002E21C9">
        <w:rPr>
          <w:rFonts w:ascii="Times New Roman" w:hAnsi="Times New Roman" w:cs="Times New Roman"/>
          <w:sz w:val="24"/>
          <w:szCs w:val="24"/>
          <w:vertAlign w:val="subscript"/>
        </w:rPr>
        <w:t>H2O</w:t>
      </w:r>
      <w:r w:rsidR="004A6700">
        <w:rPr>
          <w:rFonts w:ascii="Times New Roman" w:hAnsi="Times New Roman" w:cs="Times New Roman"/>
          <w:sz w:val="24"/>
          <w:szCs w:val="24"/>
          <w:vertAlign w:val="subscript"/>
        </w:rPr>
        <w:t xml:space="preserve"> </w:t>
      </w:r>
      <w:r w:rsidR="004A6700" w:rsidRPr="005B7ECC">
        <w:rPr>
          <w:rFonts w:ascii="Times New Roman" w:hAnsi="Times New Roman" w:cs="Times New Roman"/>
          <w:sz w:val="24"/>
          <w:szCs w:val="24"/>
        </w:rPr>
        <w:t>value</w:t>
      </w:r>
      <w:r w:rsidR="00C05B9A">
        <w:rPr>
          <w:rFonts w:ascii="Times New Roman" w:hAnsi="Times New Roman" w:cs="Times New Roman"/>
          <w:sz w:val="24"/>
          <w:szCs w:val="24"/>
        </w:rPr>
        <w:t xml:space="preserve">. </w:t>
      </w:r>
      <w:r w:rsidR="00C60D35">
        <w:rPr>
          <w:rFonts w:ascii="Times New Roman" w:hAnsi="Times New Roman" w:cs="Times New Roman"/>
          <w:sz w:val="24"/>
          <w:szCs w:val="24"/>
        </w:rPr>
        <w:t>Our results</w:t>
      </w:r>
      <w:r w:rsidR="005B7ECC">
        <w:rPr>
          <w:rFonts w:ascii="Times New Roman" w:hAnsi="Times New Roman" w:cs="Times New Roman"/>
          <w:sz w:val="24"/>
          <w:szCs w:val="24"/>
        </w:rPr>
        <w:t xml:space="preserve"> indicate</w:t>
      </w:r>
      <w:r w:rsidR="00C05B9A">
        <w:rPr>
          <w:rFonts w:ascii="Times New Roman" w:hAnsi="Times New Roman" w:cs="Times New Roman"/>
          <w:sz w:val="24"/>
          <w:szCs w:val="24"/>
        </w:rPr>
        <w:t xml:space="preserve"> that slurry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C05B9A">
        <w:rPr>
          <w:rFonts w:ascii="Times New Roman" w:hAnsi="Times New Roman" w:cs="Times New Roman"/>
          <w:sz w:val="24"/>
          <w:szCs w:val="24"/>
        </w:rPr>
        <w:t xml:space="preserve"> is, in the main</w:t>
      </w:r>
      <w:r w:rsidR="002E21C9">
        <w:rPr>
          <w:rFonts w:ascii="Times New Roman" w:hAnsi="Times New Roman" w:cs="Times New Roman"/>
          <w:sz w:val="24"/>
          <w:szCs w:val="24"/>
        </w:rPr>
        <w:t>,</w:t>
      </w:r>
      <w:r w:rsidR="00C05B9A">
        <w:rPr>
          <w:rFonts w:ascii="Times New Roman" w:hAnsi="Times New Roman" w:cs="Times New Roman"/>
          <w:sz w:val="24"/>
          <w:szCs w:val="24"/>
        </w:rPr>
        <w:t xml:space="preserve"> derived from animal faeces </w:t>
      </w:r>
      <w:r w:rsidR="002E21C9">
        <w:rPr>
          <w:rFonts w:ascii="Times New Roman" w:hAnsi="Times New Roman" w:cs="Times New Roman"/>
          <w:sz w:val="24"/>
          <w:szCs w:val="24"/>
        </w:rPr>
        <w:t xml:space="preserve">although an explanation for the </w:t>
      </w:r>
      <w:r w:rsidR="00A42E6D">
        <w:rPr>
          <w:rFonts w:ascii="Times New Roman" w:hAnsi="Times New Roman" w:cs="Times New Roman"/>
          <w:sz w:val="24"/>
          <w:szCs w:val="24"/>
        </w:rPr>
        <w:t xml:space="preserve">observed value range </w:t>
      </w:r>
      <w:r w:rsidR="002E21C9">
        <w:rPr>
          <w:rFonts w:ascii="Times New Roman" w:hAnsi="Times New Roman" w:cs="Times New Roman"/>
          <w:sz w:val="24"/>
          <w:szCs w:val="24"/>
        </w:rPr>
        <w:t>could not be determined</w:t>
      </w:r>
      <w:r w:rsidR="00C05B9A">
        <w:rPr>
          <w:rFonts w:ascii="Times New Roman" w:hAnsi="Times New Roman" w:cs="Times New Roman"/>
          <w:sz w:val="24"/>
          <w:szCs w:val="24"/>
        </w:rPr>
        <w:t>.</w:t>
      </w:r>
    </w:p>
    <w:p w14:paraId="45BA38E0" w14:textId="77777777" w:rsidR="00C92180" w:rsidRDefault="005F0154" w:rsidP="00AB2E30">
      <w:pPr>
        <w:jc w:val="both"/>
        <w:rPr>
          <w:rFonts w:ascii="Times New Roman" w:hAnsi="Times New Roman" w:cs="Times New Roman"/>
          <w:b/>
          <w:sz w:val="24"/>
          <w:szCs w:val="24"/>
        </w:rPr>
      </w:pPr>
      <w:r>
        <w:rPr>
          <w:rFonts w:ascii="Times New Roman" w:hAnsi="Times New Roman" w:cs="Times New Roman"/>
          <w:b/>
          <w:sz w:val="24"/>
          <w:szCs w:val="24"/>
        </w:rPr>
        <w:t>KEYWORDS</w:t>
      </w:r>
    </w:p>
    <w:p w14:paraId="1424C624" w14:textId="19333CC1" w:rsidR="005F0154" w:rsidRPr="005F0154" w:rsidRDefault="005F0154" w:rsidP="00AB2E30">
      <w:pPr>
        <w:jc w:val="both"/>
        <w:rPr>
          <w:rFonts w:ascii="Times New Roman" w:hAnsi="Times New Roman" w:cs="Times New Roman"/>
          <w:sz w:val="24"/>
          <w:szCs w:val="24"/>
        </w:rPr>
      </w:pPr>
      <w:r>
        <w:rPr>
          <w:rFonts w:ascii="Times New Roman" w:hAnsi="Times New Roman" w:cs="Times New Roman"/>
          <w:sz w:val="24"/>
          <w:szCs w:val="24"/>
        </w:rPr>
        <w:t xml:space="preserve">Phosphorus, </w:t>
      </w:r>
      <w:r w:rsidR="00193F92">
        <w:rPr>
          <w:rFonts w:ascii="Times New Roman" w:hAnsi="Times New Roman" w:cs="Times New Roman"/>
          <w:sz w:val="24"/>
          <w:szCs w:val="24"/>
        </w:rPr>
        <w:t>pyrophosphatase</w:t>
      </w:r>
      <w:r>
        <w:rPr>
          <w:rFonts w:ascii="Times New Roman" w:hAnsi="Times New Roman" w:cs="Times New Roman"/>
          <w:sz w:val="24"/>
          <w:szCs w:val="24"/>
        </w:rPr>
        <w:t>, microbial, anion resin, equilibrium</w:t>
      </w:r>
    </w:p>
    <w:p w14:paraId="61D2019B" w14:textId="77777777" w:rsidR="00106A9F" w:rsidRPr="0086029D" w:rsidRDefault="0086029D" w:rsidP="00AB2E30">
      <w:pPr>
        <w:jc w:val="both"/>
        <w:rPr>
          <w:rFonts w:ascii="Times New Roman" w:hAnsi="Times New Roman" w:cs="Times New Roman"/>
          <w:b/>
          <w:sz w:val="24"/>
          <w:szCs w:val="24"/>
        </w:rPr>
      </w:pPr>
      <w:r w:rsidRPr="0086029D">
        <w:rPr>
          <w:rFonts w:ascii="Times New Roman" w:hAnsi="Times New Roman" w:cs="Times New Roman"/>
          <w:b/>
          <w:sz w:val="24"/>
          <w:szCs w:val="24"/>
        </w:rPr>
        <w:lastRenderedPageBreak/>
        <w:t>INTRODUCTION</w:t>
      </w:r>
    </w:p>
    <w:p w14:paraId="50948FCB" w14:textId="0F7A4D66" w:rsidR="006B4741" w:rsidRPr="00C92180" w:rsidRDefault="006B4741" w:rsidP="00AB2E30">
      <w:pPr>
        <w:jc w:val="both"/>
        <w:rPr>
          <w:rFonts w:ascii="Times New Roman" w:hAnsi="Times New Roman" w:cs="Times New Roman"/>
          <w:sz w:val="24"/>
          <w:szCs w:val="24"/>
        </w:rPr>
      </w:pPr>
      <w:r w:rsidRPr="00C92180">
        <w:rPr>
          <w:rFonts w:ascii="Times New Roman" w:hAnsi="Times New Roman" w:cs="Times New Roman"/>
          <w:sz w:val="24"/>
          <w:szCs w:val="24"/>
        </w:rPr>
        <w:t xml:space="preserve">Phosphorus </w:t>
      </w:r>
      <w:r w:rsidR="00F01322" w:rsidRPr="00C92180">
        <w:rPr>
          <w:rFonts w:ascii="Times New Roman" w:hAnsi="Times New Roman" w:cs="Times New Roman"/>
          <w:sz w:val="24"/>
          <w:szCs w:val="24"/>
        </w:rPr>
        <w:t xml:space="preserve">(P) </w:t>
      </w:r>
      <w:r w:rsidRPr="00C92180">
        <w:rPr>
          <w:rFonts w:ascii="Times New Roman" w:hAnsi="Times New Roman" w:cs="Times New Roman"/>
          <w:sz w:val="24"/>
          <w:szCs w:val="24"/>
        </w:rPr>
        <w:t xml:space="preserve">is </w:t>
      </w:r>
      <w:r w:rsidR="00F01322" w:rsidRPr="00C92180">
        <w:rPr>
          <w:rFonts w:ascii="Times New Roman" w:hAnsi="Times New Roman" w:cs="Times New Roman"/>
          <w:sz w:val="24"/>
          <w:szCs w:val="24"/>
        </w:rPr>
        <w:t>an essential m</w:t>
      </w:r>
      <w:r w:rsidR="005D3D0E">
        <w:rPr>
          <w:rFonts w:ascii="Times New Roman" w:hAnsi="Times New Roman" w:cs="Times New Roman"/>
          <w:sz w:val="24"/>
          <w:szCs w:val="24"/>
        </w:rPr>
        <w:t>a</w:t>
      </w:r>
      <w:r w:rsidR="00F01322" w:rsidRPr="00C92180">
        <w:rPr>
          <w:rFonts w:ascii="Times New Roman" w:hAnsi="Times New Roman" w:cs="Times New Roman"/>
          <w:sz w:val="24"/>
          <w:szCs w:val="24"/>
        </w:rPr>
        <w:t xml:space="preserve">cro-nutrient for plants and animals and </w:t>
      </w:r>
      <w:r w:rsidRPr="00C92180">
        <w:rPr>
          <w:rFonts w:ascii="Times New Roman" w:hAnsi="Times New Roman" w:cs="Times New Roman"/>
          <w:sz w:val="24"/>
          <w:szCs w:val="24"/>
        </w:rPr>
        <w:t>fundamental to many biological processes because it is involved in energy tra</w:t>
      </w:r>
      <w:r w:rsidR="00F01322" w:rsidRPr="00C92180">
        <w:rPr>
          <w:rFonts w:ascii="Times New Roman" w:hAnsi="Times New Roman" w:cs="Times New Roman"/>
          <w:sz w:val="24"/>
          <w:szCs w:val="24"/>
        </w:rPr>
        <w:t>nsfer and is the constituent of several</w:t>
      </w:r>
      <w:r w:rsidRPr="00C92180">
        <w:rPr>
          <w:rFonts w:ascii="Times New Roman" w:hAnsi="Times New Roman" w:cs="Times New Roman"/>
          <w:sz w:val="24"/>
          <w:szCs w:val="24"/>
        </w:rPr>
        <w:t xml:space="preserve"> organic molecules</w:t>
      </w:r>
      <w:r w:rsidR="00E4639C">
        <w:rPr>
          <w:rFonts w:ascii="Times New Roman" w:hAnsi="Times New Roman" w:cs="Times New Roman"/>
          <w:sz w:val="24"/>
          <w:szCs w:val="24"/>
        </w:rPr>
        <w:fldChar w:fldCharType="begin"/>
      </w:r>
      <w:r w:rsidR="00E4639C">
        <w:rPr>
          <w:rFonts w:ascii="Times New Roman" w:hAnsi="Times New Roman" w:cs="Times New Roman"/>
          <w:sz w:val="24"/>
          <w:szCs w:val="24"/>
        </w:rPr>
        <w:instrText xml:space="preserve"> ADDIN EN.CITE &lt;EndNote&gt;&lt;Cite&gt;&lt;Author&gt;Westheimer&lt;/Author&gt;&lt;Year&gt;1987&lt;/Year&gt;&lt;RecNum&gt;1476&lt;/RecNum&gt;&lt;DisplayText&gt;&lt;style face="superscript"&gt;[1]&lt;/style&gt;&lt;/DisplayText&gt;&lt;record&gt;&lt;rec-number&gt;1476&lt;/rec-number&gt;&lt;foreign-keys&gt;&lt;key app="EN" db-id="5zavd522ssrvr2eraaw5pexfp0dfxfzv55te" timestamp="1501249882"&gt;1476&lt;/key&gt;&lt;/foreign-keys&gt;&lt;ref-type name="Journal Article"&gt;17&lt;/ref-type&gt;&lt;contributors&gt;&lt;authors&gt;&lt;author&gt;Westheimer, F. H.&lt;/author&gt;&lt;/authors&gt;&lt;/contributors&gt;&lt;auth-address&gt;WESTHEIMER, FH (reprint author), HARVARD UNIV,CHEM,CAMBRIDGE,MA 02138, USA.&lt;/auth-address&gt;&lt;titles&gt;&lt;title&gt;Why nature chose phosphate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1173-1178&lt;/pages&gt;&lt;volume&gt;235&lt;/volume&gt;&lt;number&gt;4793&lt;/number&gt;&lt;keywords&gt;&lt;keyword&gt;Science &amp;amp; Technology - Other Topics&lt;/keyword&gt;&lt;/keywords&gt;&lt;dates&gt;&lt;year&gt;1987&lt;/year&gt;&lt;pub-dates&gt;&lt;date&gt;Mar&lt;/date&gt;&lt;/pub-dates&gt;&lt;/dates&gt;&lt;isbn&gt;0036-8075&lt;/isbn&gt;&lt;accession-num&gt;WOS:A1987G267000020&lt;/accession-num&gt;&lt;work-type&gt;Article&lt;/work-type&gt;&lt;urls&gt;&lt;related-urls&gt;&lt;url&gt;&amp;lt;Go to ISI&amp;gt;://WOS:A1987G267000020&lt;/url&gt;&lt;url&gt;http://science.sciencemag.org/content/sci/235/4793/1173.full.pdf&lt;/url&gt;&lt;/related-urls&gt;&lt;/urls&gt;&lt;electronic-resource-num&gt;10.1126/science.2434996&lt;/electronic-resource-num&gt;&lt;language&gt;English&lt;/language&gt;&lt;/record&gt;&lt;/Cite&gt;&lt;/EndNote&gt;</w:instrText>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w:t>
      </w:r>
      <w:r w:rsidR="00E4639C">
        <w:rPr>
          <w:rFonts w:ascii="Times New Roman" w:hAnsi="Times New Roman" w:cs="Times New Roman"/>
          <w:sz w:val="24"/>
          <w:szCs w:val="24"/>
        </w:rPr>
        <w:fldChar w:fldCharType="end"/>
      </w:r>
      <w:r w:rsidRPr="00C92180">
        <w:rPr>
          <w:rFonts w:ascii="Times New Roman" w:hAnsi="Times New Roman" w:cs="Times New Roman"/>
          <w:sz w:val="24"/>
          <w:szCs w:val="24"/>
        </w:rPr>
        <w:t>.</w:t>
      </w:r>
      <w:r w:rsidR="00F01322" w:rsidRPr="00C92180">
        <w:rPr>
          <w:rFonts w:ascii="Times New Roman" w:hAnsi="Times New Roman" w:cs="Times New Roman"/>
          <w:sz w:val="24"/>
          <w:szCs w:val="24"/>
        </w:rPr>
        <w:t xml:space="preserve"> As such</w:t>
      </w:r>
      <w:r w:rsidR="009D4759">
        <w:rPr>
          <w:rFonts w:ascii="Times New Roman" w:hAnsi="Times New Roman" w:cs="Times New Roman"/>
          <w:sz w:val="24"/>
          <w:szCs w:val="24"/>
        </w:rPr>
        <w:t>,</w:t>
      </w:r>
      <w:r w:rsidR="00F01322" w:rsidRPr="00C92180">
        <w:rPr>
          <w:rFonts w:ascii="Times New Roman" w:hAnsi="Times New Roman" w:cs="Times New Roman"/>
          <w:sz w:val="24"/>
          <w:szCs w:val="24"/>
        </w:rPr>
        <w:t xml:space="preserve"> it is essential to modern agricultural systems where it is applied both in the form of animal and plant wastes and as inorganic mineral fertilizers. However, in many parts of the world</w:t>
      </w:r>
      <w:r w:rsidR="009D4759">
        <w:rPr>
          <w:rFonts w:ascii="Times New Roman" w:hAnsi="Times New Roman" w:cs="Times New Roman"/>
          <w:sz w:val="24"/>
          <w:szCs w:val="24"/>
        </w:rPr>
        <w:t>,</w:t>
      </w:r>
      <w:r w:rsidR="00F01322" w:rsidRPr="00C92180">
        <w:rPr>
          <w:rFonts w:ascii="Times New Roman" w:hAnsi="Times New Roman" w:cs="Times New Roman"/>
          <w:sz w:val="24"/>
          <w:szCs w:val="24"/>
        </w:rPr>
        <w:t xml:space="preserve"> a P surplus now exists such that more P is contained within the soil than is </w:t>
      </w:r>
      <w:r w:rsidR="00897889" w:rsidRPr="00C92180">
        <w:rPr>
          <w:rFonts w:ascii="Times New Roman" w:hAnsi="Times New Roman" w:cs="Times New Roman"/>
          <w:sz w:val="24"/>
          <w:szCs w:val="24"/>
        </w:rPr>
        <w:t>required</w:t>
      </w:r>
      <w:r w:rsidR="00F01322" w:rsidRPr="00C92180">
        <w:rPr>
          <w:rFonts w:ascii="Times New Roman" w:hAnsi="Times New Roman" w:cs="Times New Roman"/>
          <w:sz w:val="24"/>
          <w:szCs w:val="24"/>
        </w:rPr>
        <w:t xml:space="preserve"> by plants</w:t>
      </w:r>
      <w:r w:rsidR="00E4639C">
        <w:rPr>
          <w:rFonts w:ascii="Times New Roman" w:hAnsi="Times New Roman" w:cs="Times New Roman"/>
          <w:sz w:val="24"/>
          <w:szCs w:val="24"/>
        </w:rPr>
        <w:fldChar w:fldCharType="begin">
          <w:fldData xml:space="preserve">PEVuZE5vdGU+PENpdGU+PEF1dGhvcj5TaGFycGxleTwvQXV0aG9yPjxZZWFyPjE5OTY8L1llYXI+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==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PEVuZE5vdGU+PENpdGU+PEF1dGhvcj5TaGFycGxleTwvQXV0aG9yPjxZZWFyPjE5OTY8L1llYXI+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==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[2, 3]</w:t>
      </w:r>
      <w:r w:rsidR="00E4639C">
        <w:rPr>
          <w:rFonts w:ascii="Times New Roman" w:hAnsi="Times New Roman" w:cs="Times New Roman"/>
          <w:sz w:val="24"/>
          <w:szCs w:val="24"/>
        </w:rPr>
        <w:fldChar w:fldCharType="end"/>
      </w:r>
      <w:r w:rsidR="0062623F">
        <w:rPr>
          <w:rFonts w:ascii="Times New Roman" w:hAnsi="Times New Roman" w:cs="Times New Roman"/>
          <w:sz w:val="24"/>
          <w:szCs w:val="24"/>
        </w:rPr>
        <w:t>,</w:t>
      </w:r>
      <w:r w:rsidR="00F01322" w:rsidRPr="00C92180">
        <w:rPr>
          <w:rFonts w:ascii="Times New Roman" w:hAnsi="Times New Roman" w:cs="Times New Roman"/>
          <w:sz w:val="24"/>
          <w:szCs w:val="24"/>
        </w:rPr>
        <w:t xml:space="preserve"> leading to increased P in soil water</w:t>
      </w:r>
      <w:r w:rsidR="00E4639C">
        <w:rPr>
          <w:rFonts w:ascii="Times New Roman" w:hAnsi="Times New Roman" w:cs="Times New Roman"/>
          <w:sz w:val="24"/>
          <w:szCs w:val="24"/>
        </w:rPr>
        <w:fldChar w:fldCharType="begin"/>
      </w:r>
      <w:r w:rsidR="00E4639C">
        <w:rPr>
          <w:rFonts w:ascii="Times New Roman" w:hAnsi="Times New Roman" w:cs="Times New Roman"/>
          <w:sz w:val="24"/>
          <w:szCs w:val="24"/>
        </w:rPr>
        <w:instrText xml:space="preserve"> ADDIN EN.CITE &lt;EndNote&gt;&lt;Cite&gt;&lt;Author&gt;Smith&lt;/Author&gt;&lt;Year&gt;1995&lt;/Year&gt;&lt;RecNum&gt;1119&lt;/RecNum&gt;&lt;DisplayText&gt;&lt;style face="superscript"&gt;[4]&lt;/style&gt;&lt;/DisplayText&gt;&lt;record&gt;&lt;rec-number&gt;1119&lt;/rec-number&gt;&lt;foreign-keys&gt;&lt;key app="EN" db-id="5zavd522ssrvr2eraaw5pexfp0dfxfzv55te" timestamp="1280743016"&gt;1119&lt;/key&gt;&lt;/foreign-keys&gt;&lt;ref-type name="Journal Article"&gt;17&lt;/ref-type&gt;&lt;contributors&gt;&lt;authors&gt;&lt;author&gt;Smith, R. V.&lt;/author&gt;&lt;author&gt;Lennox, S. D.&lt;/author&gt;&lt;author&gt;Jordan, C.&lt;/author&gt;&lt;author&gt;Foy, R. H.&lt;/author&gt;&lt;author&gt;McHale, E.&lt;/author&gt;&lt;/authors&gt;&lt;/contributors&gt;&lt;auth-address&gt;Smith, RV, DEPT AGR NO IRELAND,AGR &amp;amp; FOOD SCI CTR,AGR &amp;amp; ENVIRONM SCI DIV,NEWFORGE LANE,BELFAST BT9 5PX,ANTRIM,NORTH IRELAND.&lt;/auth-address&gt;&lt;titles&gt;&lt;title&gt;Increase in soluble phosphorus transported in drainflow from a grassland catchment in response to soil phosphorus accumulation&lt;/title&gt;&lt;secondary-title&gt;Soil Use and Management&lt;/secondary-title&gt;&lt;alt-title&gt;Soil Use Manage.&lt;/alt-title&gt;&lt;/titles&gt;&lt;periodical&gt;&lt;full-title&gt;Soil Use and Management&lt;/full-title&gt;&lt;abbr-1&gt;Soil Use Manag.&lt;/abbr-1&gt;&lt;abbr-2&gt;Soil Use Manag&lt;/abbr-2&gt;&lt;abbr-3&gt;Soil Use &amp;amp; Management&lt;/abbr-3&gt;&lt;/periodical&gt;&lt;pages&gt;204-209&lt;/pages&gt;&lt;volume&gt;11&lt;/volume&gt;&lt;number&gt;4&lt;/number&gt;&lt;keywords&gt;&lt;keyword&gt;phosphorus&lt;/keyword&gt;&lt;keyword&gt;drainage water&lt;/keyword&gt;&lt;keyword&gt;soil&lt;/keyword&gt;&lt;keyword&gt;grasslands&lt;/keyword&gt;&lt;keyword&gt;UK&lt;/keyword&gt;&lt;keyword&gt;Northern Ireland&lt;/keyword&gt;&lt;keyword&gt;northern-ireland&lt;/keyword&gt;&lt;keyword&gt;agriculture&lt;/keyword&gt;&lt;keyword&gt;nitrogen&lt;/keyword&gt;&lt;/keywords&gt;&lt;dates&gt;&lt;year&gt;1995&lt;/year&gt;&lt;pub-dates&gt;&lt;date&gt;Dec&lt;/date&gt;&lt;/pub-dates&gt;&lt;/dates&gt;&lt;isbn&gt;0266-0032&lt;/isbn&gt;&lt;accession-num&gt;ISI:A1995TQ45600009&lt;/accession-num&gt;&lt;label&gt;470&lt;/label&gt;&lt;work-type&gt;Article&lt;/work-type&gt;&lt;urls&gt;&lt;related-urls&gt;&lt;url&gt;&amp;lt;Go to ISI&amp;gt;://A1995TQ45600009&lt;/url&gt;&lt;/related-urls&gt;&lt;/urls&gt;&lt;language&gt;English&lt;/language&gt;&lt;/record&gt;&lt;/Cite&gt;&lt;/EndNote&gt;</w:instrText>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[4]</w:t>
      </w:r>
      <w:r w:rsidR="00E4639C">
        <w:rPr>
          <w:rFonts w:ascii="Times New Roman" w:hAnsi="Times New Roman" w:cs="Times New Roman"/>
          <w:sz w:val="24"/>
          <w:szCs w:val="24"/>
        </w:rPr>
        <w:fldChar w:fldCharType="end"/>
      </w:r>
      <w:r w:rsidR="00F01322" w:rsidRPr="00C92180">
        <w:rPr>
          <w:rFonts w:ascii="Times New Roman" w:hAnsi="Times New Roman" w:cs="Times New Roman"/>
          <w:sz w:val="24"/>
          <w:szCs w:val="24"/>
        </w:rPr>
        <w:t xml:space="preserve"> and ultimately</w:t>
      </w:r>
      <w:r w:rsidR="009D4759">
        <w:rPr>
          <w:rFonts w:ascii="Times New Roman" w:hAnsi="Times New Roman" w:cs="Times New Roman"/>
          <w:sz w:val="24"/>
          <w:szCs w:val="24"/>
        </w:rPr>
        <w:t>,</w:t>
      </w:r>
      <w:r w:rsidR="00F01322" w:rsidRPr="00C92180">
        <w:rPr>
          <w:rFonts w:ascii="Times New Roman" w:hAnsi="Times New Roman" w:cs="Times New Roman"/>
          <w:sz w:val="24"/>
          <w:szCs w:val="24"/>
        </w:rPr>
        <w:t xml:space="preserve"> a proportion </w:t>
      </w:r>
      <w:r w:rsidR="009D4759">
        <w:rPr>
          <w:rFonts w:ascii="Times New Roman" w:hAnsi="Times New Roman" w:cs="Times New Roman"/>
          <w:sz w:val="24"/>
          <w:szCs w:val="24"/>
        </w:rPr>
        <w:t xml:space="preserve">of this is lost to watercourses </w:t>
      </w:r>
      <w:r w:rsidR="00F01322" w:rsidRPr="00C92180">
        <w:rPr>
          <w:rFonts w:ascii="Times New Roman" w:hAnsi="Times New Roman" w:cs="Times New Roman"/>
          <w:sz w:val="24"/>
          <w:szCs w:val="24"/>
        </w:rPr>
        <w:t xml:space="preserve">alongside any incidental losses that may occur from </w:t>
      </w:r>
      <w:r w:rsidR="009D4759">
        <w:rPr>
          <w:rFonts w:ascii="Times New Roman" w:hAnsi="Times New Roman" w:cs="Times New Roman"/>
          <w:sz w:val="24"/>
          <w:szCs w:val="24"/>
        </w:rPr>
        <w:t xml:space="preserve">directly </w:t>
      </w:r>
      <w:r w:rsidR="00F01322" w:rsidRPr="00C92180">
        <w:rPr>
          <w:rFonts w:ascii="Times New Roman" w:hAnsi="Times New Roman" w:cs="Times New Roman"/>
          <w:sz w:val="24"/>
          <w:szCs w:val="24"/>
        </w:rPr>
        <w:t xml:space="preserve">applied </w:t>
      </w:r>
      <w:r w:rsidR="00897889" w:rsidRPr="00C92180">
        <w:rPr>
          <w:rFonts w:ascii="Times New Roman" w:hAnsi="Times New Roman" w:cs="Times New Roman"/>
          <w:sz w:val="24"/>
          <w:szCs w:val="24"/>
        </w:rPr>
        <w:t>amendments</w:t>
      </w:r>
      <w:r w:rsidR="00E4639C">
        <w:rPr>
          <w:rFonts w:ascii="Times New Roman" w:hAnsi="Times New Roman" w:cs="Times New Roman"/>
          <w:sz w:val="24"/>
          <w:szCs w:val="24"/>
        </w:rPr>
        <w:fldChar w:fldCharType="begin">
          <w:fldData xml:space="preserve">PEVuZE5vdGU+PENpdGU+PEF1dGhvcj5XaXRoZXJzPC9BdXRob3I+PFllYXI+MjAwMzwvWWVhcj48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PEVuZE5vdGU+PENpdGU+PEF1dGhvcj5XaXRoZXJzPC9BdXRob3I+PFllYXI+MjAwMzwvWWVhcj48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[5]</w:t>
      </w:r>
      <w:r w:rsidR="00E4639C">
        <w:rPr>
          <w:rFonts w:ascii="Times New Roman" w:hAnsi="Times New Roman" w:cs="Times New Roman"/>
          <w:sz w:val="24"/>
          <w:szCs w:val="24"/>
        </w:rPr>
        <w:fldChar w:fldCharType="end"/>
      </w:r>
      <w:r w:rsidR="00F01322" w:rsidRPr="00C92180">
        <w:rPr>
          <w:rFonts w:ascii="Times New Roman" w:hAnsi="Times New Roman" w:cs="Times New Roman"/>
          <w:sz w:val="24"/>
          <w:szCs w:val="24"/>
        </w:rPr>
        <w:t>.</w:t>
      </w:r>
      <w:r w:rsidR="00114B3E" w:rsidRPr="00C92180">
        <w:rPr>
          <w:rFonts w:ascii="Times New Roman" w:hAnsi="Times New Roman" w:cs="Times New Roman"/>
          <w:sz w:val="24"/>
          <w:szCs w:val="24"/>
        </w:rPr>
        <w:t xml:space="preserve"> Even small increases </w:t>
      </w:r>
      <w:r w:rsidR="009C223B">
        <w:rPr>
          <w:rFonts w:ascii="Times New Roman" w:hAnsi="Times New Roman" w:cs="Times New Roman"/>
          <w:sz w:val="24"/>
          <w:szCs w:val="24"/>
        </w:rPr>
        <w:t>of</w:t>
      </w:r>
      <w:r w:rsidR="009C223B" w:rsidRPr="00C92180">
        <w:rPr>
          <w:rFonts w:ascii="Times New Roman" w:hAnsi="Times New Roman" w:cs="Times New Roman"/>
          <w:sz w:val="24"/>
          <w:szCs w:val="24"/>
        </w:rPr>
        <w:t xml:space="preserve"> </w:t>
      </w:r>
      <w:r w:rsidR="00114B3E" w:rsidRPr="00C92180">
        <w:rPr>
          <w:rFonts w:ascii="Times New Roman" w:hAnsi="Times New Roman" w:cs="Times New Roman"/>
          <w:sz w:val="24"/>
          <w:szCs w:val="24"/>
        </w:rPr>
        <w:t>P</w:t>
      </w:r>
      <w:r w:rsidR="00E335B0">
        <w:rPr>
          <w:rFonts w:ascii="Times New Roman" w:hAnsi="Times New Roman" w:cs="Times New Roman"/>
          <w:sz w:val="24"/>
          <w:szCs w:val="24"/>
        </w:rPr>
        <w:t xml:space="preserve"> in watercourses </w:t>
      </w:r>
      <w:r w:rsidR="00897889" w:rsidRPr="00C92180">
        <w:rPr>
          <w:rFonts w:ascii="Times New Roman" w:hAnsi="Times New Roman" w:cs="Times New Roman"/>
          <w:sz w:val="24"/>
          <w:szCs w:val="24"/>
        </w:rPr>
        <w:t>can have serious detrimental effects</w:t>
      </w:r>
      <w:r w:rsidR="009C223B">
        <w:rPr>
          <w:rFonts w:ascii="Times New Roman" w:hAnsi="Times New Roman" w:cs="Times New Roman"/>
          <w:sz w:val="24"/>
          <w:szCs w:val="24"/>
        </w:rPr>
        <w:t>,</w:t>
      </w:r>
      <w:r w:rsidR="00E4639C">
        <w:rPr>
          <w:rFonts w:ascii="Times New Roman" w:hAnsi="Times New Roman" w:cs="Times New Roman"/>
          <w:sz w:val="24"/>
          <w:szCs w:val="24"/>
        </w:rPr>
        <w:fldChar w:fldCharType="begin">
          <w:fldData xml:space="preserve">PEVuZE5vdGU+PENpdGU+PEF1dGhvcj5IZWF0aHdhaXRlPC9BdXRob3I+PFllYXI+MjAwMDwvWWVh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PEVuZE5vdGU+PENpdGU+PEF1dGhvcj5IZWF0aHdhaXRlPC9BdXRob3I+PFllYXI+MjAwMDwvWWVh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[6]</w:t>
      </w:r>
      <w:r w:rsidR="00E4639C">
        <w:rPr>
          <w:rFonts w:ascii="Times New Roman" w:hAnsi="Times New Roman" w:cs="Times New Roman"/>
          <w:sz w:val="24"/>
          <w:szCs w:val="24"/>
        </w:rPr>
        <w:fldChar w:fldCharType="end"/>
      </w:r>
      <w:r w:rsidR="0056375B" w:rsidRPr="00C92180">
        <w:rPr>
          <w:rFonts w:ascii="Times New Roman" w:hAnsi="Times New Roman" w:cs="Times New Roman"/>
          <w:sz w:val="24"/>
          <w:szCs w:val="24"/>
        </w:rPr>
        <w:t xml:space="preserve"> </w:t>
      </w:r>
      <w:r w:rsidR="00897889" w:rsidRPr="00C92180">
        <w:rPr>
          <w:rFonts w:ascii="Times New Roman" w:hAnsi="Times New Roman" w:cs="Times New Roman"/>
          <w:sz w:val="24"/>
          <w:szCs w:val="24"/>
        </w:rPr>
        <w:t>causing eutrophication and eventually important shifts in ecosystems</w:t>
      </w:r>
      <w:r w:rsidR="00E4639C">
        <w:rPr>
          <w:rFonts w:ascii="Times New Roman" w:hAnsi="Times New Roman" w:cs="Times New Roman"/>
          <w:sz w:val="24"/>
          <w:szCs w:val="24"/>
        </w:rPr>
        <w:fldChar w:fldCharType="begin">
          <w:fldData xml:space="preserve">PEVuZE5vdGU+PENpdGU+PEF1dGhvcj5Db25sZXk8L0F1dGhvcj48WWVhcj4yMDA5PC9ZZWFyPjxS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PEVuZE5vdGU+PENpdGU+PEF1dGhvcj5Db25sZXk8L0F1dGhvcj48WWVhcj4yMDA5PC9ZZWFyPjxS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[7, 8]</w:t>
      </w:r>
      <w:r w:rsidR="00E4639C">
        <w:rPr>
          <w:rFonts w:ascii="Times New Roman" w:hAnsi="Times New Roman" w:cs="Times New Roman"/>
          <w:sz w:val="24"/>
          <w:szCs w:val="24"/>
        </w:rPr>
        <w:fldChar w:fldCharType="end"/>
      </w:r>
      <w:r w:rsidR="0056375B" w:rsidRPr="00C92180">
        <w:rPr>
          <w:rFonts w:ascii="Times New Roman" w:hAnsi="Times New Roman" w:cs="Times New Roman"/>
          <w:sz w:val="24"/>
          <w:szCs w:val="24"/>
        </w:rPr>
        <w:t xml:space="preserve"> and</w:t>
      </w:r>
      <w:r w:rsidR="00E335B0">
        <w:rPr>
          <w:rFonts w:ascii="Times New Roman" w:hAnsi="Times New Roman" w:cs="Times New Roman"/>
          <w:sz w:val="24"/>
          <w:szCs w:val="24"/>
        </w:rPr>
        <w:t>,</w:t>
      </w:r>
      <w:r w:rsidR="0056375B" w:rsidRPr="00C92180">
        <w:rPr>
          <w:rFonts w:ascii="Times New Roman" w:hAnsi="Times New Roman" w:cs="Times New Roman"/>
          <w:sz w:val="24"/>
          <w:szCs w:val="24"/>
        </w:rPr>
        <w:t xml:space="preserve"> for this reason</w:t>
      </w:r>
      <w:r w:rsidR="00E335B0">
        <w:rPr>
          <w:rFonts w:ascii="Times New Roman" w:hAnsi="Times New Roman" w:cs="Times New Roman"/>
          <w:sz w:val="24"/>
          <w:szCs w:val="24"/>
        </w:rPr>
        <w:t>,</w:t>
      </w:r>
      <w:r w:rsidR="0056375B" w:rsidRPr="00C92180">
        <w:rPr>
          <w:rFonts w:ascii="Times New Roman" w:hAnsi="Times New Roman" w:cs="Times New Roman"/>
          <w:sz w:val="24"/>
          <w:szCs w:val="24"/>
        </w:rPr>
        <w:t xml:space="preserve"> </w:t>
      </w:r>
      <w:r w:rsidR="00897889" w:rsidRPr="00C92180">
        <w:rPr>
          <w:rFonts w:ascii="Times New Roman" w:hAnsi="Times New Roman" w:cs="Times New Roman"/>
          <w:sz w:val="24"/>
          <w:szCs w:val="24"/>
        </w:rPr>
        <w:t xml:space="preserve">it is essential </w:t>
      </w:r>
      <w:r w:rsidR="0056375B" w:rsidRPr="00C92180">
        <w:rPr>
          <w:rFonts w:ascii="Times New Roman" w:hAnsi="Times New Roman" w:cs="Times New Roman"/>
          <w:sz w:val="24"/>
          <w:szCs w:val="24"/>
        </w:rPr>
        <w:t>we</w:t>
      </w:r>
      <w:r w:rsidR="00897889" w:rsidRPr="00C92180">
        <w:rPr>
          <w:rFonts w:ascii="Times New Roman" w:hAnsi="Times New Roman" w:cs="Times New Roman"/>
          <w:sz w:val="24"/>
          <w:szCs w:val="24"/>
        </w:rPr>
        <w:t xml:space="preserve"> understand better </w:t>
      </w:r>
      <w:r w:rsidR="00E335B0" w:rsidRPr="00C92180">
        <w:rPr>
          <w:rFonts w:ascii="Times New Roman" w:hAnsi="Times New Roman" w:cs="Times New Roman"/>
          <w:sz w:val="24"/>
          <w:szCs w:val="24"/>
        </w:rPr>
        <w:t>P chemistry</w:t>
      </w:r>
      <w:r w:rsidR="00E335B0">
        <w:rPr>
          <w:rFonts w:ascii="Times New Roman" w:hAnsi="Times New Roman" w:cs="Times New Roman"/>
          <w:sz w:val="24"/>
          <w:szCs w:val="24"/>
        </w:rPr>
        <w:t>,</w:t>
      </w:r>
      <w:r w:rsidR="00E335B0" w:rsidRPr="00C92180">
        <w:rPr>
          <w:rFonts w:ascii="Times New Roman" w:hAnsi="Times New Roman" w:cs="Times New Roman"/>
          <w:sz w:val="24"/>
          <w:szCs w:val="24"/>
        </w:rPr>
        <w:t xml:space="preserve"> biochemistry</w:t>
      </w:r>
      <w:r w:rsidR="00E335B0">
        <w:rPr>
          <w:rFonts w:ascii="Times New Roman" w:hAnsi="Times New Roman" w:cs="Times New Roman"/>
          <w:sz w:val="24"/>
          <w:szCs w:val="24"/>
        </w:rPr>
        <w:t xml:space="preserve"> and emissions from key sources in the landscape</w:t>
      </w:r>
      <w:r w:rsidR="00E335B0" w:rsidRPr="00C92180">
        <w:rPr>
          <w:rFonts w:ascii="Times New Roman" w:hAnsi="Times New Roman" w:cs="Times New Roman"/>
          <w:sz w:val="24"/>
          <w:szCs w:val="24"/>
        </w:rPr>
        <w:t>.</w:t>
      </w:r>
    </w:p>
    <w:p w14:paraId="6E5D3B94" w14:textId="7742A74E" w:rsidR="00755FBE" w:rsidRDefault="00897889" w:rsidP="00AB2E30">
      <w:pPr>
        <w:jc w:val="both"/>
        <w:rPr>
          <w:rFonts w:ascii="Times New Roman" w:hAnsi="Times New Roman" w:cs="Times New Roman"/>
          <w:sz w:val="24"/>
          <w:szCs w:val="24"/>
        </w:rPr>
      </w:pPr>
      <w:r w:rsidRPr="00C92180">
        <w:rPr>
          <w:rFonts w:ascii="Times New Roman" w:hAnsi="Times New Roman" w:cs="Times New Roman"/>
          <w:sz w:val="24"/>
          <w:szCs w:val="24"/>
        </w:rPr>
        <w:t>Stable isotope ratios have been used to track elements during transfers between different pools and to understand the respective roles of abiotic and biotic processes during these transfers</w:t>
      </w:r>
      <w:r w:rsidR="00E4639C">
        <w:rPr>
          <w:rFonts w:ascii="Times New Roman" w:hAnsi="Times New Roman" w:cs="Times New Roman"/>
          <w:sz w:val="24"/>
          <w:szCs w:val="24"/>
        </w:rPr>
        <w:fldChar w:fldCharType="begin">
          <w:fldData xml:space="preserve">PEVuZE5vdGU+PENpdGU+PEF1dGhvcj5Cb2w8L0F1dGhvcj48WWVhcj4yMDAwPC9ZZWFyPjxSZWNO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</w:fldData>
        </w:fldChar>
      </w:r>
      <w:r w:rsidR="006E0BC2">
        <w:rPr>
          <w:rFonts w:ascii="Times New Roman" w:hAnsi="Times New Roman" w:cs="Times New Roman"/>
          <w:sz w:val="24"/>
          <w:szCs w:val="24"/>
        </w:rPr>
        <w:instrText xml:space="preserve"> ADDIN EN.CITE </w:instrText>
      </w:r>
      <w:r w:rsidR="006E0BC2">
        <w:rPr>
          <w:rFonts w:ascii="Times New Roman" w:hAnsi="Times New Roman" w:cs="Times New Roman"/>
          <w:sz w:val="24"/>
          <w:szCs w:val="24"/>
        </w:rPr>
        <w:fldChar w:fldCharType="begin">
          <w:fldData xml:space="preserve">PEVuZE5vdGU+PENpdGU+PEF1dGhvcj5Cb2w8L0F1dGhvcj48WWVhcj4yMDAwPC9ZZWFyPjxSZWNO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</w:fldData>
        </w:fldChar>
      </w:r>
      <w:r w:rsidR="006E0BC2">
        <w:rPr>
          <w:rFonts w:ascii="Times New Roman" w:hAnsi="Times New Roman" w:cs="Times New Roman"/>
          <w:sz w:val="24"/>
          <w:szCs w:val="24"/>
        </w:rPr>
        <w:instrText xml:space="preserve"> ADDIN EN.CITE.DATA </w:instrText>
      </w:r>
      <w:r w:rsidR="006E0BC2">
        <w:rPr>
          <w:rFonts w:ascii="Times New Roman" w:hAnsi="Times New Roman" w:cs="Times New Roman"/>
          <w:sz w:val="24"/>
          <w:szCs w:val="24"/>
        </w:rPr>
      </w:r>
      <w:r w:rsidR="006E0BC2">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[9-11]</w:t>
      </w:r>
      <w:r w:rsidR="00E4639C">
        <w:rPr>
          <w:rFonts w:ascii="Times New Roman" w:hAnsi="Times New Roman" w:cs="Times New Roman"/>
          <w:sz w:val="24"/>
          <w:szCs w:val="24"/>
        </w:rPr>
        <w:fldChar w:fldCharType="end"/>
      </w:r>
      <w:r w:rsidRPr="00C92180">
        <w:rPr>
          <w:rFonts w:ascii="Times New Roman" w:hAnsi="Times New Roman" w:cs="Times New Roman"/>
          <w:sz w:val="24"/>
          <w:szCs w:val="24"/>
        </w:rPr>
        <w:t>. However, P has only one stable isotope and therefore the stable isotope ratio approach is not directly applicable. Despite this</w:t>
      </w:r>
      <w:r w:rsidR="00034BAA">
        <w:rPr>
          <w:rFonts w:ascii="Times New Roman" w:hAnsi="Times New Roman" w:cs="Times New Roman"/>
          <w:sz w:val="24"/>
          <w:szCs w:val="24"/>
        </w:rPr>
        <w:t>,</w:t>
      </w:r>
      <w:r w:rsidRPr="00C92180">
        <w:rPr>
          <w:rFonts w:ascii="Times New Roman" w:hAnsi="Times New Roman" w:cs="Times New Roman"/>
          <w:sz w:val="24"/>
          <w:szCs w:val="24"/>
        </w:rPr>
        <w:t xml:space="preserve"> a stable isotope approach has been developed which may shed more light on P cycling. This is because in </w:t>
      </w:r>
      <w:r w:rsidR="00C4269C">
        <w:rPr>
          <w:rFonts w:ascii="Times New Roman" w:hAnsi="Times New Roman" w:cs="Times New Roman"/>
          <w:sz w:val="24"/>
          <w:szCs w:val="24"/>
        </w:rPr>
        <w:t>the environment</w:t>
      </w:r>
      <w:r w:rsidR="00034BAA">
        <w:rPr>
          <w:rFonts w:ascii="Times New Roman" w:hAnsi="Times New Roman" w:cs="Times New Roman"/>
          <w:sz w:val="24"/>
          <w:szCs w:val="24"/>
        </w:rPr>
        <w:t>,</w:t>
      </w:r>
      <w:r w:rsidRPr="00C92180">
        <w:rPr>
          <w:rFonts w:ascii="Times New Roman" w:hAnsi="Times New Roman" w:cs="Times New Roman"/>
          <w:sz w:val="24"/>
          <w:szCs w:val="24"/>
        </w:rPr>
        <w:t xml:space="preserve"> </w:t>
      </w:r>
      <w:r w:rsidR="00D92A20" w:rsidRPr="00C92180">
        <w:rPr>
          <w:rFonts w:ascii="Times New Roman" w:hAnsi="Times New Roman" w:cs="Times New Roman"/>
          <w:sz w:val="24"/>
          <w:szCs w:val="24"/>
        </w:rPr>
        <w:t>most</w:t>
      </w:r>
      <w:r w:rsidRPr="00C92180">
        <w:rPr>
          <w:rFonts w:ascii="Times New Roman" w:hAnsi="Times New Roman" w:cs="Times New Roman"/>
          <w:sz w:val="24"/>
          <w:szCs w:val="24"/>
        </w:rPr>
        <w:t xml:space="preserve"> P is bound to oxygen (O), forming </w:t>
      </w:r>
      <w:r w:rsidR="006B437E" w:rsidRPr="006B437E">
        <w:rPr>
          <w:rFonts w:ascii="Times New Roman" w:hAnsi="Times New Roman" w:cs="Times New Roman"/>
          <w:sz w:val="24"/>
          <w:szCs w:val="24"/>
        </w:rPr>
        <w:t>anion</w:t>
      </w:r>
      <w:r w:rsidR="006B437E">
        <w:rPr>
          <w:rFonts w:ascii="Times New Roman" w:hAnsi="Times New Roman" w:cs="Times New Roman"/>
          <w:sz w:val="24"/>
          <w:szCs w:val="24"/>
        </w:rPr>
        <w:t>s</w:t>
      </w:r>
      <w:r w:rsidR="006B437E" w:rsidRPr="006B437E">
        <w:rPr>
          <w:rFonts w:ascii="Times New Roman" w:hAnsi="Times New Roman" w:cs="Times New Roman"/>
          <w:sz w:val="24"/>
          <w:szCs w:val="24"/>
        </w:rPr>
        <w:t xml:space="preserve"> </w:t>
      </w:r>
      <w:r w:rsidR="006B437E">
        <w:rPr>
          <w:rFonts w:ascii="Times New Roman" w:hAnsi="Times New Roman" w:cs="Times New Roman"/>
          <w:sz w:val="24"/>
          <w:szCs w:val="24"/>
        </w:rPr>
        <w:t>such as orthophosphate (PO</w:t>
      </w:r>
      <w:r w:rsidR="006B437E" w:rsidRPr="005B7ECC">
        <w:rPr>
          <w:rFonts w:ascii="Times New Roman" w:hAnsi="Times New Roman" w:cs="Times New Roman"/>
          <w:sz w:val="24"/>
          <w:szCs w:val="24"/>
          <w:vertAlign w:val="subscript"/>
        </w:rPr>
        <w:t>4</w:t>
      </w:r>
      <w:r w:rsidR="006B437E" w:rsidRPr="005B7ECC">
        <w:rPr>
          <w:rFonts w:ascii="Times New Roman" w:hAnsi="Times New Roman" w:cs="Times New Roman"/>
          <w:sz w:val="24"/>
          <w:szCs w:val="24"/>
          <w:vertAlign w:val="superscript"/>
        </w:rPr>
        <w:t>3-</w:t>
      </w:r>
      <w:r w:rsidR="006B437E">
        <w:rPr>
          <w:rFonts w:ascii="Times New Roman" w:hAnsi="Times New Roman" w:cs="Times New Roman"/>
          <w:sz w:val="24"/>
          <w:szCs w:val="24"/>
        </w:rPr>
        <w:t>), hydrogen phosphate (HPO</w:t>
      </w:r>
      <w:r w:rsidR="006B437E" w:rsidRPr="005B7ECC">
        <w:rPr>
          <w:rFonts w:ascii="Times New Roman" w:hAnsi="Times New Roman" w:cs="Times New Roman"/>
          <w:sz w:val="24"/>
          <w:szCs w:val="24"/>
          <w:vertAlign w:val="subscript"/>
        </w:rPr>
        <w:t>4</w:t>
      </w:r>
      <w:r w:rsidR="006B437E" w:rsidRPr="005B7ECC">
        <w:rPr>
          <w:rFonts w:ascii="Times New Roman" w:hAnsi="Times New Roman" w:cs="Times New Roman"/>
          <w:sz w:val="24"/>
          <w:szCs w:val="24"/>
          <w:vertAlign w:val="superscript"/>
        </w:rPr>
        <w:t>2-</w:t>
      </w:r>
      <w:r w:rsidR="006B437E">
        <w:rPr>
          <w:rFonts w:ascii="Times New Roman" w:hAnsi="Times New Roman" w:cs="Times New Roman"/>
          <w:sz w:val="24"/>
          <w:szCs w:val="24"/>
        </w:rPr>
        <w:t>) and di-hydrogen phosphate (H</w:t>
      </w:r>
      <w:r w:rsidR="006B437E" w:rsidRPr="005B7ECC">
        <w:rPr>
          <w:rFonts w:ascii="Times New Roman" w:hAnsi="Times New Roman" w:cs="Times New Roman"/>
          <w:sz w:val="24"/>
          <w:szCs w:val="24"/>
          <w:vertAlign w:val="subscript"/>
        </w:rPr>
        <w:t>2</w:t>
      </w:r>
      <w:r w:rsidR="006B437E">
        <w:rPr>
          <w:rFonts w:ascii="Times New Roman" w:hAnsi="Times New Roman" w:cs="Times New Roman"/>
          <w:sz w:val="24"/>
          <w:szCs w:val="24"/>
        </w:rPr>
        <w:t>PO</w:t>
      </w:r>
      <w:r w:rsidR="006B437E" w:rsidRPr="005B7ECC">
        <w:rPr>
          <w:rFonts w:ascii="Times New Roman" w:hAnsi="Times New Roman" w:cs="Times New Roman"/>
          <w:sz w:val="24"/>
          <w:szCs w:val="24"/>
          <w:vertAlign w:val="subscript"/>
        </w:rPr>
        <w:t>4</w:t>
      </w:r>
      <w:r w:rsidR="006B437E" w:rsidRPr="005B7ECC">
        <w:rPr>
          <w:rFonts w:ascii="Times New Roman" w:hAnsi="Times New Roman" w:cs="Times New Roman"/>
          <w:sz w:val="24"/>
          <w:szCs w:val="24"/>
          <w:vertAlign w:val="superscript"/>
        </w:rPr>
        <w:t>-</w:t>
      </w:r>
      <w:r w:rsidR="006B437E">
        <w:rPr>
          <w:rFonts w:ascii="Times New Roman" w:hAnsi="Times New Roman" w:cs="Times New Roman"/>
          <w:sz w:val="24"/>
          <w:szCs w:val="24"/>
        </w:rPr>
        <w:t>) which can collectively be termed</w:t>
      </w:r>
      <w:r w:rsidR="006B437E" w:rsidRPr="006B437E">
        <w:rPr>
          <w:rFonts w:ascii="Times New Roman" w:hAnsi="Times New Roman" w:cs="Times New Roman"/>
          <w:sz w:val="24"/>
          <w:szCs w:val="24"/>
        </w:rPr>
        <w:t xml:space="preserve"> </w:t>
      </w:r>
      <w:r w:rsidR="006B437E">
        <w:rPr>
          <w:rFonts w:ascii="Times New Roman" w:hAnsi="Times New Roman" w:cs="Times New Roman"/>
          <w:sz w:val="24"/>
          <w:szCs w:val="24"/>
        </w:rPr>
        <w:t>‘</w:t>
      </w:r>
      <w:r w:rsidR="00114B3E" w:rsidRPr="00C92180">
        <w:rPr>
          <w:rFonts w:ascii="Times New Roman" w:hAnsi="Times New Roman" w:cs="Times New Roman"/>
          <w:sz w:val="24"/>
          <w:szCs w:val="24"/>
        </w:rPr>
        <w:t>phosphate</w:t>
      </w:r>
      <w:r w:rsidR="006B437E">
        <w:rPr>
          <w:rFonts w:ascii="Times New Roman" w:hAnsi="Times New Roman" w:cs="Times New Roman"/>
          <w:sz w:val="24"/>
          <w:szCs w:val="24"/>
        </w:rPr>
        <w:t>’</w:t>
      </w:r>
      <w:r w:rsidR="00114B3E" w:rsidRPr="00C92180">
        <w:rPr>
          <w:rFonts w:ascii="Times New Roman" w:hAnsi="Times New Roman" w:cs="Times New Roman"/>
          <w:sz w:val="24"/>
          <w:szCs w:val="24"/>
        </w:rPr>
        <w:t xml:space="preserve"> (</w:t>
      </w:r>
      <w:r w:rsidR="006B437E">
        <w:rPr>
          <w:rFonts w:ascii="Times New Roman" w:hAnsi="Times New Roman" w:cs="Times New Roman"/>
          <w:sz w:val="24"/>
          <w:szCs w:val="24"/>
        </w:rPr>
        <w:t xml:space="preserve">subsequently referred to as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6B437E">
        <w:rPr>
          <w:rFonts w:ascii="Times New Roman" w:hAnsi="Times New Roman" w:cs="Times New Roman"/>
          <w:sz w:val="24"/>
          <w:szCs w:val="24"/>
          <w:vertAlign w:val="subscript"/>
        </w:rPr>
        <w:t xml:space="preserve"> </w:t>
      </w:r>
      <w:r w:rsidR="006B437E">
        <w:rPr>
          <w:rFonts w:ascii="Times New Roman" w:hAnsi="Times New Roman" w:cs="Times New Roman"/>
          <w:sz w:val="24"/>
          <w:szCs w:val="24"/>
        </w:rPr>
        <w:t>in the manuscript</w:t>
      </w:r>
      <w:r w:rsidR="00114B3E" w:rsidRPr="00C92180">
        <w:rPr>
          <w:rFonts w:ascii="Times New Roman" w:hAnsi="Times New Roman" w:cs="Times New Roman"/>
          <w:sz w:val="24"/>
          <w:szCs w:val="24"/>
        </w:rPr>
        <w:t>)</w:t>
      </w:r>
      <w:r w:rsidR="009C223B">
        <w:rPr>
          <w:rFonts w:ascii="Times New Roman" w:hAnsi="Times New Roman" w:cs="Times New Roman"/>
          <w:sz w:val="24"/>
          <w:szCs w:val="24"/>
        </w:rPr>
        <w:t>. T</w:t>
      </w:r>
      <w:r w:rsidR="00114B3E" w:rsidRPr="00C92180">
        <w:rPr>
          <w:rFonts w:ascii="Times New Roman" w:hAnsi="Times New Roman" w:cs="Times New Roman"/>
          <w:sz w:val="24"/>
          <w:szCs w:val="24"/>
        </w:rPr>
        <w:t xml:space="preserve">his new approach uses the ratio between the </w:t>
      </w:r>
      <w:r w:rsidR="00C4269C" w:rsidRPr="005B7ECC">
        <w:rPr>
          <w:rFonts w:ascii="Times New Roman" w:hAnsi="Times New Roman" w:cs="Times New Roman"/>
          <w:sz w:val="24"/>
          <w:szCs w:val="24"/>
          <w:vertAlign w:val="superscript"/>
        </w:rPr>
        <w:t>18</w:t>
      </w:r>
      <w:r w:rsidR="00C4269C">
        <w:rPr>
          <w:rFonts w:ascii="Times New Roman" w:hAnsi="Times New Roman" w:cs="Times New Roman"/>
          <w:sz w:val="24"/>
          <w:szCs w:val="24"/>
        </w:rPr>
        <w:t>O</w:t>
      </w:r>
      <w:r w:rsidR="00C4269C" w:rsidRPr="00C92180">
        <w:rPr>
          <w:rFonts w:ascii="Times New Roman" w:hAnsi="Times New Roman" w:cs="Times New Roman"/>
          <w:sz w:val="24"/>
          <w:szCs w:val="24"/>
        </w:rPr>
        <w:t xml:space="preserve"> </w:t>
      </w:r>
      <w:r w:rsidR="00114B3E" w:rsidRPr="00C92180">
        <w:rPr>
          <w:rFonts w:ascii="Times New Roman" w:hAnsi="Times New Roman" w:cs="Times New Roman"/>
          <w:sz w:val="24"/>
          <w:szCs w:val="24"/>
        </w:rPr>
        <w:t xml:space="preserve">and </w:t>
      </w:r>
      <w:r w:rsidR="00C4269C" w:rsidRPr="005B7ECC">
        <w:rPr>
          <w:rFonts w:ascii="Times New Roman" w:hAnsi="Times New Roman" w:cs="Times New Roman"/>
          <w:sz w:val="24"/>
          <w:szCs w:val="24"/>
          <w:vertAlign w:val="superscript"/>
        </w:rPr>
        <w:t>16</w:t>
      </w:r>
      <w:r w:rsidR="00114B3E" w:rsidRPr="00C92180">
        <w:rPr>
          <w:rFonts w:ascii="Times New Roman" w:hAnsi="Times New Roman" w:cs="Times New Roman"/>
          <w:sz w:val="24"/>
          <w:szCs w:val="24"/>
        </w:rPr>
        <w:t xml:space="preserve">O in </w:t>
      </w:r>
      <w:r w:rsidR="00ED30ED">
        <w:rPr>
          <w:rFonts w:ascii="Times New Roman" w:hAnsi="Times New Roman" w:cs="Times New Roman"/>
          <w:sz w:val="24"/>
          <w:szCs w:val="24"/>
        </w:rPr>
        <w:t>PO</w:t>
      </w:r>
      <w:r w:rsidR="00ED30ED" w:rsidRPr="001A1714">
        <w:rPr>
          <w:rFonts w:ascii="Times New Roman" w:hAnsi="Times New Roman" w:cs="Times New Roman"/>
          <w:sz w:val="24"/>
          <w:szCs w:val="24"/>
          <w:vertAlign w:val="subscript"/>
        </w:rPr>
        <w:t>4</w:t>
      </w:r>
      <w:r w:rsidR="00114B3E" w:rsidRPr="00C92180">
        <w:rPr>
          <w:rFonts w:ascii="Times New Roman" w:hAnsi="Times New Roman" w:cs="Times New Roman"/>
          <w:sz w:val="24"/>
          <w:szCs w:val="24"/>
        </w:rPr>
        <w:t xml:space="preserve"> </w:t>
      </w:r>
      <w:r w:rsidR="00FC47AE" w:rsidRPr="00C92180">
        <w:rPr>
          <w:rFonts w:ascii="Times New Roman" w:hAnsi="Times New Roman" w:cs="Times New Roman"/>
          <w:sz w:val="24"/>
          <w:szCs w:val="24"/>
        </w:rPr>
        <w:t>(</w:t>
      </w:r>
      <w:r w:rsidR="003D3800" w:rsidRPr="00C92180">
        <w:rPr>
          <w:rFonts w:ascii="Times New Roman" w:hAnsi="Times New Roman" w:cs="Times New Roman"/>
          <w:sz w:val="24"/>
          <w:szCs w:val="24"/>
        </w:rPr>
        <w:t>δ</w:t>
      </w:r>
      <w:r w:rsidR="00FC47AE" w:rsidRPr="00C92180">
        <w:rPr>
          <w:rFonts w:ascii="Times New Roman" w:hAnsi="Times New Roman" w:cs="Times New Roman"/>
          <w:sz w:val="24"/>
          <w:szCs w:val="24"/>
          <w:vertAlign w:val="superscript"/>
        </w:rPr>
        <w:t>18</w:t>
      </w:r>
      <w:r w:rsidR="00FC47AE" w:rsidRPr="00C92180">
        <w:rPr>
          <w:rFonts w:ascii="Times New Roman" w:hAnsi="Times New Roman" w:cs="Times New Roman"/>
          <w:sz w:val="24"/>
          <w:szCs w:val="24"/>
        </w:rPr>
        <w:t>O</w:t>
      </w:r>
      <w:r w:rsidR="00FC47AE" w:rsidRPr="00C92180">
        <w:rPr>
          <w:rFonts w:ascii="Times New Roman" w:hAnsi="Times New Roman" w:cs="Times New Roman"/>
          <w:sz w:val="24"/>
          <w:szCs w:val="24"/>
          <w:vertAlign w:val="subscript"/>
        </w:rPr>
        <w:t>PO4</w:t>
      </w:r>
      <w:r w:rsidR="00FC47AE" w:rsidRPr="00C92180">
        <w:rPr>
          <w:rFonts w:ascii="Times New Roman" w:hAnsi="Times New Roman" w:cs="Times New Roman"/>
          <w:sz w:val="24"/>
          <w:szCs w:val="24"/>
        </w:rPr>
        <w:t xml:space="preserve">) </w:t>
      </w:r>
      <w:r w:rsidR="00114B3E" w:rsidRPr="00C92180">
        <w:rPr>
          <w:rFonts w:ascii="Times New Roman" w:hAnsi="Times New Roman" w:cs="Times New Roman"/>
          <w:sz w:val="24"/>
          <w:szCs w:val="24"/>
        </w:rPr>
        <w:t>to understand better P so</w:t>
      </w:r>
      <w:r w:rsidR="003F1A6C" w:rsidRPr="00C92180">
        <w:rPr>
          <w:rFonts w:ascii="Times New Roman" w:hAnsi="Times New Roman" w:cs="Times New Roman"/>
          <w:sz w:val="24"/>
          <w:szCs w:val="24"/>
        </w:rPr>
        <w:t>urces and transformation</w:t>
      </w:r>
      <w:r w:rsidR="009C223B">
        <w:rPr>
          <w:rFonts w:ascii="Times New Roman" w:hAnsi="Times New Roman" w:cs="Times New Roman"/>
          <w:sz w:val="24"/>
          <w:szCs w:val="24"/>
        </w:rPr>
        <w:t>s</w:t>
      </w:r>
      <w:r w:rsidR="003F1A6C" w:rsidRPr="00C92180">
        <w:rPr>
          <w:rFonts w:ascii="Times New Roman" w:hAnsi="Times New Roman" w:cs="Times New Roman"/>
          <w:sz w:val="24"/>
          <w:szCs w:val="24"/>
        </w:rPr>
        <w:t xml:space="preserve">. </w:t>
      </w:r>
      <w:r w:rsidR="00034BAA">
        <w:rPr>
          <w:rFonts w:ascii="Times New Roman" w:hAnsi="Times New Roman" w:cs="Times New Roman"/>
          <w:sz w:val="24"/>
          <w:szCs w:val="24"/>
        </w:rPr>
        <w:t>Comprehensive</w:t>
      </w:r>
      <w:r w:rsidR="00114B3E" w:rsidRPr="00C92180">
        <w:rPr>
          <w:rFonts w:ascii="Times New Roman" w:hAnsi="Times New Roman" w:cs="Times New Roman"/>
          <w:sz w:val="24"/>
          <w:szCs w:val="24"/>
        </w:rPr>
        <w:t xml:space="preserve"> review</w:t>
      </w:r>
      <w:r w:rsidR="0057790D">
        <w:rPr>
          <w:rFonts w:ascii="Times New Roman" w:hAnsi="Times New Roman" w:cs="Times New Roman"/>
          <w:sz w:val="24"/>
          <w:szCs w:val="24"/>
        </w:rPr>
        <w:t>s</w:t>
      </w:r>
      <w:r w:rsidR="00114B3E" w:rsidRPr="00C92180">
        <w:rPr>
          <w:rFonts w:ascii="Times New Roman" w:hAnsi="Times New Roman" w:cs="Times New Roman"/>
          <w:sz w:val="24"/>
          <w:szCs w:val="24"/>
        </w:rPr>
        <w:t xml:space="preserve"> </w:t>
      </w:r>
      <w:r w:rsidR="003F1A6C" w:rsidRPr="00C92180">
        <w:rPr>
          <w:rFonts w:ascii="Times New Roman" w:hAnsi="Times New Roman" w:cs="Times New Roman"/>
          <w:sz w:val="24"/>
          <w:szCs w:val="24"/>
        </w:rPr>
        <w:t>have</w:t>
      </w:r>
      <w:r w:rsidR="00114B3E" w:rsidRPr="00C92180">
        <w:rPr>
          <w:rFonts w:ascii="Times New Roman" w:hAnsi="Times New Roman" w:cs="Times New Roman"/>
          <w:sz w:val="24"/>
          <w:szCs w:val="24"/>
        </w:rPr>
        <w:t xml:space="preserve"> been written by </w:t>
      </w:r>
      <w:r w:rsidR="003F1A6C" w:rsidRPr="00C92180">
        <w:rPr>
          <w:rFonts w:ascii="Times New Roman" w:hAnsi="Times New Roman" w:cs="Times New Roman"/>
          <w:sz w:val="24"/>
          <w:szCs w:val="24"/>
        </w:rPr>
        <w:t>Davis et al</w:t>
      </w:r>
      <w:r w:rsidR="00E4639C">
        <w:rPr>
          <w:rFonts w:ascii="Times New Roman" w:hAnsi="Times New Roman" w:cs="Times New Roman"/>
          <w:sz w:val="24"/>
          <w:szCs w:val="24"/>
        </w:rPr>
        <w:fldChar w:fldCharType="begin">
          <w:fldData xml:space="preserve">PEVuZE5vdGU+PENpdGUgRXhjbHVkZUF1dGg9IjEiPjxBdXRob3I+RGF2aWVzPC9BdXRob3I+PFll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==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PEVuZE5vdGU+PENpdGUgRXhjbHVkZUF1dGg9IjEiPjxBdXRob3I+RGF2aWVzPC9BdXRob3I+PFll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==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[12]</w:t>
      </w:r>
      <w:r w:rsidR="00E4639C">
        <w:rPr>
          <w:rFonts w:ascii="Times New Roman" w:hAnsi="Times New Roman" w:cs="Times New Roman"/>
          <w:sz w:val="24"/>
          <w:szCs w:val="24"/>
        </w:rPr>
        <w:fldChar w:fldCharType="end"/>
      </w:r>
      <w:r w:rsidR="0057790D">
        <w:rPr>
          <w:rFonts w:ascii="Times New Roman" w:hAnsi="Times New Roman" w:cs="Times New Roman"/>
          <w:sz w:val="24"/>
          <w:szCs w:val="24"/>
        </w:rPr>
        <w:t xml:space="preserve"> </w:t>
      </w:r>
      <w:r w:rsidR="003F1A6C" w:rsidRPr="00C92180">
        <w:rPr>
          <w:rFonts w:ascii="Times New Roman" w:hAnsi="Times New Roman" w:cs="Times New Roman"/>
          <w:sz w:val="24"/>
          <w:szCs w:val="24"/>
        </w:rPr>
        <w:t xml:space="preserve">and </w:t>
      </w:r>
      <w:proofErr w:type="spellStart"/>
      <w:r w:rsidR="00114B3E" w:rsidRPr="00C92180">
        <w:rPr>
          <w:rFonts w:ascii="Times New Roman" w:hAnsi="Times New Roman" w:cs="Times New Roman"/>
          <w:sz w:val="24"/>
          <w:szCs w:val="24"/>
        </w:rPr>
        <w:t>Tamburini</w:t>
      </w:r>
      <w:proofErr w:type="spellEnd"/>
      <w:r w:rsidR="00114B3E" w:rsidRPr="00C92180">
        <w:rPr>
          <w:rFonts w:ascii="Times New Roman" w:hAnsi="Times New Roman" w:cs="Times New Roman"/>
          <w:sz w:val="24"/>
          <w:szCs w:val="24"/>
        </w:rPr>
        <w:t xml:space="preserve"> et al</w:t>
      </w:r>
      <w:r w:rsidR="00E4639C">
        <w:rPr>
          <w:rFonts w:ascii="Times New Roman" w:hAnsi="Times New Roman" w:cs="Times New Roman"/>
          <w:sz w:val="24"/>
          <w:szCs w:val="24"/>
        </w:rPr>
        <w:fldChar w:fldCharType="begin">
          <w:fldData xml:space="preserve">PEVuZE5vdGU+PENpdGUgRXhjbHVkZUF1dGg9IjEiPjxBdXRob3I+VGFtYnVyaW5pPC9BdXRob3I+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PEVuZE5vdGU+PENpdGUgRXhjbHVkZUF1dGg9IjEiPjxBdXRob3I+VGFtYnVyaW5pPC9BdXRob3I+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[13]</w:t>
      </w:r>
      <w:r w:rsidR="00E4639C">
        <w:rPr>
          <w:rFonts w:ascii="Times New Roman" w:hAnsi="Times New Roman" w:cs="Times New Roman"/>
          <w:sz w:val="24"/>
          <w:szCs w:val="24"/>
        </w:rPr>
        <w:fldChar w:fldCharType="end"/>
      </w:r>
      <w:r w:rsidR="00114B3E" w:rsidRPr="00C92180">
        <w:rPr>
          <w:rFonts w:ascii="Times New Roman" w:hAnsi="Times New Roman" w:cs="Times New Roman"/>
          <w:sz w:val="24"/>
          <w:szCs w:val="24"/>
        </w:rPr>
        <w:t xml:space="preserve"> but</w:t>
      </w:r>
      <w:r w:rsidR="00034BAA">
        <w:rPr>
          <w:rFonts w:ascii="Times New Roman" w:hAnsi="Times New Roman" w:cs="Times New Roman"/>
          <w:sz w:val="24"/>
          <w:szCs w:val="24"/>
        </w:rPr>
        <w:t>,</w:t>
      </w:r>
      <w:r w:rsidR="00114B3E" w:rsidRPr="00C92180">
        <w:rPr>
          <w:rFonts w:ascii="Times New Roman" w:hAnsi="Times New Roman" w:cs="Times New Roman"/>
          <w:sz w:val="24"/>
          <w:szCs w:val="24"/>
        </w:rPr>
        <w:t xml:space="preserve"> in short</w:t>
      </w:r>
      <w:r w:rsidR="00034BAA">
        <w:rPr>
          <w:rFonts w:ascii="Times New Roman" w:hAnsi="Times New Roman" w:cs="Times New Roman"/>
          <w:sz w:val="24"/>
          <w:szCs w:val="24"/>
        </w:rPr>
        <w:t>,</w:t>
      </w:r>
      <w:r w:rsidR="00114B3E" w:rsidRPr="00C92180">
        <w:rPr>
          <w:rFonts w:ascii="Times New Roman" w:hAnsi="Times New Roman" w:cs="Times New Roman"/>
          <w:sz w:val="24"/>
          <w:szCs w:val="24"/>
        </w:rPr>
        <w:t xml:space="preserve"> at </w:t>
      </w:r>
      <w:r w:rsidR="009C223B">
        <w:rPr>
          <w:rFonts w:ascii="Times New Roman" w:hAnsi="Times New Roman" w:cs="Times New Roman"/>
          <w:sz w:val="24"/>
          <w:szCs w:val="24"/>
        </w:rPr>
        <w:t>typical</w:t>
      </w:r>
      <w:r w:rsidR="009C223B" w:rsidRPr="00C92180">
        <w:rPr>
          <w:rFonts w:ascii="Times New Roman" w:hAnsi="Times New Roman" w:cs="Times New Roman"/>
          <w:sz w:val="24"/>
          <w:szCs w:val="24"/>
        </w:rPr>
        <w:t xml:space="preserve"> </w:t>
      </w:r>
      <w:r w:rsidR="00114B3E" w:rsidRPr="00C92180">
        <w:rPr>
          <w:rFonts w:ascii="Times New Roman" w:hAnsi="Times New Roman" w:cs="Times New Roman"/>
          <w:sz w:val="24"/>
          <w:szCs w:val="24"/>
        </w:rPr>
        <w:t xml:space="preserve">terrestrial temperatures and pH, and in the absence of biological activity, the P-O bonds in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14B3E" w:rsidRPr="00C92180">
        <w:rPr>
          <w:rFonts w:ascii="Times New Roman" w:hAnsi="Times New Roman" w:cs="Times New Roman"/>
          <w:sz w:val="24"/>
          <w:szCs w:val="24"/>
        </w:rPr>
        <w:t xml:space="preserve"> are stable. Therefore, bonds are only broken through biological mediation, and in these cases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0F2CFD">
        <w:rPr>
          <w:rFonts w:ascii="Times New Roman" w:hAnsi="Times New Roman" w:cs="Times New Roman"/>
          <w:sz w:val="24"/>
          <w:szCs w:val="24"/>
        </w:rPr>
        <w:t xml:space="preserve"> </w:t>
      </w:r>
      <w:r w:rsidR="00114B3E" w:rsidRPr="00C92180">
        <w:rPr>
          <w:rFonts w:ascii="Times New Roman" w:hAnsi="Times New Roman" w:cs="Times New Roman"/>
          <w:sz w:val="24"/>
          <w:szCs w:val="24"/>
        </w:rPr>
        <w:t>exchang</w:t>
      </w:r>
      <w:r w:rsidR="00894751" w:rsidRPr="00C92180">
        <w:rPr>
          <w:rFonts w:ascii="Times New Roman" w:hAnsi="Times New Roman" w:cs="Times New Roman"/>
          <w:sz w:val="24"/>
          <w:szCs w:val="24"/>
        </w:rPr>
        <w:t xml:space="preserve">es O with the ambient water </w:t>
      </w:r>
      <w:r w:rsidR="00A755DF">
        <w:rPr>
          <w:rFonts w:ascii="Times New Roman" w:hAnsi="Times New Roman" w:cs="Times New Roman"/>
          <w:sz w:val="24"/>
          <w:szCs w:val="24"/>
        </w:rPr>
        <w:t>with</w:t>
      </w:r>
      <w:r w:rsidR="00894751" w:rsidRPr="00C92180">
        <w:rPr>
          <w:rFonts w:ascii="Times New Roman" w:hAnsi="Times New Roman" w:cs="Times New Roman"/>
          <w:sz w:val="24"/>
          <w:szCs w:val="24"/>
        </w:rPr>
        <w:t>in</w:t>
      </w:r>
      <w:r w:rsidR="00595156">
        <w:rPr>
          <w:rFonts w:ascii="Times New Roman" w:hAnsi="Times New Roman" w:cs="Times New Roman"/>
          <w:sz w:val="24"/>
          <w:szCs w:val="24"/>
        </w:rPr>
        <w:t xml:space="preserve"> which it is </w:t>
      </w:r>
      <w:r w:rsidR="00A755DF">
        <w:rPr>
          <w:rFonts w:ascii="Times New Roman" w:hAnsi="Times New Roman" w:cs="Times New Roman"/>
          <w:sz w:val="24"/>
          <w:szCs w:val="24"/>
        </w:rPr>
        <w:t>in solution</w:t>
      </w:r>
      <w:r w:rsidR="00E4639C">
        <w:rPr>
          <w:rFonts w:ascii="Times New Roman" w:hAnsi="Times New Roman" w:cs="Times New Roman"/>
          <w:sz w:val="24"/>
          <w:szCs w:val="24"/>
        </w:rPr>
        <w:fldChar w:fldCharType="begin">
          <w:fldData xml:space="preserve">PEVuZE5vdGU+PENpdGU+PEF1dGhvcj5CbGFrZTwvQXV0aG9yPjxZZWFyPjE5OTc8L1llYXI+PFJl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PEVuZE5vdGU+PENpdGU+PEF1dGhvcj5CbGFrZTwvQXV0aG9yPjxZZWFyPjE5OTc8L1llYXI+PFJl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[14-16]</w:t>
      </w:r>
      <w:r w:rsidR="00E4639C">
        <w:rPr>
          <w:rFonts w:ascii="Times New Roman" w:hAnsi="Times New Roman" w:cs="Times New Roman"/>
          <w:sz w:val="24"/>
          <w:szCs w:val="24"/>
        </w:rPr>
        <w:fldChar w:fldCharType="end"/>
      </w:r>
      <w:r w:rsidR="00FC47AE" w:rsidRPr="00C92180">
        <w:rPr>
          <w:rFonts w:ascii="Times New Roman" w:hAnsi="Times New Roman" w:cs="Times New Roman"/>
          <w:sz w:val="24"/>
          <w:szCs w:val="24"/>
        </w:rPr>
        <w:t xml:space="preserve">. </w:t>
      </w:r>
      <w:r w:rsidR="00755FBE">
        <w:rPr>
          <w:rFonts w:ascii="Times New Roman" w:hAnsi="Times New Roman" w:cs="Times New Roman"/>
          <w:sz w:val="24"/>
          <w:szCs w:val="24"/>
        </w:rPr>
        <w:t xml:space="preserve">The most important of these biological processes is generally considered to be that </w:t>
      </w:r>
      <w:r w:rsidR="009C223B">
        <w:rPr>
          <w:rFonts w:ascii="Times New Roman" w:hAnsi="Times New Roman" w:cs="Times New Roman"/>
          <w:sz w:val="24"/>
          <w:szCs w:val="24"/>
        </w:rPr>
        <w:t xml:space="preserve">performed by </w:t>
      </w:r>
      <w:r w:rsidR="00755FBE">
        <w:rPr>
          <w:rFonts w:ascii="Times New Roman" w:hAnsi="Times New Roman" w:cs="Times New Roman"/>
          <w:sz w:val="24"/>
          <w:szCs w:val="24"/>
        </w:rPr>
        <w:t xml:space="preserve">pyrophosphatase, a </w:t>
      </w:r>
      <w:proofErr w:type="spellStart"/>
      <w:r w:rsidR="00755FBE">
        <w:rPr>
          <w:rFonts w:ascii="Times New Roman" w:hAnsi="Times New Roman" w:cs="Times New Roman"/>
          <w:sz w:val="24"/>
          <w:szCs w:val="24"/>
        </w:rPr>
        <w:t>ubiquitious</w:t>
      </w:r>
      <w:proofErr w:type="spellEnd"/>
      <w:r w:rsidR="00755FBE">
        <w:rPr>
          <w:rFonts w:ascii="Times New Roman" w:hAnsi="Times New Roman" w:cs="Times New Roman"/>
          <w:sz w:val="24"/>
          <w:szCs w:val="24"/>
        </w:rPr>
        <w:t xml:space="preserve"> intracellular enzyme that</w:t>
      </w:r>
      <w:r w:rsidR="00755FBE" w:rsidRPr="00C92180">
        <w:rPr>
          <w:rFonts w:ascii="Times New Roman" w:hAnsi="Times New Roman" w:cs="Times New Roman"/>
          <w:sz w:val="24"/>
          <w:szCs w:val="24"/>
        </w:rPr>
        <w:t xml:space="preserve"> facilitates the hydrolysis of pyrophosphate. </w:t>
      </w:r>
      <w:r w:rsidR="00A755DF">
        <w:rPr>
          <w:rFonts w:ascii="Times New Roman" w:hAnsi="Times New Roman" w:cs="Times New Roman"/>
          <w:sz w:val="24"/>
          <w:szCs w:val="24"/>
        </w:rPr>
        <w:t>T</w:t>
      </w:r>
      <w:r w:rsidR="00755FBE" w:rsidRPr="00C92180">
        <w:rPr>
          <w:rFonts w:ascii="Times New Roman" w:hAnsi="Times New Roman" w:cs="Times New Roman"/>
          <w:sz w:val="24"/>
          <w:szCs w:val="24"/>
        </w:rPr>
        <w:t>he hydrolysis</w:t>
      </w:r>
      <w:r w:rsidR="00A755DF">
        <w:rPr>
          <w:rFonts w:ascii="Times New Roman" w:hAnsi="Times New Roman" w:cs="Times New Roman"/>
          <w:sz w:val="24"/>
          <w:szCs w:val="24"/>
        </w:rPr>
        <w:t xml:space="preserve"> of pyrophosphate leads to the formation of two PO</w:t>
      </w:r>
      <w:r w:rsidR="00A755DF" w:rsidRPr="005B7ECC">
        <w:rPr>
          <w:rFonts w:ascii="Times New Roman" w:hAnsi="Times New Roman" w:cs="Times New Roman"/>
          <w:sz w:val="24"/>
          <w:szCs w:val="24"/>
          <w:vertAlign w:val="subscript"/>
        </w:rPr>
        <w:t>4</w:t>
      </w:r>
      <w:r w:rsidR="00A755DF">
        <w:rPr>
          <w:rFonts w:ascii="Times New Roman" w:hAnsi="Times New Roman" w:cs="Times New Roman"/>
          <w:sz w:val="24"/>
          <w:szCs w:val="24"/>
        </w:rPr>
        <w:t xml:space="preserve"> ions incorporating</w:t>
      </w:r>
      <w:r w:rsidR="00755FBE" w:rsidRPr="00C92180">
        <w:rPr>
          <w:rFonts w:ascii="Times New Roman" w:hAnsi="Times New Roman" w:cs="Times New Roman"/>
          <w:sz w:val="24"/>
          <w:szCs w:val="24"/>
        </w:rPr>
        <w:t xml:space="preserve"> one O atom from the </w:t>
      </w:r>
      <w:r w:rsidR="00A755DF">
        <w:rPr>
          <w:rFonts w:ascii="Times New Roman" w:hAnsi="Times New Roman" w:cs="Times New Roman"/>
          <w:sz w:val="24"/>
          <w:szCs w:val="24"/>
        </w:rPr>
        <w:t>ambient</w:t>
      </w:r>
      <w:r w:rsidR="00A755DF" w:rsidRPr="00C92180">
        <w:rPr>
          <w:rFonts w:ascii="Times New Roman" w:hAnsi="Times New Roman" w:cs="Times New Roman"/>
          <w:sz w:val="24"/>
          <w:szCs w:val="24"/>
        </w:rPr>
        <w:t xml:space="preserve"> </w:t>
      </w:r>
      <w:r w:rsidR="00755FBE" w:rsidRPr="00C92180">
        <w:rPr>
          <w:rFonts w:ascii="Times New Roman" w:hAnsi="Times New Roman" w:cs="Times New Roman"/>
          <w:sz w:val="24"/>
          <w:szCs w:val="24"/>
        </w:rPr>
        <w:t>H</w:t>
      </w:r>
      <w:r w:rsidR="00755FBE" w:rsidRPr="00C92180">
        <w:rPr>
          <w:rFonts w:ascii="Times New Roman" w:hAnsi="Times New Roman" w:cs="Times New Roman"/>
          <w:sz w:val="24"/>
          <w:szCs w:val="24"/>
          <w:vertAlign w:val="subscript"/>
        </w:rPr>
        <w:t>2</w:t>
      </w:r>
      <w:r w:rsidR="00755FBE" w:rsidRPr="00C92180">
        <w:rPr>
          <w:rFonts w:ascii="Times New Roman" w:hAnsi="Times New Roman" w:cs="Times New Roman"/>
          <w:sz w:val="24"/>
          <w:szCs w:val="24"/>
        </w:rPr>
        <w:t xml:space="preserve">O. </w:t>
      </w:r>
      <w:r w:rsidR="00755FBE">
        <w:rPr>
          <w:rFonts w:ascii="Times New Roman" w:hAnsi="Times New Roman" w:cs="Times New Roman"/>
          <w:sz w:val="24"/>
          <w:szCs w:val="24"/>
        </w:rPr>
        <w:t>This process</w:t>
      </w:r>
      <w:r w:rsidR="00755FBE" w:rsidRPr="00C92180">
        <w:rPr>
          <w:rFonts w:ascii="Times New Roman" w:hAnsi="Times New Roman" w:cs="Times New Roman"/>
          <w:sz w:val="24"/>
          <w:szCs w:val="24"/>
        </w:rPr>
        <w:t xml:space="preserve"> </w:t>
      </w:r>
      <w:r w:rsidR="00755FBE">
        <w:rPr>
          <w:rFonts w:ascii="Times New Roman" w:hAnsi="Times New Roman" w:cs="Times New Roman"/>
          <w:sz w:val="24"/>
          <w:szCs w:val="24"/>
        </w:rPr>
        <w:t xml:space="preserve">is extremely fast </w:t>
      </w:r>
      <w:r w:rsidR="0062623F">
        <w:rPr>
          <w:rFonts w:ascii="Times New Roman" w:hAnsi="Times New Roman" w:cs="Times New Roman"/>
          <w:sz w:val="24"/>
          <w:szCs w:val="24"/>
        </w:rPr>
        <w:t xml:space="preserve">and </w:t>
      </w:r>
      <w:r w:rsidR="00755FBE" w:rsidRPr="00C92180">
        <w:rPr>
          <w:rFonts w:ascii="Times New Roman" w:hAnsi="Times New Roman" w:cs="Times New Roman"/>
          <w:sz w:val="24"/>
          <w:szCs w:val="24"/>
        </w:rPr>
        <w:t>lead</w:t>
      </w:r>
      <w:r w:rsidR="00755FBE">
        <w:rPr>
          <w:rFonts w:ascii="Times New Roman" w:hAnsi="Times New Roman" w:cs="Times New Roman"/>
          <w:sz w:val="24"/>
          <w:szCs w:val="24"/>
        </w:rPr>
        <w:t>s</w:t>
      </w:r>
      <w:r w:rsidR="00755FBE" w:rsidRPr="00C92180">
        <w:rPr>
          <w:rFonts w:ascii="Times New Roman" w:hAnsi="Times New Roman" w:cs="Times New Roman"/>
          <w:sz w:val="24"/>
          <w:szCs w:val="24"/>
        </w:rPr>
        <w:t xml:space="preserve"> to a complete O exchange between H</w:t>
      </w:r>
      <w:r w:rsidR="00755FBE" w:rsidRPr="00C92180">
        <w:rPr>
          <w:rFonts w:ascii="Times New Roman" w:hAnsi="Times New Roman" w:cs="Times New Roman"/>
          <w:sz w:val="24"/>
          <w:szCs w:val="24"/>
          <w:vertAlign w:val="subscript"/>
        </w:rPr>
        <w:t>2</w:t>
      </w:r>
      <w:r w:rsidR="00755FBE" w:rsidRPr="00C92180">
        <w:rPr>
          <w:rFonts w:ascii="Times New Roman" w:hAnsi="Times New Roman" w:cs="Times New Roman"/>
          <w:sz w:val="24"/>
          <w:szCs w:val="24"/>
        </w:rPr>
        <w:t xml:space="preserve">O and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755FBE" w:rsidRPr="00C92180">
        <w:rPr>
          <w:rFonts w:ascii="Times New Roman" w:hAnsi="Times New Roman" w:cs="Times New Roman"/>
          <w:sz w:val="24"/>
          <w:szCs w:val="24"/>
        </w:rPr>
        <w:t xml:space="preserve"> </w:t>
      </w:r>
      <w:r w:rsidR="00755FBE">
        <w:rPr>
          <w:rFonts w:ascii="Times New Roman" w:hAnsi="Times New Roman" w:cs="Times New Roman"/>
          <w:sz w:val="24"/>
          <w:szCs w:val="24"/>
        </w:rPr>
        <w:t xml:space="preserve">over time </w:t>
      </w:r>
      <w:r w:rsidR="00755FBE" w:rsidRPr="00C92180">
        <w:rPr>
          <w:rFonts w:ascii="Times New Roman" w:hAnsi="Times New Roman" w:cs="Times New Roman"/>
          <w:sz w:val="24"/>
          <w:szCs w:val="24"/>
        </w:rPr>
        <w:t xml:space="preserve">because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755FBE" w:rsidRPr="00C92180">
        <w:rPr>
          <w:rFonts w:ascii="Times New Roman" w:hAnsi="Times New Roman" w:cs="Times New Roman"/>
          <w:sz w:val="24"/>
          <w:szCs w:val="24"/>
        </w:rPr>
        <w:t xml:space="preserve"> as well as </w:t>
      </w:r>
      <w:r w:rsidR="000F2CFD">
        <w:rPr>
          <w:rFonts w:ascii="Times New Roman" w:hAnsi="Times New Roman" w:cs="Times New Roman"/>
          <w:sz w:val="24"/>
          <w:szCs w:val="24"/>
        </w:rPr>
        <w:t>pyrophosphate</w:t>
      </w:r>
      <w:r w:rsidR="00755FBE" w:rsidRPr="00C92180">
        <w:rPr>
          <w:rFonts w:ascii="Times New Roman" w:hAnsi="Times New Roman" w:cs="Times New Roman"/>
          <w:sz w:val="24"/>
          <w:szCs w:val="24"/>
        </w:rPr>
        <w:t xml:space="preserve"> can bind at the active site of pyrophosphatase</w:t>
      </w:r>
      <w:r w:rsidR="00E4639C">
        <w:rPr>
          <w:rFonts w:ascii="Times New Roman" w:hAnsi="Times New Roman" w:cs="Times New Roman"/>
          <w:sz w:val="24"/>
          <w:szCs w:val="24"/>
        </w:rPr>
        <w:fldChar w:fldCharType="begin">
          <w:fldData xml:space="preserve">PEVuZE5vdGU+PENpdGU+PEF1dGhvcj5UYW1idXJpbmk8L0F1dGhvcj48WWVhcj4yMDE0PC9ZZWFy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PEVuZE5vdGU+PENpdGU+PEF1dGhvcj5UYW1idXJpbmk8L0F1dGhvcj48WWVhcj4yMDE0PC9ZZWFy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[13]</w:t>
      </w:r>
      <w:r w:rsidR="00E4639C">
        <w:rPr>
          <w:rFonts w:ascii="Times New Roman" w:hAnsi="Times New Roman" w:cs="Times New Roman"/>
          <w:sz w:val="24"/>
          <w:szCs w:val="24"/>
        </w:rPr>
        <w:fldChar w:fldCharType="end"/>
      </w:r>
      <w:r w:rsidR="00755FBE" w:rsidRPr="00C92180">
        <w:rPr>
          <w:rFonts w:ascii="Times New Roman" w:hAnsi="Times New Roman" w:cs="Times New Roman"/>
          <w:sz w:val="24"/>
          <w:szCs w:val="24"/>
        </w:rPr>
        <w:t>. This enzyme-</w:t>
      </w:r>
      <w:proofErr w:type="spellStart"/>
      <w:r w:rsidR="00755FBE" w:rsidRPr="00C92180">
        <w:rPr>
          <w:rFonts w:ascii="Times New Roman" w:hAnsi="Times New Roman" w:cs="Times New Roman"/>
          <w:sz w:val="24"/>
          <w:szCs w:val="24"/>
        </w:rPr>
        <w:t>catalyzed</w:t>
      </w:r>
      <w:proofErr w:type="spellEnd"/>
      <w:r w:rsidR="00755FBE" w:rsidRPr="00C92180">
        <w:rPr>
          <w:rFonts w:ascii="Times New Roman" w:hAnsi="Times New Roman" w:cs="Times New Roman"/>
          <w:sz w:val="24"/>
          <w:szCs w:val="24"/>
        </w:rPr>
        <w:t xml:space="preserve"> O exchange is subject to a thermodynamic isotopic fractionation</w:t>
      </w:r>
      <w:r w:rsidR="00034BAA">
        <w:rPr>
          <w:rFonts w:ascii="Times New Roman" w:hAnsi="Times New Roman" w:cs="Times New Roman"/>
          <w:sz w:val="24"/>
          <w:szCs w:val="24"/>
        </w:rPr>
        <w:t>,</w:t>
      </w:r>
      <w:r w:rsidR="00755FBE" w:rsidRPr="00C92180">
        <w:rPr>
          <w:rFonts w:ascii="Times New Roman" w:hAnsi="Times New Roman" w:cs="Times New Roman"/>
          <w:sz w:val="24"/>
          <w:szCs w:val="24"/>
        </w:rPr>
        <w:t xml:space="preserve"> leading to a temperature-dependent equilibrium </w:t>
      </w:r>
      <w:r w:rsidR="00755FBE">
        <w:rPr>
          <w:rFonts w:ascii="Times New Roman" w:hAnsi="Times New Roman" w:cs="Times New Roman"/>
          <w:sz w:val="24"/>
          <w:szCs w:val="24"/>
        </w:rPr>
        <w:t>value (Eδ</w:t>
      </w:r>
      <w:r w:rsidR="00755FBE" w:rsidRPr="00EC4A5E">
        <w:rPr>
          <w:rFonts w:ascii="Times New Roman" w:hAnsi="Times New Roman" w:cs="Times New Roman"/>
          <w:sz w:val="24"/>
          <w:szCs w:val="24"/>
          <w:vertAlign w:val="superscript"/>
        </w:rPr>
        <w:t>18</w:t>
      </w:r>
      <w:r w:rsidR="00755FBE">
        <w:rPr>
          <w:rFonts w:ascii="Times New Roman" w:hAnsi="Times New Roman" w:cs="Times New Roman"/>
          <w:sz w:val="24"/>
          <w:szCs w:val="24"/>
        </w:rPr>
        <w:t>O</w:t>
      </w:r>
      <w:r w:rsidR="00755FBE" w:rsidRPr="00EC4A5E">
        <w:rPr>
          <w:rFonts w:ascii="Times New Roman" w:hAnsi="Times New Roman" w:cs="Times New Roman"/>
          <w:sz w:val="24"/>
          <w:szCs w:val="24"/>
          <w:vertAlign w:val="subscript"/>
        </w:rPr>
        <w:t>PO4</w:t>
      </w:r>
      <w:r w:rsidR="00755FBE">
        <w:rPr>
          <w:rFonts w:ascii="Times New Roman" w:hAnsi="Times New Roman" w:cs="Times New Roman"/>
          <w:sz w:val="24"/>
          <w:szCs w:val="24"/>
        </w:rPr>
        <w:t xml:space="preserve">) which is predictable and </w:t>
      </w:r>
      <w:r w:rsidR="00755FBE" w:rsidRPr="00C92180">
        <w:rPr>
          <w:rFonts w:ascii="Times New Roman" w:hAnsi="Times New Roman" w:cs="Times New Roman"/>
          <w:sz w:val="24"/>
          <w:szCs w:val="24"/>
        </w:rPr>
        <w:t>i</w:t>
      </w:r>
      <w:r w:rsidR="00C83B7B">
        <w:rPr>
          <w:rFonts w:ascii="Times New Roman" w:hAnsi="Times New Roman" w:cs="Times New Roman"/>
          <w:sz w:val="24"/>
          <w:szCs w:val="24"/>
        </w:rPr>
        <w:t xml:space="preserve">nitially described by </w:t>
      </w:r>
      <w:proofErr w:type="spellStart"/>
      <w:r w:rsidR="00C83B7B">
        <w:rPr>
          <w:rFonts w:ascii="Times New Roman" w:hAnsi="Times New Roman" w:cs="Times New Roman"/>
          <w:sz w:val="24"/>
          <w:szCs w:val="24"/>
        </w:rPr>
        <w:t>Longinelli</w:t>
      </w:r>
      <w:proofErr w:type="spellEnd"/>
      <w:r w:rsidR="00755FBE" w:rsidRPr="00C92180">
        <w:rPr>
          <w:rFonts w:ascii="Times New Roman" w:hAnsi="Times New Roman" w:cs="Times New Roman"/>
          <w:sz w:val="24"/>
          <w:szCs w:val="24"/>
        </w:rPr>
        <w:t xml:space="preserve"> and </w:t>
      </w:r>
      <w:proofErr w:type="spellStart"/>
      <w:r w:rsidR="00755FBE" w:rsidRPr="00C92180">
        <w:rPr>
          <w:rFonts w:ascii="Times New Roman" w:hAnsi="Times New Roman" w:cs="Times New Roman"/>
          <w:sz w:val="24"/>
          <w:szCs w:val="24"/>
        </w:rPr>
        <w:t>Nuti</w:t>
      </w:r>
      <w:proofErr w:type="spellEnd"/>
      <w:r w:rsidR="00E4639C">
        <w:rPr>
          <w:rFonts w:ascii="Times New Roman" w:hAnsi="Times New Roman" w:cs="Times New Roman"/>
          <w:sz w:val="24"/>
          <w:szCs w:val="24"/>
        </w:rPr>
        <w:fldChar w:fldCharType="begin"/>
      </w:r>
      <w:r w:rsidR="00E4639C">
        <w:rPr>
          <w:rFonts w:ascii="Times New Roman" w:hAnsi="Times New Roman" w:cs="Times New Roman"/>
          <w:sz w:val="24"/>
          <w:szCs w:val="24"/>
        </w:rPr>
        <w:instrText xml:space="preserve"> ADDIN EN.CITE &lt;EndNote&gt;&lt;Cite ExcludeAuth="1"&gt;&lt;Author&gt;Longinelli&lt;/Author&gt;&lt;Year&gt;1973&lt;/Year&gt;&lt;RecNum&gt;1313&lt;/RecNum&gt;&lt;DisplayText&gt;&lt;style face="superscript"&gt;[15]&lt;/style&gt;&lt;/DisplayText&gt;&lt;record&gt;&lt;rec-number&gt;1313&lt;/rec-number&gt;&lt;foreign-keys&gt;&lt;key app="EN" db-id="5zavd522ssrvr2eraaw5pexfp0dfxfzv55te" timestamp="1391185535"&gt;1313&lt;/key&gt;&lt;/foreign-keys&gt;&lt;ref-type name="Journal Article"&gt;17&lt;/ref-type&gt;&lt;contributors&gt;&lt;authors&gt;&lt;author&gt;Longinelli, A.&lt;/author&gt;&lt;author&gt;Nuti, S.&lt;/author&gt;&lt;/authors&gt;&lt;/contributors&gt;&lt;auth-address&gt;UNIV PISA,CONSIGLO NAZL RICERCHE,LAB GEOL NUCL,PISA,ITALY.&lt;/auth-address&gt;&lt;titles&gt;&lt;title&gt;Oxygen isotope measurments of phosphate from fish teeth and bones&lt;/title&gt;&lt;secondary-title&gt;Earth and Planetary Science Letters&lt;/secondary-title&gt;&lt;alt-title&gt;Earth Planet. Sci. Lett.&lt;/alt-title&gt;&lt;/titles&gt;&lt;periodical&gt;&lt;full-title&gt;Earth and Planetary Science Letters&lt;/full-title&gt;&lt;abbr-1&gt;Earth Planet. Sci. Lett.&lt;/abbr-1&gt;&lt;/periodical&gt;&lt;alt-periodical&gt;&lt;full-title&gt;Earth and Planetary Science Letters&lt;/full-title&gt;&lt;abbr-1&gt;Earth Planet. Sci. Lett.&lt;/abbr-1&gt;&lt;/alt-periodical&gt;&lt;pages&gt;337-340&lt;/pages&gt;&lt;volume&gt;20&lt;/volume&gt;&lt;number&gt;3&lt;/number&gt;&lt;dates&gt;&lt;year&gt;1973&lt;/year&gt;&lt;/dates&gt;&lt;isbn&gt;0012-821X&lt;/isbn&gt;&lt;accession-num&gt;WOS:A1973R750400007&lt;/accession-num&gt;&lt;label&gt;666&lt;/label&gt;&lt;work-type&gt;Article&lt;/work-type&gt;&lt;urls&gt;&lt;related-urls&gt;&lt;url&gt;&amp;lt;Go to ISI&amp;gt;://WOS:A1973R750400007&lt;/url&gt;&lt;url&gt;http://www.sciencedirect.com/science/article/pii/0012821X73900071&lt;/url&gt;&lt;/related-urls&gt;&lt;/urls&gt;&lt;electronic-resource-num&gt;10.1016/0012-821x(73)90007-1&lt;/electronic-resource-num&gt;&lt;language&gt;English&lt;/language&gt;&lt;/record&gt;&lt;/Cite&gt;&lt;/EndNote&gt;</w:instrText>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[15]</w:t>
      </w:r>
      <w:r w:rsidR="00E4639C">
        <w:rPr>
          <w:rFonts w:ascii="Times New Roman" w:hAnsi="Times New Roman" w:cs="Times New Roman"/>
          <w:sz w:val="24"/>
          <w:szCs w:val="24"/>
        </w:rPr>
        <w:fldChar w:fldCharType="end"/>
      </w:r>
      <w:r w:rsidR="00755FBE" w:rsidRPr="00C92180">
        <w:rPr>
          <w:rFonts w:ascii="Times New Roman" w:hAnsi="Times New Roman" w:cs="Times New Roman"/>
          <w:sz w:val="24"/>
          <w:szCs w:val="24"/>
        </w:rPr>
        <w:t xml:space="preserve"> but since refined by Chang and Blake</w:t>
      </w:r>
      <w:r w:rsidR="00E4639C">
        <w:rPr>
          <w:rFonts w:ascii="Times New Roman" w:hAnsi="Times New Roman" w:cs="Times New Roman"/>
          <w:sz w:val="24"/>
          <w:szCs w:val="24"/>
        </w:rPr>
        <w:fldChar w:fldCharType="begin"/>
      </w:r>
      <w:r w:rsidR="00E4639C">
        <w:rPr>
          <w:rFonts w:ascii="Times New Roman" w:hAnsi="Times New Roman" w:cs="Times New Roman"/>
          <w:sz w:val="24"/>
          <w:szCs w:val="24"/>
        </w:rPr>
        <w:instrText xml:space="preserve"> ADDIN EN.CITE &lt;EndNote&gt;&lt;Cite ExcludeAuth="1"&gt;&lt;Author&gt;Chang&lt;/Author&gt;&lt;Year&gt;2015&lt;/Year&gt;&lt;RecNum&gt;1386&lt;/RecNum&gt;&lt;DisplayText&gt;&lt;style face="superscript"&gt;[17]&lt;/style&gt;&lt;/DisplayText&gt;&lt;record&gt;&lt;rec-number&gt;1386&lt;/rec-number&gt;&lt;foreign-keys&gt;&lt;key app="EN" db-id="5zavd522ssrvr2eraaw5pexfp0dfxfzv55te" timestamp="1436447801"&gt;1386&lt;/key&gt;&lt;/foreign-keys&gt;&lt;ref-type name="Journal Article"&gt;17&lt;/ref-type&gt;&lt;contributors&gt;&lt;authors&gt;&lt;author&gt;Chang, S. J.&lt;/author&gt;&lt;author&gt;Blake, R. E.&lt;/author&gt;&lt;/authors&gt;&lt;/contributors&gt;&lt;auth-address&gt;[Chang, Sae Jung; Blake, Ruth E.] Yale Univ, Dept Geol &amp;amp; Geophys, New Haven, CT 06511 USA.&amp;#xD;Chang, SJ (reprint author), Yale Univ, Dept Geol &amp;amp; Geophys, POB 208109, New Haven, CT 06520 USA.&amp;#xD;saejung.chang@yale.edu&lt;/auth-address&gt;&lt;titles&gt;&lt;title&gt;Precise calibration of equilibrium oxygen isotope fractionations between dissolved phosphate and water from 3 to 37 degrees C&lt;/title&gt;&lt;secondary-title&gt;Geochimica Et Cosmochimica Acta&lt;/secondary-title&gt;&lt;/titles&gt;&lt;periodical&gt;&lt;full-title&gt;Geochimica Et Cosmochimica Acta&lt;/full-title&gt;&lt;abbr-1&gt;Geochim. Cosmochim. Acta&lt;/abbr-1&gt;&lt;/periodical&gt;&lt;pages&gt;314-329&lt;/pages&gt;&lt;volume&gt;150&lt;/volume&gt;&lt;keywords&gt;&lt;keyword&gt;yeast inorganic pyrophosphatase&lt;/keyword&gt;&lt;keyword&gt;south-africa&lt;/keyword&gt;&lt;keyword&gt;fish teeth&lt;/keyword&gt;&lt;keyword&gt;delta-o-18&lt;/keyword&gt;&lt;keyword&gt;phosphorus&lt;/keyword&gt;&lt;keyword&gt;exchange&lt;/keyword&gt;&lt;keyword&gt;apatites&lt;/keyword&gt;&lt;keyword&gt;cherts&lt;/keyword&gt;&lt;keyword&gt;oceans&lt;/keyword&gt;&lt;keyword&gt;soils&lt;/keyword&gt;&lt;/keywords&gt;&lt;dates&gt;&lt;year&gt;2015&lt;/year&gt;&lt;pub-dates&gt;&lt;date&gt;Feb&lt;/date&gt;&lt;/pub-dates&gt;&lt;/dates&gt;&lt;isbn&gt;0016-7037&lt;/isbn&gt;&lt;accession-num&gt;WOS:000348511300019&lt;/accession-num&gt;&lt;work-type&gt;Article&lt;/work-type&gt;&lt;urls&gt;&lt;related-urls&gt;&lt;url&gt;&amp;lt;Go to ISI&amp;gt;://WOS:000348511300019&lt;/url&gt;&lt;url&gt;http://ac.els-cdn.com/S0016703714006541/1-s2.0-S0016703714006541-main.pdf?_tid=c68c1be8-263c-11e5-9b00-00000aab0f26&amp;amp;acdnat=1436447997_dfb1ecc523e4794192e795c8357b373a&lt;/url&gt;&lt;/related-urls&gt;&lt;/urls&gt;&lt;electronic-resource-num&gt;10.1016/j.gca.2014.10.030&lt;/electronic-resource-num&gt;&lt;language&gt;English&lt;/language&gt;&lt;/record&gt;&lt;/Cite&gt;&lt;/EndNote&gt;</w:instrText>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[17]</w:t>
      </w:r>
      <w:r w:rsidR="00E4639C">
        <w:rPr>
          <w:rFonts w:ascii="Times New Roman" w:hAnsi="Times New Roman" w:cs="Times New Roman"/>
          <w:sz w:val="24"/>
          <w:szCs w:val="24"/>
        </w:rPr>
        <w:fldChar w:fldCharType="end"/>
      </w:r>
      <w:ins w:id="4" w:author="Steve Granger" w:date="2018-02-15T09:21:00Z">
        <w:r w:rsidR="00D10DA0">
          <w:rPr>
            <w:rFonts w:ascii="Times New Roman" w:hAnsi="Times New Roman" w:cs="Times New Roman"/>
            <w:sz w:val="24"/>
            <w:szCs w:val="24"/>
          </w:rPr>
          <w:t xml:space="preserve"> and modified by </w:t>
        </w:r>
        <w:proofErr w:type="spellStart"/>
        <w:r w:rsidR="00D10DA0">
          <w:rPr>
            <w:rFonts w:ascii="Times New Roman" w:hAnsi="Times New Roman" w:cs="Times New Roman"/>
            <w:sz w:val="24"/>
            <w:szCs w:val="24"/>
          </w:rPr>
          <w:t>Pistocchi</w:t>
        </w:r>
        <w:proofErr w:type="spellEnd"/>
        <w:r w:rsidR="00D10DA0">
          <w:rPr>
            <w:rFonts w:ascii="Times New Roman" w:hAnsi="Times New Roman" w:cs="Times New Roman"/>
            <w:sz w:val="24"/>
            <w:szCs w:val="24"/>
          </w:rPr>
          <w:t xml:space="preserve"> et al</w:t>
        </w:r>
      </w:ins>
      <w:r w:rsidR="00D10DA0">
        <w:rPr>
          <w:rFonts w:ascii="Times New Roman" w:hAnsi="Times New Roman" w:cs="Times New Roman"/>
          <w:sz w:val="24"/>
          <w:szCs w:val="24"/>
        </w:rPr>
        <w:fldChar w:fldCharType="begin">
          <w:fldData xml:space="preserve">PEVuZE5vdGU+PENpdGU+PEF1dGhvcj5QaXN0b2NjaGk8L0F1dGhvcj48WWVhcj4yMDE3PC9ZZWFy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PEVuZE5vdGU+PENpdGU+PEF1dGhvcj5QaXN0b2NjaGk8L0F1dGhvcj48WWVhcj4yMDE3PC9ZZWFy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D10DA0">
        <w:rPr>
          <w:rFonts w:ascii="Times New Roman" w:hAnsi="Times New Roman" w:cs="Times New Roman"/>
          <w:sz w:val="24"/>
          <w:szCs w:val="24"/>
        </w:rPr>
      </w:r>
      <w:r w:rsidR="00D10DA0">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[18]</w:t>
      </w:r>
      <w:r w:rsidR="00D10DA0">
        <w:rPr>
          <w:rFonts w:ascii="Times New Roman" w:hAnsi="Times New Roman" w:cs="Times New Roman"/>
          <w:sz w:val="24"/>
          <w:szCs w:val="24"/>
        </w:rPr>
        <w:fldChar w:fldCharType="end"/>
      </w:r>
      <w:r w:rsidR="00755FBE" w:rsidRPr="00C92180">
        <w:rPr>
          <w:rFonts w:ascii="Times New Roman" w:hAnsi="Times New Roman" w:cs="Times New Roman"/>
          <w:sz w:val="24"/>
          <w:szCs w:val="24"/>
        </w:rPr>
        <w:t>:</w:t>
      </w:r>
    </w:p>
    <w:p w14:paraId="09C39EFF" w14:textId="77777777" w:rsidR="00755FBE" w:rsidRPr="0039756E" w:rsidRDefault="00755FBE" w:rsidP="00AB2E30">
      <w:pPr>
        <w:jc w:val="both"/>
        <w:rPr>
          <w:rFonts w:ascii="Times New Roman" w:hAnsi="Times New Roman" w:cs="Times New Roman"/>
          <w:sz w:val="24"/>
          <w:szCs w:val="24"/>
        </w:rPr>
      </w:pPr>
      <m:oMathPara>
        <m:oMath>
          <m:r>
            <m:rPr>
              <m:sty m:val="p"/>
            </m:rPr>
            <w:rPr>
              <w:rFonts w:ascii="Cambria Math" w:hAnsi="Cambria Math" w:cs="Times New Roman"/>
              <w:sz w:val="24"/>
              <w:szCs w:val="24"/>
            </w:rPr>
            <m:t>E</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PO4</m:t>
              </m:r>
            </m:sub>
          </m:sSub>
          <m:r>
            <m:rPr>
              <m:sty m:val="p"/>
            </m:rPr>
            <w:rPr>
              <w:rFonts w:ascii="Cambria Math" w:hAnsi="Cambria Math" w:cs="Times New Roman"/>
              <w:sz w:val="24"/>
              <w:szCs w:val="24"/>
            </w:rPr>
            <m:t xml:space="preserve">= -0.18T+26.3+ </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H2O</m:t>
              </m:r>
            </m:sub>
          </m:sSub>
        </m:oMath>
      </m:oMathPara>
    </w:p>
    <w:p w14:paraId="30B7446D" w14:textId="291E50CF" w:rsidR="00755FBE" w:rsidRPr="00C92180" w:rsidRDefault="00D10DA0" w:rsidP="00AB2E30">
      <w:pPr>
        <w:jc w:val="both"/>
        <w:rPr>
          <w:rFonts w:ascii="Times New Roman" w:hAnsi="Times New Roman" w:cs="Times New Roman"/>
          <w:sz w:val="24"/>
          <w:szCs w:val="24"/>
        </w:rPr>
      </w:pPr>
      <w:del w:id="5" w:author="Steve Granger" w:date="2018-02-15T09:22:00Z">
        <w:r w:rsidDel="00D10DA0">
          <w:rPr>
            <w:rFonts w:ascii="Times New Roman" w:hAnsi="Times New Roman" w:cs="Times New Roman"/>
            <w:sz w:val="24"/>
            <w:szCs w:val="24"/>
          </w:rPr>
          <w:fldChar w:fldCharType="begin">
            <w:fldData xml:space="preserve">PEVuZE5vdGU+PENpdGU+PEF1dGhvcj5DaGFuZzwvQXV0aG9yPjxZZWFyPjIwMTU8L1llYXI+PFJl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==
</w:fldData>
          </w:fldChar>
        </w:r>
      </w:del>
      <w:r w:rsidR="00F26A5E">
        <w:rPr>
          <w:rFonts w:ascii="Times New Roman" w:hAnsi="Times New Roman" w:cs="Times New Roman"/>
          <w:sz w:val="24"/>
          <w:szCs w:val="24"/>
        </w:rPr>
        <w:instrText xml:space="preserve"> ADDIN EN.CITE </w:instrText>
      </w:r>
      <w:r w:rsidR="00F26A5E">
        <w:rPr>
          <w:rFonts w:ascii="Times New Roman" w:hAnsi="Times New Roman" w:cs="Times New Roman"/>
          <w:sz w:val="24"/>
          <w:szCs w:val="24"/>
        </w:rPr>
        <w:fldChar w:fldCharType="begin">
          <w:fldData xml:space="preserve">PEVuZE5vdGU+PENpdGU+PEF1dGhvcj5DaGFuZzwvQXV0aG9yPjxZZWFyPjIwMTU8L1llYXI+PFJl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==
</w:fldData>
        </w:fldChar>
      </w:r>
      <w:r w:rsidR="00F26A5E">
        <w:rPr>
          <w:rFonts w:ascii="Times New Roman" w:hAnsi="Times New Roman" w:cs="Times New Roman"/>
          <w:sz w:val="24"/>
          <w:szCs w:val="24"/>
        </w:rPr>
        <w:instrText xml:space="preserve"> ADDIN EN.CITE.DATA </w:instrText>
      </w:r>
      <w:r w:rsidR="00F26A5E">
        <w:rPr>
          <w:rFonts w:ascii="Times New Roman" w:hAnsi="Times New Roman" w:cs="Times New Roman"/>
          <w:sz w:val="24"/>
          <w:szCs w:val="24"/>
        </w:rPr>
      </w:r>
      <w:r w:rsidR="00F26A5E">
        <w:rPr>
          <w:rFonts w:ascii="Times New Roman" w:hAnsi="Times New Roman" w:cs="Times New Roman"/>
          <w:sz w:val="24"/>
          <w:szCs w:val="24"/>
        </w:rPr>
        <w:fldChar w:fldCharType="end"/>
      </w:r>
      <w:del w:id="6" w:author="Steve Granger" w:date="2018-02-15T09:22:00Z">
        <w:r w:rsidDel="00D10DA0">
          <w:rPr>
            <w:rFonts w:ascii="Times New Roman" w:hAnsi="Times New Roman" w:cs="Times New Roman"/>
            <w:sz w:val="24"/>
            <w:szCs w:val="24"/>
          </w:rPr>
        </w:r>
        <w:r w:rsidDel="00D10DA0">
          <w:rPr>
            <w:rFonts w:ascii="Times New Roman" w:hAnsi="Times New Roman" w:cs="Times New Roman"/>
            <w:sz w:val="24"/>
            <w:szCs w:val="24"/>
          </w:rPr>
          <w:fldChar w:fldCharType="separate"/>
        </w:r>
      </w:del>
      <w:r w:rsidR="00F26A5E" w:rsidRPr="00F26A5E">
        <w:rPr>
          <w:rFonts w:ascii="Times New Roman" w:hAnsi="Times New Roman" w:cs="Times New Roman"/>
          <w:noProof/>
          <w:sz w:val="24"/>
          <w:szCs w:val="24"/>
          <w:vertAlign w:val="superscript"/>
        </w:rPr>
        <w:t>[17, 18]</w:t>
      </w:r>
      <w:del w:id="7" w:author="Steve Granger" w:date="2018-02-15T09:22:00Z">
        <w:r w:rsidDel="00D10DA0">
          <w:rPr>
            <w:rFonts w:ascii="Times New Roman" w:hAnsi="Times New Roman" w:cs="Times New Roman"/>
            <w:sz w:val="24"/>
            <w:szCs w:val="24"/>
          </w:rPr>
          <w:fldChar w:fldCharType="end"/>
        </w:r>
      </w:del>
      <w:r w:rsidR="00755FBE" w:rsidRPr="00C92180">
        <w:rPr>
          <w:rFonts w:ascii="Times New Roman" w:hAnsi="Times New Roman" w:cs="Times New Roman"/>
          <w:sz w:val="24"/>
          <w:szCs w:val="24"/>
        </w:rPr>
        <w:t>where Eδ</w:t>
      </w:r>
      <w:r w:rsidR="00755FBE" w:rsidRPr="00C92180">
        <w:rPr>
          <w:rFonts w:ascii="Times New Roman" w:hAnsi="Times New Roman" w:cs="Times New Roman"/>
          <w:sz w:val="24"/>
          <w:szCs w:val="24"/>
          <w:vertAlign w:val="superscript"/>
        </w:rPr>
        <w:t>18</w:t>
      </w:r>
      <w:r w:rsidR="00755FBE" w:rsidRPr="00C92180">
        <w:rPr>
          <w:rFonts w:ascii="Times New Roman" w:hAnsi="Times New Roman" w:cs="Times New Roman"/>
          <w:sz w:val="24"/>
          <w:szCs w:val="24"/>
        </w:rPr>
        <w:t>O</w:t>
      </w:r>
      <w:r w:rsidR="00755FBE" w:rsidRPr="00C92180">
        <w:rPr>
          <w:rFonts w:ascii="Times New Roman" w:hAnsi="Times New Roman" w:cs="Times New Roman"/>
          <w:sz w:val="24"/>
          <w:szCs w:val="24"/>
          <w:vertAlign w:val="subscript"/>
        </w:rPr>
        <w:t>PO4</w:t>
      </w:r>
      <w:r w:rsidR="00755FBE" w:rsidRPr="00C92180">
        <w:rPr>
          <w:rFonts w:ascii="Times New Roman" w:hAnsi="Times New Roman" w:cs="Times New Roman"/>
          <w:sz w:val="24"/>
          <w:szCs w:val="24"/>
        </w:rPr>
        <w:t xml:space="preserve"> is the stable O isotope ratio of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755FBE" w:rsidRPr="00C92180">
        <w:rPr>
          <w:rFonts w:ascii="Times New Roman" w:hAnsi="Times New Roman" w:cs="Times New Roman"/>
          <w:sz w:val="24"/>
          <w:szCs w:val="24"/>
        </w:rPr>
        <w:t xml:space="preserve"> at equilibrium in ‰, T is the temperature in degrees Celsius and δ</w:t>
      </w:r>
      <w:r w:rsidR="00755FBE" w:rsidRPr="00C92180">
        <w:rPr>
          <w:rFonts w:ascii="Times New Roman" w:hAnsi="Times New Roman" w:cs="Times New Roman"/>
          <w:sz w:val="24"/>
          <w:szCs w:val="24"/>
          <w:vertAlign w:val="superscript"/>
        </w:rPr>
        <w:t>18</w:t>
      </w:r>
      <w:r w:rsidR="00755FBE" w:rsidRPr="00C92180">
        <w:rPr>
          <w:rFonts w:ascii="Times New Roman" w:hAnsi="Times New Roman" w:cs="Times New Roman"/>
          <w:sz w:val="24"/>
          <w:szCs w:val="24"/>
        </w:rPr>
        <w:t>O</w:t>
      </w:r>
      <w:r w:rsidR="00755FBE" w:rsidRPr="00C92180">
        <w:rPr>
          <w:rFonts w:ascii="Times New Roman" w:hAnsi="Times New Roman" w:cs="Times New Roman"/>
          <w:sz w:val="24"/>
          <w:szCs w:val="24"/>
          <w:vertAlign w:val="subscript"/>
        </w:rPr>
        <w:t>H2O</w:t>
      </w:r>
      <w:r w:rsidR="00755FBE" w:rsidRPr="00C92180">
        <w:rPr>
          <w:rFonts w:ascii="Times New Roman" w:hAnsi="Times New Roman" w:cs="Times New Roman"/>
          <w:sz w:val="24"/>
          <w:szCs w:val="24"/>
        </w:rPr>
        <w:t xml:space="preserve"> is the stable oxygen isotope ratio of </w:t>
      </w:r>
      <w:r w:rsidR="00BC03B1">
        <w:rPr>
          <w:rFonts w:ascii="Times New Roman" w:hAnsi="Times New Roman" w:cs="Times New Roman"/>
          <w:sz w:val="24"/>
          <w:szCs w:val="24"/>
        </w:rPr>
        <w:t>water</w:t>
      </w:r>
      <w:r w:rsidR="00BC03B1" w:rsidRPr="00C92180">
        <w:rPr>
          <w:rFonts w:ascii="Times New Roman" w:hAnsi="Times New Roman" w:cs="Times New Roman"/>
          <w:sz w:val="24"/>
          <w:szCs w:val="24"/>
        </w:rPr>
        <w:t xml:space="preserve"> </w:t>
      </w:r>
      <w:r w:rsidR="00755FBE" w:rsidRPr="00C92180">
        <w:rPr>
          <w:rFonts w:ascii="Times New Roman" w:hAnsi="Times New Roman" w:cs="Times New Roman"/>
          <w:sz w:val="24"/>
          <w:szCs w:val="24"/>
        </w:rPr>
        <w:t>in ‰.</w:t>
      </w:r>
    </w:p>
    <w:p w14:paraId="01C8CE63" w14:textId="2E7004AE" w:rsidR="003F1A6C" w:rsidRPr="00C92180" w:rsidRDefault="003F1A6C" w:rsidP="00AB2E30">
      <w:pPr>
        <w:jc w:val="both"/>
        <w:rPr>
          <w:rFonts w:ascii="Times New Roman" w:hAnsi="Times New Roman" w:cs="Times New Roman"/>
          <w:sz w:val="24"/>
          <w:szCs w:val="24"/>
        </w:rPr>
      </w:pPr>
      <w:r w:rsidRPr="00C92180">
        <w:rPr>
          <w:rFonts w:ascii="Times New Roman" w:hAnsi="Times New Roman" w:cs="Times New Roman"/>
          <w:sz w:val="24"/>
          <w:szCs w:val="24"/>
        </w:rPr>
        <w:t xml:space="preserve">For effective use of this </w:t>
      </w:r>
      <w:r w:rsidR="009C223B">
        <w:rPr>
          <w:rFonts w:ascii="Times New Roman" w:hAnsi="Times New Roman" w:cs="Times New Roman"/>
          <w:sz w:val="24"/>
          <w:szCs w:val="24"/>
        </w:rPr>
        <w:t>approach to tracing sources of PO</w:t>
      </w:r>
      <w:r w:rsidR="009C223B" w:rsidRPr="005B7ECC">
        <w:rPr>
          <w:rFonts w:ascii="Times New Roman" w:hAnsi="Times New Roman" w:cs="Times New Roman"/>
          <w:sz w:val="24"/>
          <w:szCs w:val="24"/>
          <w:vertAlign w:val="subscript"/>
        </w:rPr>
        <w:t>4</w:t>
      </w:r>
      <w:r w:rsidR="009C223B">
        <w:rPr>
          <w:rFonts w:ascii="Times New Roman" w:hAnsi="Times New Roman" w:cs="Times New Roman"/>
          <w:sz w:val="24"/>
          <w:szCs w:val="24"/>
        </w:rPr>
        <w:t xml:space="preserve">, </w:t>
      </w:r>
      <w:r w:rsidR="00C96F48">
        <w:rPr>
          <w:rFonts w:ascii="Times New Roman" w:hAnsi="Times New Roman" w:cs="Times New Roman"/>
          <w:sz w:val="24"/>
          <w:szCs w:val="24"/>
        </w:rPr>
        <w:t>the following</w:t>
      </w:r>
      <w:r w:rsidR="0018425A" w:rsidRPr="00C92180">
        <w:rPr>
          <w:rFonts w:ascii="Times New Roman" w:hAnsi="Times New Roman" w:cs="Times New Roman"/>
          <w:sz w:val="24"/>
          <w:szCs w:val="24"/>
        </w:rPr>
        <w:t xml:space="preserve"> criteria</w:t>
      </w:r>
      <w:r w:rsidR="00C96F48">
        <w:rPr>
          <w:rFonts w:ascii="Times New Roman" w:hAnsi="Times New Roman" w:cs="Times New Roman"/>
          <w:sz w:val="24"/>
          <w:szCs w:val="24"/>
        </w:rPr>
        <w:t xml:space="preserve"> should</w:t>
      </w:r>
      <w:r w:rsidR="0018425A" w:rsidRPr="00C92180">
        <w:rPr>
          <w:rFonts w:ascii="Times New Roman" w:hAnsi="Times New Roman" w:cs="Times New Roman"/>
          <w:sz w:val="24"/>
          <w:szCs w:val="24"/>
        </w:rPr>
        <w:t xml:space="preserve"> be met </w:t>
      </w:r>
      <w:r w:rsidR="00E4639C">
        <w:rPr>
          <w:rFonts w:ascii="Times New Roman" w:hAnsi="Times New Roman" w:cs="Times New Roman"/>
          <w:sz w:val="24"/>
          <w:szCs w:val="24"/>
        </w:rPr>
        <w:fldChar w:fldCharType="begin">
          <w:fldData xml:space="preserve">PEVuZE5vdGU+PENpdGU+PEF1dGhvcj5EYXZpZXM8L0F1dGhvcj48WWVhcj4yMDE0PC9ZZWFyPjxS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PEVuZE5vdGU+PENpdGU+PEF1dGhvcj5EYXZpZXM8L0F1dGhvcj48WWVhcj4yMDE0PC9ZZWFyPjxS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[12]</w:t>
      </w:r>
      <w:r w:rsidR="00E4639C">
        <w:rPr>
          <w:rFonts w:ascii="Times New Roman" w:hAnsi="Times New Roman" w:cs="Times New Roman"/>
          <w:sz w:val="24"/>
          <w:szCs w:val="24"/>
        </w:rPr>
        <w:fldChar w:fldCharType="end"/>
      </w:r>
      <w:r w:rsidR="0018425A" w:rsidRPr="00C92180">
        <w:rPr>
          <w:rFonts w:ascii="Times New Roman" w:hAnsi="Times New Roman" w:cs="Times New Roman"/>
          <w:sz w:val="24"/>
          <w:szCs w:val="24"/>
        </w:rPr>
        <w:t>:</w:t>
      </w:r>
    </w:p>
    <w:p w14:paraId="0FA255B4" w14:textId="08C60D87" w:rsidR="003F1A6C" w:rsidRPr="00C92180" w:rsidRDefault="0018425A" w:rsidP="00AB2E30">
      <w:pPr>
        <w:pStyle w:val="ListParagraph"/>
        <w:numPr>
          <w:ilvl w:val="0"/>
          <w:numId w:val="1"/>
        </w:numPr>
        <w:jc w:val="both"/>
        <w:rPr>
          <w:rFonts w:ascii="Times New Roman" w:hAnsi="Times New Roman" w:cs="Times New Roman"/>
          <w:sz w:val="24"/>
          <w:szCs w:val="24"/>
        </w:rPr>
      </w:pPr>
      <w:r w:rsidRPr="00C92180">
        <w:rPr>
          <w:rFonts w:ascii="Times New Roman" w:hAnsi="Times New Roman" w:cs="Times New Roman"/>
          <w:sz w:val="24"/>
          <w:szCs w:val="24"/>
        </w:rPr>
        <w:t xml:space="preserve">The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3F1A6C" w:rsidRPr="00C92180">
        <w:rPr>
          <w:rFonts w:ascii="Times New Roman" w:hAnsi="Times New Roman" w:cs="Times New Roman"/>
          <w:sz w:val="24"/>
          <w:szCs w:val="24"/>
        </w:rPr>
        <w:t xml:space="preserve"> for </w:t>
      </w:r>
      <w:r w:rsidRPr="00C92180">
        <w:rPr>
          <w:rFonts w:ascii="Times New Roman" w:hAnsi="Times New Roman" w:cs="Times New Roman"/>
          <w:sz w:val="24"/>
          <w:szCs w:val="24"/>
        </w:rPr>
        <w:t xml:space="preserve">significant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sources</w:t>
      </w:r>
      <w:r w:rsidR="003F1A6C" w:rsidRPr="00C92180">
        <w:rPr>
          <w:rFonts w:ascii="Times New Roman" w:hAnsi="Times New Roman" w:cs="Times New Roman"/>
          <w:sz w:val="24"/>
          <w:szCs w:val="24"/>
        </w:rPr>
        <w:t xml:space="preserve"> </w:t>
      </w:r>
      <w:r w:rsidR="000756F0" w:rsidRPr="00C92180">
        <w:rPr>
          <w:rFonts w:ascii="Times New Roman" w:hAnsi="Times New Roman" w:cs="Times New Roman"/>
          <w:sz w:val="24"/>
          <w:szCs w:val="24"/>
        </w:rPr>
        <w:t>are</w:t>
      </w:r>
      <w:r w:rsidR="003F1A6C" w:rsidRPr="00C92180">
        <w:rPr>
          <w:rFonts w:ascii="Times New Roman" w:hAnsi="Times New Roman" w:cs="Times New Roman"/>
          <w:sz w:val="24"/>
          <w:szCs w:val="24"/>
        </w:rPr>
        <w:t xml:space="preserve"> </w:t>
      </w:r>
      <w:r w:rsidR="00034BAA">
        <w:rPr>
          <w:rFonts w:ascii="Times New Roman" w:hAnsi="Times New Roman" w:cs="Times New Roman"/>
          <w:sz w:val="24"/>
          <w:szCs w:val="24"/>
        </w:rPr>
        <w:t xml:space="preserve">well </w:t>
      </w:r>
      <w:r w:rsidR="003F1A6C" w:rsidRPr="00C92180">
        <w:rPr>
          <w:rFonts w:ascii="Times New Roman" w:hAnsi="Times New Roman" w:cs="Times New Roman"/>
          <w:sz w:val="24"/>
          <w:szCs w:val="24"/>
        </w:rPr>
        <w:t>characterised</w:t>
      </w:r>
      <w:r w:rsidR="00034BAA">
        <w:rPr>
          <w:rFonts w:ascii="Times New Roman" w:hAnsi="Times New Roman" w:cs="Times New Roman"/>
          <w:sz w:val="24"/>
          <w:szCs w:val="24"/>
        </w:rPr>
        <w:t xml:space="preserve"> (spatially and temporally)</w:t>
      </w:r>
    </w:p>
    <w:p w14:paraId="61BE9489" w14:textId="2556C414" w:rsidR="003F1A6C" w:rsidRPr="00C92180" w:rsidRDefault="003F1A6C" w:rsidP="00AB2E30">
      <w:pPr>
        <w:pStyle w:val="ListParagraph"/>
        <w:numPr>
          <w:ilvl w:val="0"/>
          <w:numId w:val="1"/>
        </w:numPr>
        <w:jc w:val="both"/>
        <w:rPr>
          <w:rFonts w:ascii="Times New Roman" w:hAnsi="Times New Roman" w:cs="Times New Roman"/>
          <w:sz w:val="24"/>
          <w:szCs w:val="24"/>
        </w:rPr>
      </w:pPr>
      <w:r w:rsidRPr="00C92180">
        <w:rPr>
          <w:rFonts w:ascii="Times New Roman" w:hAnsi="Times New Roman" w:cs="Times New Roman"/>
          <w:sz w:val="24"/>
          <w:szCs w:val="24"/>
        </w:rPr>
        <w:t xml:space="preserve">The individual sources of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possess distinct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Pr="00C92180">
        <w:rPr>
          <w:rFonts w:ascii="Times New Roman" w:hAnsi="Times New Roman" w:cs="Times New Roman"/>
          <w:sz w:val="24"/>
          <w:szCs w:val="24"/>
        </w:rPr>
        <w:t xml:space="preserve"> signatures</w:t>
      </w:r>
    </w:p>
    <w:p w14:paraId="67553AD0" w14:textId="72515FB1" w:rsidR="003F1A6C" w:rsidRPr="00C92180" w:rsidRDefault="0018425A" w:rsidP="00AB2E30">
      <w:pPr>
        <w:pStyle w:val="ListParagraph"/>
        <w:numPr>
          <w:ilvl w:val="0"/>
          <w:numId w:val="1"/>
        </w:numPr>
        <w:jc w:val="both"/>
        <w:rPr>
          <w:rFonts w:ascii="Times New Roman" w:hAnsi="Times New Roman" w:cs="Times New Roman"/>
          <w:sz w:val="24"/>
          <w:szCs w:val="24"/>
        </w:rPr>
      </w:pPr>
      <w:r w:rsidRPr="00C92180">
        <w:rPr>
          <w:rFonts w:ascii="Times New Roman" w:hAnsi="Times New Roman" w:cs="Times New Roman"/>
          <w:sz w:val="24"/>
          <w:szCs w:val="24"/>
        </w:rPr>
        <w:t xml:space="preserve">The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3F1A6C" w:rsidRPr="00C92180">
        <w:rPr>
          <w:rFonts w:ascii="Times New Roman" w:hAnsi="Times New Roman" w:cs="Times New Roman"/>
          <w:sz w:val="24"/>
          <w:szCs w:val="24"/>
        </w:rPr>
        <w:t xml:space="preserve"> for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3F1A6C" w:rsidRPr="00C92180">
        <w:rPr>
          <w:rFonts w:ascii="Times New Roman" w:hAnsi="Times New Roman" w:cs="Times New Roman"/>
          <w:sz w:val="24"/>
          <w:szCs w:val="24"/>
        </w:rPr>
        <w:t xml:space="preserve"> so</w:t>
      </w:r>
      <w:r w:rsidRPr="00C92180">
        <w:rPr>
          <w:rFonts w:ascii="Times New Roman" w:hAnsi="Times New Roman" w:cs="Times New Roman"/>
          <w:sz w:val="24"/>
          <w:szCs w:val="24"/>
        </w:rPr>
        <w:t xml:space="preserve">urces </w:t>
      </w:r>
      <w:r w:rsidR="000756F0" w:rsidRPr="00C92180">
        <w:rPr>
          <w:rFonts w:ascii="Times New Roman" w:hAnsi="Times New Roman" w:cs="Times New Roman"/>
          <w:sz w:val="24"/>
          <w:szCs w:val="24"/>
        </w:rPr>
        <w:t>are</w:t>
      </w:r>
      <w:r w:rsidRPr="00C92180">
        <w:rPr>
          <w:rFonts w:ascii="Times New Roman" w:hAnsi="Times New Roman" w:cs="Times New Roman"/>
          <w:sz w:val="24"/>
          <w:szCs w:val="24"/>
        </w:rPr>
        <w:t xml:space="preserve"> not equal to the E</w:t>
      </w:r>
      <w:r w:rsidR="00C222FD">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p>
    <w:p w14:paraId="4BBE1EBE" w14:textId="0B77D646" w:rsidR="003F1A6C" w:rsidRPr="00C92180" w:rsidRDefault="0018425A" w:rsidP="00AB2E30">
      <w:pPr>
        <w:pStyle w:val="ListParagraph"/>
        <w:numPr>
          <w:ilvl w:val="0"/>
          <w:numId w:val="1"/>
        </w:numPr>
        <w:jc w:val="both"/>
        <w:rPr>
          <w:rFonts w:ascii="Times New Roman" w:hAnsi="Times New Roman" w:cs="Times New Roman"/>
          <w:sz w:val="24"/>
          <w:szCs w:val="24"/>
        </w:rPr>
      </w:pPr>
      <w:r w:rsidRPr="00C92180">
        <w:rPr>
          <w:rFonts w:ascii="Times New Roman" w:hAnsi="Times New Roman" w:cs="Times New Roman"/>
          <w:sz w:val="24"/>
          <w:szCs w:val="24"/>
        </w:rPr>
        <w:lastRenderedPageBreak/>
        <w:t xml:space="preserve">The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3F1A6C" w:rsidRPr="00C92180">
        <w:rPr>
          <w:rFonts w:ascii="Times New Roman" w:hAnsi="Times New Roman" w:cs="Times New Roman"/>
          <w:sz w:val="24"/>
          <w:szCs w:val="24"/>
        </w:rPr>
        <w:t xml:space="preserve"> signatures for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3F1A6C" w:rsidRPr="00C92180">
        <w:rPr>
          <w:rFonts w:ascii="Times New Roman" w:hAnsi="Times New Roman" w:cs="Times New Roman"/>
          <w:sz w:val="24"/>
          <w:szCs w:val="24"/>
        </w:rPr>
        <w:t xml:space="preserve"> sources are maintained and not rapidly </w:t>
      </w:r>
      <w:r w:rsidR="00667D69">
        <w:rPr>
          <w:rFonts w:ascii="Times New Roman" w:hAnsi="Times New Roman" w:cs="Times New Roman"/>
          <w:sz w:val="24"/>
          <w:szCs w:val="24"/>
        </w:rPr>
        <w:t>transformed or modified</w:t>
      </w:r>
      <w:r w:rsidR="003F1A6C" w:rsidRPr="00C92180">
        <w:rPr>
          <w:rFonts w:ascii="Times New Roman" w:hAnsi="Times New Roman" w:cs="Times New Roman"/>
          <w:sz w:val="24"/>
          <w:szCs w:val="24"/>
        </w:rPr>
        <w:t xml:space="preserve"> by fractionation caused by metabolic processes.</w:t>
      </w:r>
    </w:p>
    <w:p w14:paraId="57AE4F6A" w14:textId="473E6F78" w:rsidR="0018425A" w:rsidRPr="00C92180" w:rsidRDefault="0018425A" w:rsidP="00AB2E30">
      <w:pPr>
        <w:jc w:val="both"/>
        <w:rPr>
          <w:rFonts w:ascii="Times New Roman" w:hAnsi="Times New Roman" w:cs="Times New Roman"/>
          <w:sz w:val="24"/>
          <w:szCs w:val="24"/>
        </w:rPr>
      </w:pPr>
      <w:r w:rsidRPr="00C92180">
        <w:rPr>
          <w:rFonts w:ascii="Times New Roman" w:hAnsi="Times New Roman" w:cs="Times New Roman"/>
          <w:sz w:val="24"/>
          <w:szCs w:val="24"/>
        </w:rPr>
        <w:t xml:space="preserve">One of the confounding issues surrounding this area of research is the narrow range of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Pr="00C92180">
        <w:rPr>
          <w:rFonts w:ascii="Times New Roman" w:hAnsi="Times New Roman" w:cs="Times New Roman"/>
          <w:sz w:val="24"/>
          <w:szCs w:val="24"/>
        </w:rPr>
        <w:t xml:space="preserve"> values that most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Pr="00C92180">
        <w:rPr>
          <w:rFonts w:ascii="Times New Roman" w:hAnsi="Times New Roman" w:cs="Times New Roman"/>
          <w:sz w:val="24"/>
          <w:szCs w:val="24"/>
          <w:vertAlign w:val="subscript"/>
        </w:rPr>
        <w:t xml:space="preserve"> </w:t>
      </w:r>
      <w:r w:rsidRPr="00C92180">
        <w:rPr>
          <w:rFonts w:ascii="Times New Roman" w:hAnsi="Times New Roman" w:cs="Times New Roman"/>
          <w:sz w:val="24"/>
          <w:szCs w:val="24"/>
        </w:rPr>
        <w:t xml:space="preserve">sources have and that they often overlap </w:t>
      </w:r>
      <w:r w:rsidR="00144373">
        <w:rPr>
          <w:rFonts w:ascii="Times New Roman" w:hAnsi="Times New Roman" w:cs="Times New Roman"/>
          <w:sz w:val="24"/>
          <w:szCs w:val="24"/>
        </w:rPr>
        <w:t>or they</w:t>
      </w:r>
      <w:r w:rsidR="00144373" w:rsidRPr="00C92180">
        <w:rPr>
          <w:rFonts w:ascii="Times New Roman" w:hAnsi="Times New Roman" w:cs="Times New Roman"/>
          <w:sz w:val="24"/>
          <w:szCs w:val="24"/>
        </w:rPr>
        <w:t xml:space="preserve"> </w:t>
      </w:r>
      <w:r w:rsidR="00667D69">
        <w:rPr>
          <w:rFonts w:ascii="Times New Roman" w:hAnsi="Times New Roman" w:cs="Times New Roman"/>
          <w:sz w:val="24"/>
          <w:szCs w:val="24"/>
        </w:rPr>
        <w:t xml:space="preserve">are </w:t>
      </w:r>
      <w:proofErr w:type="gramStart"/>
      <w:r w:rsidR="00144373">
        <w:rPr>
          <w:rFonts w:ascii="Times New Roman" w:hAnsi="Times New Roman" w:cs="Times New Roman"/>
          <w:sz w:val="24"/>
          <w:szCs w:val="24"/>
        </w:rPr>
        <w:t>similar to</w:t>
      </w:r>
      <w:proofErr w:type="gramEnd"/>
      <w:r w:rsidR="00144373" w:rsidRPr="00C92180">
        <w:rPr>
          <w:rFonts w:ascii="Times New Roman" w:hAnsi="Times New Roman" w:cs="Times New Roman"/>
          <w:sz w:val="24"/>
          <w:szCs w:val="24"/>
        </w:rPr>
        <w:t xml:space="preserve"> </w:t>
      </w:r>
      <w:r w:rsidR="004A6700">
        <w:rPr>
          <w:rFonts w:ascii="Times New Roman" w:hAnsi="Times New Roman" w:cs="Times New Roman"/>
          <w:sz w:val="24"/>
          <w:szCs w:val="24"/>
        </w:rPr>
        <w:t xml:space="preserve">the </w:t>
      </w:r>
      <w:r w:rsidRPr="00C92180">
        <w:rPr>
          <w:rFonts w:ascii="Times New Roman" w:hAnsi="Times New Roman" w:cs="Times New Roman"/>
          <w:sz w:val="24"/>
          <w:szCs w:val="24"/>
        </w:rPr>
        <w:t>E</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4A6700">
        <w:rPr>
          <w:rFonts w:ascii="Times New Roman" w:hAnsi="Times New Roman" w:cs="Times New Roman"/>
          <w:sz w:val="24"/>
          <w:szCs w:val="24"/>
          <w:vertAlign w:val="subscript"/>
        </w:rPr>
        <w:t xml:space="preserve"> </w:t>
      </w:r>
      <w:r w:rsidR="004A6700" w:rsidRPr="005B7ECC">
        <w:rPr>
          <w:rFonts w:ascii="Times New Roman" w:hAnsi="Times New Roman" w:cs="Times New Roman"/>
          <w:sz w:val="24"/>
          <w:szCs w:val="24"/>
        </w:rPr>
        <w:t>value</w:t>
      </w:r>
      <w:r w:rsidR="00E4639C">
        <w:rPr>
          <w:rFonts w:ascii="Times New Roman" w:hAnsi="Times New Roman" w:cs="Times New Roman"/>
          <w:sz w:val="24"/>
          <w:szCs w:val="24"/>
        </w:rPr>
        <w:fldChar w:fldCharType="begin">
          <w:fldData xml:space="preserve">PEVuZE5vdGU+PENpdGU+PEF1dGhvcj5HcmFuZ2VyPC9BdXRob3I+PFllYXI+MjAxNzwvWWVhcj48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PEVuZE5vdGU+PENpdGU+PEF1dGhvcj5HcmFuZ2VyPC9BdXRob3I+PFllYXI+MjAxNzwvWWVhcj48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[13, 19, 20]</w:t>
      </w:r>
      <w:r w:rsidR="00E4639C">
        <w:rPr>
          <w:rFonts w:ascii="Times New Roman" w:hAnsi="Times New Roman" w:cs="Times New Roman"/>
          <w:sz w:val="24"/>
          <w:szCs w:val="24"/>
        </w:rPr>
        <w:fldChar w:fldCharType="end"/>
      </w:r>
      <w:r w:rsidRPr="00C92180">
        <w:rPr>
          <w:rFonts w:ascii="Times New Roman" w:hAnsi="Times New Roman" w:cs="Times New Roman"/>
          <w:sz w:val="24"/>
          <w:szCs w:val="24"/>
        </w:rPr>
        <w:t xml:space="preserve">. A recent study by </w:t>
      </w:r>
      <w:r w:rsidR="003D3800" w:rsidRPr="00C92180">
        <w:rPr>
          <w:rFonts w:ascii="Times New Roman" w:hAnsi="Times New Roman" w:cs="Times New Roman"/>
          <w:sz w:val="24"/>
          <w:szCs w:val="24"/>
        </w:rPr>
        <w:t>Granger et al</w:t>
      </w:r>
      <w:r w:rsidR="00E4639C">
        <w:rPr>
          <w:rFonts w:ascii="Times New Roman" w:hAnsi="Times New Roman" w:cs="Times New Roman"/>
          <w:sz w:val="24"/>
          <w:szCs w:val="24"/>
        </w:rPr>
        <w:fldChar w:fldCharType="begin">
          <w:fldData xml:space="preserve">PEVuZE5vdGU+PENpdGUgRXhjbHVkZUF1dGg9IjEiPjxBdXRob3I+R3JhbmdlcjwvQXV0aG9yPjxZ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PEVuZE5vdGU+PENpdGUgRXhjbHVkZUF1dGg9IjEiPjxBdXRob3I+R3JhbmdlcjwvQXV0aG9yPjxZ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[19]</w:t>
      </w:r>
      <w:r w:rsidR="00E4639C">
        <w:rPr>
          <w:rFonts w:ascii="Times New Roman" w:hAnsi="Times New Roman" w:cs="Times New Roman"/>
          <w:sz w:val="24"/>
          <w:szCs w:val="24"/>
        </w:rPr>
        <w:fldChar w:fldCharType="end"/>
      </w:r>
      <w:r w:rsidR="003D3800" w:rsidRPr="00C92180">
        <w:rPr>
          <w:rFonts w:ascii="Times New Roman" w:hAnsi="Times New Roman" w:cs="Times New Roman"/>
          <w:sz w:val="24"/>
          <w:szCs w:val="24"/>
        </w:rPr>
        <w:t xml:space="preserve"> </w:t>
      </w:r>
      <w:r w:rsidRPr="00C92180">
        <w:rPr>
          <w:rFonts w:ascii="Times New Roman" w:hAnsi="Times New Roman" w:cs="Times New Roman"/>
          <w:sz w:val="24"/>
          <w:szCs w:val="24"/>
        </w:rPr>
        <w:t xml:space="preserve">which characterised different sources within a river catchment found that </w:t>
      </w:r>
      <w:r w:rsidR="00710E62" w:rsidRPr="00C92180">
        <w:rPr>
          <w:rFonts w:ascii="Times New Roman" w:hAnsi="Times New Roman" w:cs="Times New Roman"/>
          <w:sz w:val="24"/>
          <w:szCs w:val="24"/>
        </w:rPr>
        <w:t>farm slurry, a mix of fresh and aged animal urine, faeces, bedding materials and other farm washings</w:t>
      </w:r>
      <w:r w:rsidR="00E4639C">
        <w:rPr>
          <w:rFonts w:ascii="Times New Roman" w:hAnsi="Times New Roman" w:cs="Times New Roman"/>
          <w:sz w:val="24"/>
          <w:szCs w:val="24"/>
        </w:rPr>
        <w:fldChar w:fldCharType="begin"/>
      </w:r>
      <w:r w:rsidR="00D10DA0">
        <w:rPr>
          <w:rFonts w:ascii="Times New Roman" w:hAnsi="Times New Roman" w:cs="Times New Roman"/>
          <w:sz w:val="24"/>
          <w:szCs w:val="24"/>
        </w:rPr>
        <w:instrText xml:space="preserve"> ADDIN EN.CITE &lt;EndNote&gt;&lt;Cite&gt;&lt;Author&gt;Chadwick&lt;/Author&gt;&lt;Year&gt;2002&lt;/Year&gt;&lt;RecNum&gt;757&lt;/RecNum&gt;&lt;DisplayText&gt;&lt;style face="superscript"&gt;[21]&lt;/style&gt;&lt;/DisplayText&gt;&lt;record&gt;&lt;rec-number&gt;757&lt;/rec-number&gt;&lt;foreign-keys&gt;&lt;key app="EN" db-id="5zavd522ssrvr2eraaw5pexfp0dfxfzv55te" timestamp="1266402589"&gt;757&lt;/key&gt;&lt;/foreign-keys&gt;&lt;ref-type name="Book Section"&gt;5&lt;/ref-type&gt;&lt;contributors&gt;&lt;authors&gt;&lt;author&gt;Chadwick, D. R.&lt;/author&gt;&lt;author&gt;Chen, S.&lt;/author&gt;&lt;/authors&gt;&lt;secondary-authors&gt;&lt;author&gt;Haygarth, P. M.&lt;/author&gt;&lt;author&gt;Jarvis, S. C.&lt;/author&gt;&lt;/secondary-authors&gt;&lt;/contributors&gt;&lt;auth-address&gt;Chadwick, D. R. ; North Wyke Research Station, Institute of Grassland and Environmental Research, Okehampton, Devon, EX20 2SB, UK&lt;/auth-address&gt;&lt;titles&gt;&lt;title&gt;Manures&lt;/title&gt;&lt;secondary-title&gt;Agriculture, Hydrology and Water Quality&lt;/secondary-title&gt;&lt;/titles&gt;&lt;pages&gt;57-82&lt;/pages&gt;&lt;edition&gt;1st&lt;/edition&gt;&lt;keywords&gt;&lt;keyword&gt;Agriculture&lt;/keyword&gt;&lt;keyword&gt;Pollution Assessment Control and Management&lt;/keyword&gt;&lt;keyword&gt;Waste&lt;/keyword&gt;&lt;keyword&gt;Management (Sanitation)&lt;/keyword&gt;&lt;keyword&gt;37014, Public health - Sewage disposal and sanitary measures&lt;/keyword&gt;&lt;keyword&gt;37015,&lt;/keyword&gt;&lt;keyword&gt;Public health - Air, water and soil pollution&lt;/keyword&gt;&lt;keyword&gt;52502, Agronomy -&lt;/keyword&gt;&lt;keyword&gt;Miscellaneous and mixed crops&lt;/keyword&gt;&lt;keyword&gt;manure management techniques&lt;/keyword&gt;&lt;keyword&gt;applied and field techniques&lt;/keyword&gt;&lt;keyword&gt;manure (definition, pollution potential), manure management options&lt;/keyword&gt;&lt;keyword&gt;(animal feeding strategies, land application, storage, treatment),&lt;/keyword&gt;&lt;keyword&gt;manure pollutant transfer (lateral flow, leaching, preferential flow,&lt;/keyword&gt;&lt;keyword&gt;surface transfer)&lt;/keyword&gt;&lt;/keywords&gt;&lt;dates&gt;&lt;year&gt;2002&lt;/year&gt;&lt;/dates&gt;&lt;publisher&gt;CABI Publishing&lt;/publisher&gt;&lt;isbn&gt;0-85199-545-4 (cloth)&lt;/isbn&gt;&lt;accession-num&gt;BIOSIS:PREV200300178261&lt;/accession-num&gt;&lt;urls&gt;&lt;related-urls&gt;&lt;url&gt;&lt;style face="underline" font="default" size="100%"&gt;&amp;lt;Go to ISI&amp;gt;://BIOSIS:PREV200300178261&lt;/style&gt;&lt;/url&gt;&lt;/related-urls&gt;&lt;/urls&gt;&lt;language&gt;English&lt;/language&gt;&lt;/record&gt;&lt;/Cite&gt;&lt;/EndNote&gt;</w:instrText>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[21]</w:t>
      </w:r>
      <w:r w:rsidR="00E4639C">
        <w:rPr>
          <w:rFonts w:ascii="Times New Roman" w:hAnsi="Times New Roman" w:cs="Times New Roman"/>
          <w:sz w:val="24"/>
          <w:szCs w:val="24"/>
        </w:rPr>
        <w:fldChar w:fldCharType="end"/>
      </w:r>
      <w:r w:rsidR="00710E62" w:rsidRPr="00C92180">
        <w:rPr>
          <w:rFonts w:ascii="Times New Roman" w:hAnsi="Times New Roman" w:cs="Times New Roman"/>
          <w:sz w:val="24"/>
          <w:szCs w:val="24"/>
        </w:rPr>
        <w:t xml:space="preserve">, </w:t>
      </w:r>
      <w:r w:rsidR="00667D69">
        <w:rPr>
          <w:rFonts w:ascii="Times New Roman" w:hAnsi="Times New Roman" w:cs="Times New Roman"/>
          <w:sz w:val="24"/>
          <w:szCs w:val="24"/>
        </w:rPr>
        <w:t>had</w:t>
      </w:r>
      <w:r w:rsidR="00710E62" w:rsidRPr="00C92180">
        <w:rPr>
          <w:rFonts w:ascii="Times New Roman" w:hAnsi="Times New Roman" w:cs="Times New Roman"/>
          <w:sz w:val="24"/>
          <w:szCs w:val="24"/>
        </w:rPr>
        <w:t xml:space="preserve"> a relatively consistent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710E62" w:rsidRPr="00C92180">
        <w:rPr>
          <w:rFonts w:ascii="Times New Roman" w:hAnsi="Times New Roman" w:cs="Times New Roman"/>
          <w:sz w:val="24"/>
          <w:szCs w:val="24"/>
        </w:rPr>
        <w:t xml:space="preserve"> </w:t>
      </w:r>
      <w:r w:rsidR="004A6700">
        <w:rPr>
          <w:rFonts w:ascii="Times New Roman" w:hAnsi="Times New Roman" w:cs="Times New Roman"/>
          <w:sz w:val="24"/>
          <w:szCs w:val="24"/>
        </w:rPr>
        <w:t>values</w:t>
      </w:r>
      <w:r w:rsidR="00C4269C">
        <w:rPr>
          <w:rFonts w:ascii="Times New Roman" w:hAnsi="Times New Roman" w:cs="Times New Roman"/>
          <w:sz w:val="24"/>
          <w:szCs w:val="24"/>
        </w:rPr>
        <w:t xml:space="preserve"> </w:t>
      </w:r>
      <w:r w:rsidR="000F2CFD">
        <w:rPr>
          <w:rFonts w:ascii="Times New Roman" w:hAnsi="Times New Roman" w:cs="Times New Roman"/>
          <w:sz w:val="24"/>
          <w:szCs w:val="24"/>
        </w:rPr>
        <w:t>for</w:t>
      </w:r>
      <w:r w:rsidR="00C4269C">
        <w:rPr>
          <w:rFonts w:ascii="Times New Roman" w:hAnsi="Times New Roman" w:cs="Times New Roman"/>
          <w:sz w:val="24"/>
          <w:szCs w:val="24"/>
        </w:rPr>
        <w:t xml:space="preserve"> water extractable PO</w:t>
      </w:r>
      <w:r w:rsidR="00C4269C" w:rsidRPr="005B7ECC">
        <w:rPr>
          <w:rFonts w:ascii="Times New Roman" w:hAnsi="Times New Roman" w:cs="Times New Roman"/>
          <w:sz w:val="24"/>
          <w:szCs w:val="24"/>
          <w:vertAlign w:val="subscript"/>
        </w:rPr>
        <w:t>4</w:t>
      </w:r>
      <w:r w:rsidR="004A6700">
        <w:rPr>
          <w:rFonts w:ascii="Times New Roman" w:hAnsi="Times New Roman" w:cs="Times New Roman"/>
          <w:sz w:val="24"/>
          <w:szCs w:val="24"/>
        </w:rPr>
        <w:t xml:space="preserve"> </w:t>
      </w:r>
      <w:r w:rsidR="00710E62" w:rsidRPr="00C92180">
        <w:rPr>
          <w:rFonts w:ascii="Times New Roman" w:hAnsi="Times New Roman" w:cs="Times New Roman"/>
          <w:sz w:val="24"/>
          <w:szCs w:val="24"/>
        </w:rPr>
        <w:t xml:space="preserve">despite its heterogenous </w:t>
      </w:r>
      <w:r w:rsidR="001D66C9" w:rsidRPr="00C92180">
        <w:rPr>
          <w:rFonts w:ascii="Times New Roman" w:hAnsi="Times New Roman" w:cs="Times New Roman"/>
          <w:sz w:val="24"/>
          <w:szCs w:val="24"/>
        </w:rPr>
        <w:t>composition</w:t>
      </w:r>
      <w:r w:rsidR="00710E62" w:rsidRPr="00C92180">
        <w:rPr>
          <w:rFonts w:ascii="Times New Roman" w:hAnsi="Times New Roman" w:cs="Times New Roman"/>
          <w:sz w:val="24"/>
          <w:szCs w:val="24"/>
        </w:rPr>
        <w:t xml:space="preserve">. Furthermore, </w:t>
      </w:r>
      <w:r w:rsidR="00667D69">
        <w:rPr>
          <w:rFonts w:ascii="Times New Roman" w:hAnsi="Times New Roman" w:cs="Times New Roman"/>
          <w:sz w:val="24"/>
          <w:szCs w:val="24"/>
        </w:rPr>
        <w:t xml:space="preserve">this study reported </w:t>
      </w:r>
      <w:r w:rsidR="00710E62" w:rsidRPr="00C92180">
        <w:rPr>
          <w:rFonts w:ascii="Times New Roman" w:hAnsi="Times New Roman" w:cs="Times New Roman"/>
          <w:sz w:val="24"/>
          <w:szCs w:val="24"/>
        </w:rPr>
        <w:t>that its value was noticeably lower than that of the E</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667D69">
        <w:rPr>
          <w:rFonts w:ascii="Times New Roman" w:hAnsi="Times New Roman" w:cs="Times New Roman"/>
          <w:sz w:val="24"/>
          <w:szCs w:val="24"/>
        </w:rPr>
        <w:t xml:space="preserve"> </w:t>
      </w:r>
      <w:r w:rsidR="004A6700">
        <w:rPr>
          <w:rFonts w:ascii="Times New Roman" w:hAnsi="Times New Roman" w:cs="Times New Roman"/>
          <w:sz w:val="24"/>
          <w:szCs w:val="24"/>
        </w:rPr>
        <w:t xml:space="preserve">value </w:t>
      </w:r>
      <w:r w:rsidR="00667D69">
        <w:rPr>
          <w:rFonts w:ascii="Times New Roman" w:hAnsi="Times New Roman" w:cs="Times New Roman"/>
          <w:sz w:val="24"/>
          <w:szCs w:val="24"/>
        </w:rPr>
        <w:t>in the rivers.</w:t>
      </w:r>
      <w:r w:rsidR="00170683" w:rsidRPr="00C92180">
        <w:rPr>
          <w:rFonts w:ascii="Times New Roman" w:hAnsi="Times New Roman" w:cs="Times New Roman"/>
          <w:sz w:val="24"/>
          <w:szCs w:val="24"/>
        </w:rPr>
        <w:t xml:space="preserve"> </w:t>
      </w:r>
      <w:r w:rsidR="00667D69" w:rsidRPr="00C92180">
        <w:rPr>
          <w:rFonts w:ascii="Times New Roman" w:hAnsi="Times New Roman" w:cs="Times New Roman"/>
          <w:sz w:val="24"/>
          <w:szCs w:val="24"/>
        </w:rPr>
        <w:t>Granger et al</w:t>
      </w:r>
      <w:r w:rsidR="00E4639C">
        <w:rPr>
          <w:rFonts w:ascii="Times New Roman" w:hAnsi="Times New Roman" w:cs="Times New Roman"/>
          <w:sz w:val="24"/>
          <w:szCs w:val="24"/>
        </w:rPr>
        <w:fldChar w:fldCharType="begin">
          <w:fldData xml:space="preserve">PEVuZE5vdGU+PENpdGUgRXhjbHVkZUF1dGg9IjEiPjxBdXRob3I+R3JhbmdlcjwvQXV0aG9yPjxZ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PEVuZE5vdGU+PENpdGUgRXhjbHVkZUF1dGg9IjEiPjxBdXRob3I+R3JhbmdlcjwvQXV0aG9yPjxZ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[19]</w:t>
      </w:r>
      <w:r w:rsidR="00E4639C">
        <w:rPr>
          <w:rFonts w:ascii="Times New Roman" w:hAnsi="Times New Roman" w:cs="Times New Roman"/>
          <w:sz w:val="24"/>
          <w:szCs w:val="24"/>
        </w:rPr>
        <w:fldChar w:fldCharType="end"/>
      </w:r>
      <w:r w:rsidR="00667D69">
        <w:rPr>
          <w:rFonts w:ascii="Times New Roman" w:hAnsi="Times New Roman" w:cs="Times New Roman"/>
          <w:sz w:val="24"/>
          <w:szCs w:val="24"/>
        </w:rPr>
        <w:t xml:space="preserve"> </w:t>
      </w:r>
      <w:r w:rsidR="00170683" w:rsidRPr="00C92180">
        <w:rPr>
          <w:rFonts w:ascii="Times New Roman" w:hAnsi="Times New Roman" w:cs="Times New Roman"/>
          <w:sz w:val="24"/>
          <w:szCs w:val="24"/>
        </w:rPr>
        <w:t>speculate</w:t>
      </w:r>
      <w:r w:rsidR="00667D69">
        <w:rPr>
          <w:rFonts w:ascii="Times New Roman" w:hAnsi="Times New Roman" w:cs="Times New Roman"/>
          <w:sz w:val="24"/>
          <w:szCs w:val="24"/>
        </w:rPr>
        <w:t>d</w:t>
      </w:r>
      <w:r w:rsidR="00710E62" w:rsidRPr="00C92180">
        <w:rPr>
          <w:rFonts w:ascii="Times New Roman" w:hAnsi="Times New Roman" w:cs="Times New Roman"/>
          <w:sz w:val="24"/>
          <w:szCs w:val="24"/>
        </w:rPr>
        <w:t xml:space="preserve"> that given the primary source of slurry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710E62" w:rsidRPr="00C92180">
        <w:rPr>
          <w:rFonts w:ascii="Times New Roman" w:hAnsi="Times New Roman" w:cs="Times New Roman"/>
          <w:sz w:val="24"/>
          <w:szCs w:val="24"/>
        </w:rPr>
        <w:t xml:space="preserve"> was probably animal faeces, the </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710E62" w:rsidRPr="00C92180">
        <w:rPr>
          <w:rFonts w:ascii="Times New Roman" w:hAnsi="Times New Roman" w:cs="Times New Roman"/>
          <w:sz w:val="24"/>
          <w:szCs w:val="24"/>
        </w:rPr>
        <w:t xml:space="preserve"> </w:t>
      </w:r>
      <w:r w:rsidR="004A6700">
        <w:rPr>
          <w:rFonts w:ascii="Times New Roman" w:hAnsi="Times New Roman" w:cs="Times New Roman"/>
          <w:sz w:val="24"/>
          <w:szCs w:val="24"/>
        </w:rPr>
        <w:t xml:space="preserve">value </w:t>
      </w:r>
      <w:r w:rsidR="00144373">
        <w:rPr>
          <w:rFonts w:ascii="Times New Roman" w:hAnsi="Times New Roman" w:cs="Times New Roman"/>
          <w:sz w:val="24"/>
          <w:szCs w:val="24"/>
        </w:rPr>
        <w:t xml:space="preserve">most likely </w:t>
      </w:r>
      <w:r w:rsidR="00710E62" w:rsidRPr="00C92180">
        <w:rPr>
          <w:rFonts w:ascii="Times New Roman" w:hAnsi="Times New Roman" w:cs="Times New Roman"/>
          <w:sz w:val="24"/>
          <w:szCs w:val="24"/>
        </w:rPr>
        <w:t>reflected the E</w:t>
      </w:r>
      <w:r w:rsidR="003D3800" w:rsidRPr="00C92180">
        <w:rPr>
          <w:rFonts w:ascii="Times New Roman" w:hAnsi="Times New Roman" w:cs="Times New Roman"/>
          <w:sz w:val="24"/>
          <w:szCs w:val="24"/>
        </w:rPr>
        <w:t>δ</w:t>
      </w:r>
      <w:r w:rsidR="003D3800" w:rsidRPr="00C92180">
        <w:rPr>
          <w:rFonts w:ascii="Times New Roman" w:hAnsi="Times New Roman" w:cs="Times New Roman"/>
          <w:sz w:val="24"/>
          <w:szCs w:val="24"/>
          <w:vertAlign w:val="superscript"/>
        </w:rPr>
        <w:t>18</w:t>
      </w:r>
      <w:r w:rsidR="003D3800" w:rsidRPr="00C92180">
        <w:rPr>
          <w:rFonts w:ascii="Times New Roman" w:hAnsi="Times New Roman" w:cs="Times New Roman"/>
          <w:sz w:val="24"/>
          <w:szCs w:val="24"/>
        </w:rPr>
        <w:t>O</w:t>
      </w:r>
      <w:r w:rsidR="003D3800" w:rsidRPr="00C92180">
        <w:rPr>
          <w:rFonts w:ascii="Times New Roman" w:hAnsi="Times New Roman" w:cs="Times New Roman"/>
          <w:sz w:val="24"/>
          <w:szCs w:val="24"/>
          <w:vertAlign w:val="subscript"/>
        </w:rPr>
        <w:t>PO4</w:t>
      </w:r>
      <w:r w:rsidR="00710E62" w:rsidRPr="00C92180">
        <w:rPr>
          <w:rFonts w:ascii="Times New Roman" w:hAnsi="Times New Roman" w:cs="Times New Roman"/>
          <w:sz w:val="24"/>
          <w:szCs w:val="24"/>
        </w:rPr>
        <w:t xml:space="preserve"> </w:t>
      </w:r>
      <w:r w:rsidR="004A6700">
        <w:rPr>
          <w:rFonts w:ascii="Times New Roman" w:hAnsi="Times New Roman" w:cs="Times New Roman"/>
          <w:sz w:val="24"/>
          <w:szCs w:val="24"/>
        </w:rPr>
        <w:t xml:space="preserve">value </w:t>
      </w:r>
      <w:r w:rsidR="00710E62" w:rsidRPr="00C92180">
        <w:rPr>
          <w:rFonts w:ascii="Times New Roman" w:hAnsi="Times New Roman" w:cs="Times New Roman"/>
          <w:sz w:val="24"/>
          <w:szCs w:val="24"/>
        </w:rPr>
        <w:t xml:space="preserve">of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710E62" w:rsidRPr="00C92180">
        <w:rPr>
          <w:rFonts w:ascii="Times New Roman" w:hAnsi="Times New Roman" w:cs="Times New Roman"/>
          <w:sz w:val="24"/>
          <w:szCs w:val="24"/>
        </w:rPr>
        <w:t xml:space="preserve"> within the animal</w:t>
      </w:r>
      <w:r w:rsidR="00C41BD2">
        <w:rPr>
          <w:rFonts w:ascii="Times New Roman" w:hAnsi="Times New Roman" w:cs="Times New Roman"/>
          <w:sz w:val="24"/>
          <w:szCs w:val="24"/>
        </w:rPr>
        <w:t xml:space="preserve"> due to high microbial turnover,</w:t>
      </w:r>
      <w:r w:rsidR="00710E62" w:rsidRPr="00C92180">
        <w:rPr>
          <w:rFonts w:ascii="Times New Roman" w:hAnsi="Times New Roman" w:cs="Times New Roman"/>
          <w:sz w:val="24"/>
          <w:szCs w:val="24"/>
        </w:rPr>
        <w:t xml:space="preserve"> and that </w:t>
      </w:r>
      <w:r w:rsidR="00C41BD2" w:rsidRPr="00C92180">
        <w:rPr>
          <w:rFonts w:ascii="Times New Roman" w:hAnsi="Times New Roman" w:cs="Times New Roman"/>
          <w:sz w:val="24"/>
          <w:szCs w:val="24"/>
        </w:rPr>
        <w:t>Eδ</w:t>
      </w:r>
      <w:r w:rsidR="00C41BD2" w:rsidRPr="00C92180">
        <w:rPr>
          <w:rFonts w:ascii="Times New Roman" w:hAnsi="Times New Roman" w:cs="Times New Roman"/>
          <w:sz w:val="24"/>
          <w:szCs w:val="24"/>
          <w:vertAlign w:val="superscript"/>
        </w:rPr>
        <w:t>18</w:t>
      </w:r>
      <w:r w:rsidR="00C41BD2" w:rsidRPr="00C92180">
        <w:rPr>
          <w:rFonts w:ascii="Times New Roman" w:hAnsi="Times New Roman" w:cs="Times New Roman"/>
          <w:sz w:val="24"/>
          <w:szCs w:val="24"/>
        </w:rPr>
        <w:t>O</w:t>
      </w:r>
      <w:r w:rsidR="00C41BD2" w:rsidRPr="00C92180">
        <w:rPr>
          <w:rFonts w:ascii="Times New Roman" w:hAnsi="Times New Roman" w:cs="Times New Roman"/>
          <w:sz w:val="24"/>
          <w:szCs w:val="24"/>
          <w:vertAlign w:val="subscript"/>
        </w:rPr>
        <w:t>PO4</w:t>
      </w:r>
      <w:r w:rsidR="00710E62" w:rsidRPr="00C92180">
        <w:rPr>
          <w:rFonts w:ascii="Times New Roman" w:hAnsi="Times New Roman" w:cs="Times New Roman"/>
          <w:sz w:val="24"/>
          <w:szCs w:val="24"/>
        </w:rPr>
        <w:t xml:space="preserve"> was </w:t>
      </w:r>
      <w:r w:rsidR="00170683" w:rsidRPr="00C92180">
        <w:rPr>
          <w:rFonts w:ascii="Times New Roman" w:hAnsi="Times New Roman" w:cs="Times New Roman"/>
          <w:sz w:val="24"/>
          <w:szCs w:val="24"/>
        </w:rPr>
        <w:t>strongly</w:t>
      </w:r>
      <w:r w:rsidR="00710E62" w:rsidRPr="00C92180">
        <w:rPr>
          <w:rFonts w:ascii="Times New Roman" w:hAnsi="Times New Roman" w:cs="Times New Roman"/>
          <w:sz w:val="24"/>
          <w:szCs w:val="24"/>
        </w:rPr>
        <w:t xml:space="preserve"> influenced by the </w:t>
      </w:r>
      <w:r w:rsidR="00144373">
        <w:rPr>
          <w:rFonts w:ascii="Times New Roman" w:hAnsi="Times New Roman" w:cs="Times New Roman"/>
          <w:sz w:val="24"/>
          <w:szCs w:val="24"/>
        </w:rPr>
        <w:t>higher</w:t>
      </w:r>
      <w:r w:rsidR="00144373" w:rsidRPr="00C92180">
        <w:rPr>
          <w:rFonts w:ascii="Times New Roman" w:hAnsi="Times New Roman" w:cs="Times New Roman"/>
          <w:sz w:val="24"/>
          <w:szCs w:val="24"/>
        </w:rPr>
        <w:t xml:space="preserve"> </w:t>
      </w:r>
      <w:r w:rsidR="00710E62" w:rsidRPr="00C92180">
        <w:rPr>
          <w:rFonts w:ascii="Times New Roman" w:hAnsi="Times New Roman" w:cs="Times New Roman"/>
          <w:sz w:val="24"/>
          <w:szCs w:val="24"/>
        </w:rPr>
        <w:t xml:space="preserve">body temperature relative to </w:t>
      </w:r>
      <w:r w:rsidR="007D494F">
        <w:rPr>
          <w:rFonts w:ascii="Times New Roman" w:hAnsi="Times New Roman" w:cs="Times New Roman"/>
          <w:sz w:val="24"/>
          <w:szCs w:val="24"/>
        </w:rPr>
        <w:t>ambient water temperature in the aquatic environment receiving the slurry</w:t>
      </w:r>
      <w:r w:rsidR="007D494F" w:rsidRPr="00C92180">
        <w:rPr>
          <w:rFonts w:ascii="Times New Roman" w:hAnsi="Times New Roman" w:cs="Times New Roman"/>
          <w:sz w:val="24"/>
          <w:szCs w:val="24"/>
        </w:rPr>
        <w:t>.</w:t>
      </w:r>
    </w:p>
    <w:p w14:paraId="37847441" w14:textId="16099BD6" w:rsidR="00C41BD2" w:rsidRDefault="00144373" w:rsidP="00C41BD2">
      <w:pPr>
        <w:jc w:val="both"/>
        <w:rPr>
          <w:rFonts w:ascii="Times New Roman" w:hAnsi="Times New Roman" w:cs="Times New Roman"/>
          <w:sz w:val="24"/>
          <w:szCs w:val="24"/>
        </w:rPr>
      </w:pPr>
      <w:r>
        <w:rPr>
          <w:rFonts w:ascii="Times New Roman" w:hAnsi="Times New Roman" w:cs="Times New Roman"/>
          <w:sz w:val="24"/>
          <w:szCs w:val="24"/>
        </w:rPr>
        <w:t xml:space="preserve">In this </w:t>
      </w:r>
      <w:r w:rsidR="001203BC">
        <w:rPr>
          <w:rFonts w:ascii="Times New Roman" w:hAnsi="Times New Roman" w:cs="Times New Roman"/>
          <w:sz w:val="24"/>
          <w:szCs w:val="24"/>
        </w:rPr>
        <w:t>study,</w:t>
      </w:r>
      <w:r w:rsidR="00C41BD2" w:rsidRPr="00565267">
        <w:rPr>
          <w:rFonts w:ascii="Times New Roman" w:hAnsi="Times New Roman" w:cs="Times New Roman"/>
          <w:sz w:val="24"/>
          <w:szCs w:val="24"/>
        </w:rPr>
        <w:t xml:space="preserve"> we sought to analyse fresh cattle faeces to establish its δ</w:t>
      </w:r>
      <w:r w:rsidR="00C41BD2" w:rsidRPr="00565267">
        <w:rPr>
          <w:rFonts w:ascii="Times New Roman" w:hAnsi="Times New Roman" w:cs="Times New Roman"/>
          <w:sz w:val="24"/>
          <w:szCs w:val="24"/>
          <w:vertAlign w:val="superscript"/>
        </w:rPr>
        <w:t>18</w:t>
      </w:r>
      <w:r w:rsidR="00C41BD2" w:rsidRPr="00565267">
        <w:rPr>
          <w:rFonts w:ascii="Times New Roman" w:hAnsi="Times New Roman" w:cs="Times New Roman"/>
          <w:sz w:val="24"/>
          <w:szCs w:val="24"/>
        </w:rPr>
        <w:t>O</w:t>
      </w:r>
      <w:r w:rsidR="00C41BD2" w:rsidRPr="00565267">
        <w:rPr>
          <w:rFonts w:ascii="Times New Roman" w:hAnsi="Times New Roman" w:cs="Times New Roman"/>
          <w:sz w:val="24"/>
          <w:szCs w:val="24"/>
          <w:vertAlign w:val="subscript"/>
        </w:rPr>
        <w:t>PO4</w:t>
      </w:r>
      <w:r w:rsidR="00C41BD2" w:rsidRPr="00565267">
        <w:rPr>
          <w:rFonts w:ascii="Times New Roman" w:hAnsi="Times New Roman" w:cs="Times New Roman"/>
          <w:sz w:val="24"/>
          <w:szCs w:val="24"/>
        </w:rPr>
        <w:t xml:space="preserve"> value, to see how consistent its value was, and whether it was </w:t>
      </w:r>
      <w:proofErr w:type="gramStart"/>
      <w:r w:rsidR="00C41BD2" w:rsidRPr="00565267">
        <w:rPr>
          <w:rFonts w:ascii="Times New Roman" w:hAnsi="Times New Roman" w:cs="Times New Roman"/>
          <w:sz w:val="24"/>
          <w:szCs w:val="24"/>
        </w:rPr>
        <w:t>similar to</w:t>
      </w:r>
      <w:proofErr w:type="gramEnd"/>
      <w:r w:rsidR="00C41BD2" w:rsidRPr="00565267">
        <w:rPr>
          <w:rFonts w:ascii="Times New Roman" w:hAnsi="Times New Roman" w:cs="Times New Roman"/>
          <w:sz w:val="24"/>
          <w:szCs w:val="24"/>
        </w:rPr>
        <w:t xml:space="preserve"> both the values of animal slurry already measured and the calculated Eδ</w:t>
      </w:r>
      <w:r w:rsidR="00C41BD2" w:rsidRPr="00565267">
        <w:rPr>
          <w:rFonts w:ascii="Times New Roman" w:hAnsi="Times New Roman" w:cs="Times New Roman"/>
          <w:sz w:val="24"/>
          <w:szCs w:val="24"/>
          <w:vertAlign w:val="superscript"/>
        </w:rPr>
        <w:t>18</w:t>
      </w:r>
      <w:r w:rsidR="00C41BD2" w:rsidRPr="00565267">
        <w:rPr>
          <w:rFonts w:ascii="Times New Roman" w:hAnsi="Times New Roman" w:cs="Times New Roman"/>
          <w:sz w:val="24"/>
          <w:szCs w:val="24"/>
        </w:rPr>
        <w:t>O</w:t>
      </w:r>
      <w:r w:rsidR="00C41BD2" w:rsidRPr="00565267">
        <w:rPr>
          <w:rFonts w:ascii="Times New Roman" w:hAnsi="Times New Roman" w:cs="Times New Roman"/>
          <w:sz w:val="24"/>
          <w:szCs w:val="24"/>
          <w:vertAlign w:val="subscript"/>
        </w:rPr>
        <w:t>PO4</w:t>
      </w:r>
      <w:r w:rsidR="00C41BD2" w:rsidRPr="00565267">
        <w:rPr>
          <w:rFonts w:ascii="Times New Roman" w:hAnsi="Times New Roman" w:cs="Times New Roman"/>
          <w:sz w:val="24"/>
          <w:szCs w:val="24"/>
        </w:rPr>
        <w:t xml:space="preserve"> value for the animal. The forms of P in animal faeces can be split into three broad categories. </w:t>
      </w:r>
      <w:proofErr w:type="spellStart"/>
      <w:r w:rsidR="00C41BD2" w:rsidRPr="00565267">
        <w:rPr>
          <w:rFonts w:ascii="Times New Roman" w:hAnsi="Times New Roman" w:cs="Times New Roman"/>
          <w:sz w:val="24"/>
          <w:szCs w:val="24"/>
        </w:rPr>
        <w:t>Toor</w:t>
      </w:r>
      <w:proofErr w:type="spellEnd"/>
      <w:r w:rsidR="00C41BD2" w:rsidRPr="00565267">
        <w:rPr>
          <w:rFonts w:ascii="Times New Roman" w:hAnsi="Times New Roman" w:cs="Times New Roman"/>
          <w:sz w:val="24"/>
          <w:szCs w:val="24"/>
        </w:rPr>
        <w:t xml:space="preserve"> et al </w:t>
      </w:r>
      <w:r w:rsidR="00E4639C">
        <w:rPr>
          <w:rFonts w:ascii="Times New Roman" w:hAnsi="Times New Roman" w:cs="Times New Roman"/>
          <w:sz w:val="24"/>
          <w:szCs w:val="24"/>
        </w:rPr>
        <w:fldChar w:fldCharType="begin">
          <w:fldData xml:space="preserve">PEVuZE5vdGU+PENpdGUgRXhjbHVkZUF1dGg9IjEiPjxBdXRob3I+VG9vcjwvQXV0aG9yPjxZZWFy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PEVuZE5vdGU+PENpdGUgRXhjbHVkZUF1dGg9IjEiPjxBdXRob3I+VG9vcjwvQXV0aG9yPjxZZWFy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[22]</w:t>
      </w:r>
      <w:r w:rsidR="00E4639C">
        <w:rPr>
          <w:rFonts w:ascii="Times New Roman" w:hAnsi="Times New Roman" w:cs="Times New Roman"/>
          <w:sz w:val="24"/>
          <w:szCs w:val="24"/>
        </w:rPr>
        <w:fldChar w:fldCharType="end"/>
      </w:r>
      <w:r w:rsidR="00C41BD2" w:rsidRPr="00565267">
        <w:rPr>
          <w:rFonts w:ascii="Times New Roman" w:hAnsi="Times New Roman" w:cs="Times New Roman"/>
          <w:sz w:val="24"/>
          <w:szCs w:val="24"/>
        </w:rPr>
        <w:t xml:space="preserve"> describe many forms of P in animal faeces; however, these can be more simply described as i) organic P and ii) inorganic P. However, their </w:t>
      </w:r>
      <w:proofErr w:type="spellStart"/>
      <w:r w:rsidR="00C41BD2" w:rsidRPr="00565267">
        <w:rPr>
          <w:rFonts w:ascii="Times New Roman" w:hAnsi="Times New Roman" w:cs="Times New Roman"/>
          <w:sz w:val="24"/>
          <w:szCs w:val="24"/>
        </w:rPr>
        <w:t>NaOH</w:t>
      </w:r>
      <w:proofErr w:type="spellEnd"/>
      <w:r w:rsidR="00C41BD2" w:rsidRPr="00565267">
        <w:rPr>
          <w:rFonts w:ascii="Times New Roman" w:hAnsi="Times New Roman" w:cs="Times New Roman"/>
          <w:sz w:val="24"/>
          <w:szCs w:val="24"/>
        </w:rPr>
        <w:t>/EDTA extraction subsumes and incorporates a third form of P which is of interest when examining δ</w:t>
      </w:r>
      <w:r w:rsidR="00C41BD2" w:rsidRPr="00565267">
        <w:rPr>
          <w:rFonts w:ascii="Times New Roman" w:hAnsi="Times New Roman" w:cs="Times New Roman"/>
          <w:sz w:val="24"/>
          <w:szCs w:val="24"/>
          <w:vertAlign w:val="superscript"/>
        </w:rPr>
        <w:t>18</w:t>
      </w:r>
      <w:r w:rsidR="00C41BD2" w:rsidRPr="00565267">
        <w:rPr>
          <w:rFonts w:ascii="Times New Roman" w:hAnsi="Times New Roman" w:cs="Times New Roman"/>
          <w:sz w:val="24"/>
          <w:szCs w:val="24"/>
        </w:rPr>
        <w:t>O</w:t>
      </w:r>
      <w:r w:rsidR="00C41BD2" w:rsidRPr="00565267">
        <w:rPr>
          <w:rFonts w:ascii="Times New Roman" w:hAnsi="Times New Roman" w:cs="Times New Roman"/>
          <w:sz w:val="24"/>
          <w:szCs w:val="24"/>
          <w:vertAlign w:val="subscript"/>
        </w:rPr>
        <w:t>PO4</w:t>
      </w:r>
      <w:r w:rsidR="00C41BD2" w:rsidRPr="00565267">
        <w:rPr>
          <w:rFonts w:ascii="Times New Roman" w:hAnsi="Times New Roman" w:cs="Times New Roman"/>
          <w:sz w:val="24"/>
          <w:szCs w:val="24"/>
        </w:rPr>
        <w:t>; iii) the microbial P. For the purposes of this study, we did not attempt to examine the δ</w:t>
      </w:r>
      <w:r w:rsidR="00C41BD2" w:rsidRPr="00565267">
        <w:rPr>
          <w:rFonts w:ascii="Times New Roman" w:hAnsi="Times New Roman" w:cs="Times New Roman"/>
          <w:sz w:val="24"/>
          <w:szCs w:val="24"/>
          <w:vertAlign w:val="superscript"/>
        </w:rPr>
        <w:t>18</w:t>
      </w:r>
      <w:r w:rsidR="00C41BD2" w:rsidRPr="00565267">
        <w:rPr>
          <w:rFonts w:ascii="Times New Roman" w:hAnsi="Times New Roman" w:cs="Times New Roman"/>
          <w:sz w:val="24"/>
          <w:szCs w:val="24"/>
        </w:rPr>
        <w:t>O</w:t>
      </w:r>
      <w:r w:rsidR="00C41BD2" w:rsidRPr="00565267">
        <w:rPr>
          <w:rFonts w:ascii="Times New Roman" w:hAnsi="Times New Roman" w:cs="Times New Roman"/>
          <w:sz w:val="24"/>
          <w:szCs w:val="24"/>
          <w:vertAlign w:val="subscript"/>
        </w:rPr>
        <w:t>PO4</w:t>
      </w:r>
      <w:r w:rsidR="00C41BD2" w:rsidRPr="00565267">
        <w:rPr>
          <w:rFonts w:ascii="Times New Roman" w:hAnsi="Times New Roman" w:cs="Times New Roman"/>
          <w:sz w:val="24"/>
          <w:szCs w:val="24"/>
        </w:rPr>
        <w:t xml:space="preserve"> of organic forms of P, but instead, aimed to characterise the inorganic ‘free’ PO</w:t>
      </w:r>
      <w:r w:rsidR="00C41BD2" w:rsidRPr="00565267">
        <w:rPr>
          <w:rFonts w:ascii="Times New Roman" w:hAnsi="Times New Roman" w:cs="Times New Roman"/>
          <w:sz w:val="24"/>
          <w:szCs w:val="24"/>
          <w:vertAlign w:val="subscript"/>
        </w:rPr>
        <w:t>4</w:t>
      </w:r>
      <w:r w:rsidR="00C41BD2" w:rsidRPr="00565267">
        <w:rPr>
          <w:rFonts w:ascii="Times New Roman" w:hAnsi="Times New Roman" w:cs="Times New Roman"/>
          <w:sz w:val="24"/>
          <w:szCs w:val="24"/>
        </w:rPr>
        <w:t>, and the ‘microbial’ PO</w:t>
      </w:r>
      <w:r w:rsidR="00C41BD2" w:rsidRPr="00565267">
        <w:rPr>
          <w:rFonts w:ascii="Times New Roman" w:hAnsi="Times New Roman" w:cs="Times New Roman"/>
          <w:sz w:val="24"/>
          <w:szCs w:val="24"/>
          <w:vertAlign w:val="subscript"/>
        </w:rPr>
        <w:t>4</w:t>
      </w:r>
      <w:r w:rsidR="00C41BD2" w:rsidRPr="00565267">
        <w:rPr>
          <w:rFonts w:ascii="Times New Roman" w:hAnsi="Times New Roman" w:cs="Times New Roman"/>
          <w:sz w:val="24"/>
          <w:szCs w:val="24"/>
        </w:rPr>
        <w:t xml:space="preserve"> of cattle faeces. There is no reported method for doing this in animal faeces so we attempted to apply and adapt an approach used for soils </w:t>
      </w:r>
      <w:r w:rsidR="000756F0" w:rsidRPr="00565267">
        <w:rPr>
          <w:rFonts w:ascii="Times New Roman" w:hAnsi="Times New Roman" w:cs="Times New Roman"/>
          <w:sz w:val="24"/>
          <w:szCs w:val="24"/>
        </w:rPr>
        <w:t>to</w:t>
      </w:r>
      <w:r w:rsidR="000756F0">
        <w:rPr>
          <w:rFonts w:ascii="Times New Roman" w:hAnsi="Times New Roman" w:cs="Times New Roman"/>
          <w:sz w:val="24"/>
          <w:szCs w:val="24"/>
        </w:rPr>
        <w:t xml:space="preserve"> test the following hypothesis</w:t>
      </w:r>
      <w:r w:rsidR="00C41BD2" w:rsidRPr="00565267">
        <w:rPr>
          <w:rFonts w:ascii="Times New Roman" w:hAnsi="Times New Roman" w:cs="Times New Roman"/>
          <w:sz w:val="24"/>
          <w:szCs w:val="24"/>
        </w:rPr>
        <w:t>:</w:t>
      </w:r>
    </w:p>
    <w:p w14:paraId="0986304F" w14:textId="101FD7B2" w:rsidR="00C41BD2" w:rsidRDefault="00771432" w:rsidP="00C41BD2">
      <w:pPr>
        <w:jc w:val="both"/>
        <w:rPr>
          <w:rFonts w:ascii="Times New Roman" w:hAnsi="Times New Roman" w:cs="Times New Roman"/>
          <w:sz w:val="24"/>
          <w:szCs w:val="24"/>
        </w:rPr>
      </w:pPr>
      <w:r>
        <w:rPr>
          <w:rFonts w:ascii="Times New Roman" w:hAnsi="Times New Roman" w:cs="Times New Roman"/>
          <w:sz w:val="24"/>
          <w:szCs w:val="24"/>
        </w:rPr>
        <w:t>1</w:t>
      </w:r>
      <w:r w:rsidR="00C41BD2" w:rsidRPr="00565267">
        <w:rPr>
          <w:rFonts w:ascii="Times New Roman" w:hAnsi="Times New Roman" w:cs="Times New Roman"/>
          <w:sz w:val="24"/>
          <w:szCs w:val="24"/>
        </w:rPr>
        <w:t>) The δ</w:t>
      </w:r>
      <w:r w:rsidR="00C41BD2" w:rsidRPr="00565267">
        <w:rPr>
          <w:rFonts w:ascii="Times New Roman" w:hAnsi="Times New Roman" w:cs="Times New Roman"/>
          <w:sz w:val="24"/>
          <w:szCs w:val="24"/>
          <w:vertAlign w:val="superscript"/>
        </w:rPr>
        <w:t>18</w:t>
      </w:r>
      <w:r w:rsidR="00C41BD2" w:rsidRPr="00565267">
        <w:rPr>
          <w:rFonts w:ascii="Times New Roman" w:hAnsi="Times New Roman" w:cs="Times New Roman"/>
          <w:sz w:val="24"/>
          <w:szCs w:val="24"/>
        </w:rPr>
        <w:t>O</w:t>
      </w:r>
      <w:r w:rsidR="00C41BD2" w:rsidRPr="00565267">
        <w:rPr>
          <w:rFonts w:ascii="Times New Roman" w:hAnsi="Times New Roman" w:cs="Times New Roman"/>
          <w:sz w:val="24"/>
          <w:szCs w:val="24"/>
          <w:vertAlign w:val="subscript"/>
        </w:rPr>
        <w:t>PO4</w:t>
      </w:r>
      <w:r w:rsidR="00C41BD2" w:rsidRPr="00565267">
        <w:rPr>
          <w:rFonts w:ascii="Times New Roman" w:hAnsi="Times New Roman" w:cs="Times New Roman"/>
          <w:sz w:val="24"/>
          <w:szCs w:val="24"/>
        </w:rPr>
        <w:t xml:space="preserve"> value of inorganic ‘free’ PO</w:t>
      </w:r>
      <w:r w:rsidR="00C41BD2" w:rsidRPr="00565267">
        <w:rPr>
          <w:rFonts w:ascii="Times New Roman" w:hAnsi="Times New Roman" w:cs="Times New Roman"/>
          <w:sz w:val="24"/>
          <w:szCs w:val="24"/>
          <w:vertAlign w:val="subscript"/>
        </w:rPr>
        <w:t>4</w:t>
      </w:r>
      <w:r w:rsidR="00C41BD2">
        <w:rPr>
          <w:rFonts w:ascii="Times New Roman" w:hAnsi="Times New Roman" w:cs="Times New Roman"/>
          <w:sz w:val="24"/>
          <w:szCs w:val="24"/>
        </w:rPr>
        <w:t xml:space="preserve"> and </w:t>
      </w:r>
      <w:r w:rsidR="00C41BD2" w:rsidRPr="00565267">
        <w:rPr>
          <w:rFonts w:ascii="Times New Roman" w:hAnsi="Times New Roman" w:cs="Times New Roman"/>
          <w:sz w:val="24"/>
          <w:szCs w:val="24"/>
        </w:rPr>
        <w:t>the ‘microbial’ PO</w:t>
      </w:r>
      <w:r w:rsidR="00C41BD2" w:rsidRPr="00565267">
        <w:rPr>
          <w:rFonts w:ascii="Times New Roman" w:hAnsi="Times New Roman" w:cs="Times New Roman"/>
          <w:sz w:val="24"/>
          <w:szCs w:val="24"/>
          <w:vertAlign w:val="subscript"/>
        </w:rPr>
        <w:t>4</w:t>
      </w:r>
      <w:r w:rsidR="00C41BD2">
        <w:rPr>
          <w:rFonts w:ascii="Times New Roman" w:hAnsi="Times New Roman" w:cs="Times New Roman"/>
          <w:sz w:val="24"/>
          <w:szCs w:val="24"/>
        </w:rPr>
        <w:t xml:space="preserve">, </w:t>
      </w:r>
      <w:r>
        <w:rPr>
          <w:rFonts w:ascii="Times New Roman" w:hAnsi="Times New Roman" w:cs="Times New Roman"/>
          <w:sz w:val="24"/>
          <w:szCs w:val="24"/>
        </w:rPr>
        <w:t>will</w:t>
      </w:r>
      <w:r w:rsidR="00C41BD2">
        <w:rPr>
          <w:rFonts w:ascii="Times New Roman" w:hAnsi="Times New Roman" w:cs="Times New Roman"/>
          <w:sz w:val="24"/>
          <w:szCs w:val="24"/>
        </w:rPr>
        <w:t xml:space="preserve"> be the same and will reflect the </w:t>
      </w:r>
      <w:r w:rsidR="00C41BD2" w:rsidRPr="00C92180">
        <w:rPr>
          <w:rFonts w:ascii="Times New Roman" w:hAnsi="Times New Roman" w:cs="Times New Roman"/>
          <w:sz w:val="24"/>
          <w:szCs w:val="24"/>
        </w:rPr>
        <w:t>Eδ</w:t>
      </w:r>
      <w:r w:rsidR="00C41BD2" w:rsidRPr="00C92180">
        <w:rPr>
          <w:rFonts w:ascii="Times New Roman" w:hAnsi="Times New Roman" w:cs="Times New Roman"/>
          <w:sz w:val="24"/>
          <w:szCs w:val="24"/>
          <w:vertAlign w:val="superscript"/>
        </w:rPr>
        <w:t>18</w:t>
      </w:r>
      <w:r w:rsidR="00C41BD2" w:rsidRPr="00C92180">
        <w:rPr>
          <w:rFonts w:ascii="Times New Roman" w:hAnsi="Times New Roman" w:cs="Times New Roman"/>
          <w:sz w:val="24"/>
          <w:szCs w:val="24"/>
        </w:rPr>
        <w:t>O</w:t>
      </w:r>
      <w:r w:rsidR="00C41BD2" w:rsidRPr="00C92180">
        <w:rPr>
          <w:rFonts w:ascii="Times New Roman" w:hAnsi="Times New Roman" w:cs="Times New Roman"/>
          <w:sz w:val="24"/>
          <w:szCs w:val="24"/>
          <w:vertAlign w:val="subscript"/>
        </w:rPr>
        <w:t>PO4</w:t>
      </w:r>
      <w:r w:rsidR="00C41BD2">
        <w:rPr>
          <w:rFonts w:ascii="Times New Roman" w:hAnsi="Times New Roman" w:cs="Times New Roman"/>
          <w:sz w:val="24"/>
          <w:szCs w:val="24"/>
          <w:vertAlign w:val="subscript"/>
        </w:rPr>
        <w:t xml:space="preserve"> </w:t>
      </w:r>
      <w:r w:rsidR="00C41BD2">
        <w:rPr>
          <w:rFonts w:ascii="Times New Roman" w:hAnsi="Times New Roman" w:cs="Times New Roman"/>
          <w:sz w:val="24"/>
          <w:szCs w:val="24"/>
        </w:rPr>
        <w:t xml:space="preserve">calculated for </w:t>
      </w:r>
      <w:r>
        <w:rPr>
          <w:rFonts w:ascii="Times New Roman" w:hAnsi="Times New Roman" w:cs="Times New Roman"/>
          <w:sz w:val="24"/>
          <w:szCs w:val="24"/>
        </w:rPr>
        <w:t>fresh cattle faeces</w:t>
      </w:r>
      <w:r w:rsidR="00C41BD2" w:rsidRPr="00565267">
        <w:rPr>
          <w:rFonts w:ascii="Times New Roman" w:hAnsi="Times New Roman" w:cs="Times New Roman"/>
          <w:sz w:val="24"/>
          <w:szCs w:val="24"/>
        </w:rPr>
        <w:t>.</w:t>
      </w:r>
    </w:p>
    <w:p w14:paraId="5EDB9070" w14:textId="77777777" w:rsidR="0006002B" w:rsidRPr="0086029D" w:rsidRDefault="0086029D" w:rsidP="00AB2E30">
      <w:pPr>
        <w:jc w:val="both"/>
        <w:rPr>
          <w:rFonts w:ascii="Times New Roman" w:hAnsi="Times New Roman" w:cs="Times New Roman"/>
          <w:b/>
          <w:sz w:val="24"/>
          <w:szCs w:val="24"/>
        </w:rPr>
      </w:pPr>
      <w:r w:rsidRPr="0086029D">
        <w:rPr>
          <w:rFonts w:ascii="Times New Roman" w:hAnsi="Times New Roman" w:cs="Times New Roman"/>
          <w:b/>
          <w:sz w:val="24"/>
          <w:szCs w:val="24"/>
        </w:rPr>
        <w:t>MATERIALS AND METHODS</w:t>
      </w:r>
    </w:p>
    <w:p w14:paraId="28411452" w14:textId="77777777" w:rsidR="007F7B9C" w:rsidRPr="0086029D" w:rsidRDefault="00D83C96" w:rsidP="00AB2E30">
      <w:pPr>
        <w:jc w:val="both"/>
        <w:rPr>
          <w:rFonts w:ascii="Times New Roman" w:hAnsi="Times New Roman" w:cs="Times New Roman"/>
          <w:b/>
          <w:sz w:val="24"/>
          <w:szCs w:val="24"/>
        </w:rPr>
      </w:pPr>
      <w:r w:rsidRPr="0086029D">
        <w:rPr>
          <w:rFonts w:ascii="Times New Roman" w:hAnsi="Times New Roman" w:cs="Times New Roman"/>
          <w:b/>
          <w:sz w:val="24"/>
          <w:szCs w:val="24"/>
        </w:rPr>
        <w:t>Sample collection</w:t>
      </w:r>
    </w:p>
    <w:p w14:paraId="36A38691" w14:textId="7A100514" w:rsidR="00943D13" w:rsidRPr="00C92180" w:rsidRDefault="00943D13" w:rsidP="00943D13">
      <w:pPr>
        <w:jc w:val="both"/>
        <w:rPr>
          <w:rFonts w:ascii="Times New Roman" w:hAnsi="Times New Roman" w:cs="Times New Roman"/>
          <w:sz w:val="24"/>
          <w:szCs w:val="24"/>
        </w:rPr>
      </w:pPr>
      <w:r w:rsidRPr="00C92180">
        <w:rPr>
          <w:rFonts w:ascii="Times New Roman" w:hAnsi="Times New Roman" w:cs="Times New Roman"/>
          <w:sz w:val="24"/>
          <w:szCs w:val="24"/>
        </w:rPr>
        <w:t xml:space="preserve">The details of the animals sampled are presented in Table 1. The animals </w:t>
      </w:r>
      <w:r>
        <w:rPr>
          <w:rFonts w:ascii="Times New Roman" w:hAnsi="Times New Roman" w:cs="Times New Roman"/>
          <w:sz w:val="24"/>
          <w:szCs w:val="24"/>
        </w:rPr>
        <w:t>sampled</w:t>
      </w:r>
      <w:r w:rsidRPr="00C92180">
        <w:rPr>
          <w:rFonts w:ascii="Times New Roman" w:hAnsi="Times New Roman" w:cs="Times New Roman"/>
          <w:sz w:val="24"/>
          <w:szCs w:val="24"/>
        </w:rPr>
        <w:t xml:space="preserve"> were being reared on the</w:t>
      </w:r>
      <w:r>
        <w:rPr>
          <w:rFonts w:ascii="Times New Roman" w:hAnsi="Times New Roman" w:cs="Times New Roman"/>
          <w:sz w:val="24"/>
          <w:szCs w:val="24"/>
        </w:rPr>
        <w:t xml:space="preserve"> North Wyke Farm Platform</w:t>
      </w:r>
      <w:r w:rsidR="00E4639C">
        <w:rPr>
          <w:rFonts w:ascii="Times New Roman" w:hAnsi="Times New Roman" w:cs="Times New Roman"/>
          <w:sz w:val="24"/>
          <w:szCs w:val="24"/>
        </w:rPr>
        <w:fldChar w:fldCharType="begin">
          <w:fldData xml:space="preserve">PEVuZE5vdGU+PENpdGU+PEF1dGhvcj5PcnI8L0F1dGhvcj48WWVhcj4yMDE2PC9ZZWFyPjxSZWNO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PEVuZE5vdGU+PENpdGU+PEF1dGhvcj5PcnI8L0F1dGhvcj48WWVhcj4yMDE2PC9ZZWFyPjxSZWNO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[23]</w:t>
      </w:r>
      <w:r w:rsidR="00E4639C">
        <w:rPr>
          <w:rFonts w:ascii="Times New Roman" w:hAnsi="Times New Roman" w:cs="Times New Roman"/>
          <w:sz w:val="24"/>
          <w:szCs w:val="24"/>
        </w:rPr>
        <w:fldChar w:fldCharType="end"/>
      </w:r>
      <w:r w:rsidRPr="00C92180">
        <w:rPr>
          <w:rFonts w:ascii="Times New Roman" w:hAnsi="Times New Roman" w:cs="Times New Roman"/>
          <w:sz w:val="24"/>
          <w:szCs w:val="24"/>
        </w:rPr>
        <w:t xml:space="preserve"> and came from one of th</w:t>
      </w:r>
      <w:r>
        <w:rPr>
          <w:rFonts w:ascii="Times New Roman" w:hAnsi="Times New Roman" w:cs="Times New Roman"/>
          <w:sz w:val="24"/>
          <w:szCs w:val="24"/>
        </w:rPr>
        <w:t xml:space="preserve">e three treatments which, individually, comprise a </w:t>
      </w:r>
      <w:proofErr w:type="spellStart"/>
      <w:r>
        <w:rPr>
          <w:rFonts w:ascii="Times New Roman" w:hAnsi="Times New Roman" w:cs="Times New Roman"/>
          <w:sz w:val="24"/>
          <w:szCs w:val="24"/>
        </w:rPr>
        <w:t>farmlet</w:t>
      </w:r>
      <w:proofErr w:type="spellEnd"/>
      <w:r>
        <w:rPr>
          <w:rFonts w:ascii="Times New Roman" w:hAnsi="Times New Roman" w:cs="Times New Roman"/>
          <w:sz w:val="24"/>
          <w:szCs w:val="24"/>
        </w:rPr>
        <w:t>; 1) ‘Legumes’: t</w:t>
      </w:r>
      <w:r w:rsidRPr="00C92180">
        <w:rPr>
          <w:rFonts w:ascii="Times New Roman" w:hAnsi="Times New Roman" w:cs="Times New Roman"/>
          <w:sz w:val="24"/>
          <w:szCs w:val="24"/>
        </w:rPr>
        <w:t>he sward was improved by reseeding with long-term grass and white clover m</w:t>
      </w:r>
      <w:r>
        <w:rPr>
          <w:rFonts w:ascii="Times New Roman" w:hAnsi="Times New Roman" w:cs="Times New Roman"/>
          <w:sz w:val="24"/>
          <w:szCs w:val="24"/>
        </w:rPr>
        <w:t>ixtures, 2) ‘Planned reseeding’: s</w:t>
      </w:r>
      <w:r w:rsidRPr="00C92180">
        <w:rPr>
          <w:rFonts w:ascii="Times New Roman" w:hAnsi="Times New Roman" w:cs="Times New Roman"/>
          <w:sz w:val="24"/>
          <w:szCs w:val="24"/>
        </w:rPr>
        <w:t xml:space="preserve">ward improvement through regular reseeding using new varieties of grass </w:t>
      </w:r>
      <w:r>
        <w:rPr>
          <w:rFonts w:ascii="Times New Roman" w:hAnsi="Times New Roman" w:cs="Times New Roman"/>
          <w:sz w:val="24"/>
          <w:szCs w:val="24"/>
        </w:rPr>
        <w:t>and, 3) ‘Permanent pasture’: s</w:t>
      </w:r>
      <w:r w:rsidRPr="00C92180">
        <w:rPr>
          <w:rFonts w:ascii="Times New Roman" w:hAnsi="Times New Roman" w:cs="Times New Roman"/>
          <w:sz w:val="24"/>
          <w:szCs w:val="24"/>
        </w:rPr>
        <w:t>ward improvement of the existing</w:t>
      </w:r>
      <w:r>
        <w:rPr>
          <w:rFonts w:ascii="Times New Roman" w:hAnsi="Times New Roman" w:cs="Times New Roman"/>
          <w:sz w:val="24"/>
          <w:szCs w:val="24"/>
        </w:rPr>
        <w:t xml:space="preserve"> permanent</w:t>
      </w:r>
      <w:r w:rsidRPr="00C92180">
        <w:rPr>
          <w:rFonts w:ascii="Times New Roman" w:hAnsi="Times New Roman" w:cs="Times New Roman"/>
          <w:sz w:val="24"/>
          <w:szCs w:val="24"/>
        </w:rPr>
        <w:t xml:space="preserve"> grassland using artificial fertilizers (both other treatments are also fertilized). </w:t>
      </w:r>
      <w:r w:rsidR="00884D4B">
        <w:rPr>
          <w:rFonts w:ascii="Times New Roman" w:hAnsi="Times New Roman" w:cs="Times New Roman"/>
          <w:sz w:val="24"/>
          <w:szCs w:val="24"/>
        </w:rPr>
        <w:t>Samples were collected from seven animals age</w:t>
      </w:r>
      <w:r w:rsidRPr="00C92180">
        <w:rPr>
          <w:rFonts w:ascii="Times New Roman" w:hAnsi="Times New Roman" w:cs="Times New Roman"/>
          <w:sz w:val="24"/>
          <w:szCs w:val="24"/>
        </w:rPr>
        <w:t xml:space="preserve"> </w:t>
      </w:r>
      <w:r w:rsidR="00884D4B">
        <w:rPr>
          <w:rFonts w:ascii="Times New Roman" w:hAnsi="Times New Roman" w:cs="Times New Roman"/>
          <w:sz w:val="24"/>
          <w:szCs w:val="24"/>
        </w:rPr>
        <w:t xml:space="preserve">of which </w:t>
      </w:r>
      <w:r w:rsidRPr="00C92180">
        <w:rPr>
          <w:rFonts w:ascii="Times New Roman" w:hAnsi="Times New Roman" w:cs="Times New Roman"/>
          <w:sz w:val="24"/>
          <w:szCs w:val="24"/>
        </w:rPr>
        <w:t xml:space="preserve">ranged between 359 and 490 days old, six were male and one female, and five were Charolais crosses, one a </w:t>
      </w:r>
      <w:proofErr w:type="spellStart"/>
      <w:r w:rsidRPr="00C92180">
        <w:rPr>
          <w:rFonts w:ascii="Times New Roman" w:hAnsi="Times New Roman" w:cs="Times New Roman"/>
          <w:sz w:val="24"/>
          <w:szCs w:val="24"/>
        </w:rPr>
        <w:t>Limousin</w:t>
      </w:r>
      <w:proofErr w:type="spellEnd"/>
      <w:r w:rsidRPr="00C92180">
        <w:rPr>
          <w:rFonts w:ascii="Times New Roman" w:hAnsi="Times New Roman" w:cs="Times New Roman"/>
          <w:sz w:val="24"/>
          <w:szCs w:val="24"/>
        </w:rPr>
        <w:t xml:space="preserve"> cross, and one </w:t>
      </w:r>
      <w:r>
        <w:rPr>
          <w:rFonts w:ascii="Times New Roman" w:hAnsi="Times New Roman" w:cs="Times New Roman"/>
          <w:sz w:val="24"/>
          <w:szCs w:val="24"/>
        </w:rPr>
        <w:t xml:space="preserve">a </w:t>
      </w:r>
      <w:r w:rsidRPr="00C92180">
        <w:rPr>
          <w:rFonts w:ascii="Times New Roman" w:hAnsi="Times New Roman" w:cs="Times New Roman"/>
          <w:sz w:val="24"/>
          <w:szCs w:val="24"/>
        </w:rPr>
        <w:t>Stabilizer.</w:t>
      </w:r>
    </w:p>
    <w:p w14:paraId="63B55C63" w14:textId="7DF700F4" w:rsidR="008D45EC" w:rsidRPr="00C92180" w:rsidRDefault="00401179" w:rsidP="00AB2E30">
      <w:pPr>
        <w:jc w:val="both"/>
        <w:rPr>
          <w:rFonts w:ascii="Times New Roman" w:hAnsi="Times New Roman" w:cs="Times New Roman"/>
          <w:sz w:val="24"/>
          <w:szCs w:val="24"/>
        </w:rPr>
      </w:pPr>
      <w:r w:rsidRPr="00C92180">
        <w:rPr>
          <w:rFonts w:ascii="Times New Roman" w:hAnsi="Times New Roman" w:cs="Times New Roman"/>
          <w:sz w:val="24"/>
          <w:szCs w:val="24"/>
        </w:rPr>
        <w:t>Animals wer</w:t>
      </w:r>
      <w:r w:rsidR="00BE3C2E">
        <w:rPr>
          <w:rFonts w:ascii="Times New Roman" w:hAnsi="Times New Roman" w:cs="Times New Roman"/>
          <w:sz w:val="24"/>
          <w:szCs w:val="24"/>
        </w:rPr>
        <w:t>e not preselected for the study;</w:t>
      </w:r>
      <w:r w:rsidRPr="00C92180">
        <w:rPr>
          <w:rFonts w:ascii="Times New Roman" w:hAnsi="Times New Roman" w:cs="Times New Roman"/>
          <w:sz w:val="24"/>
          <w:szCs w:val="24"/>
        </w:rPr>
        <w:t xml:space="preserve"> simply</w:t>
      </w:r>
      <w:r w:rsidR="00BE3C2E">
        <w:rPr>
          <w:rFonts w:ascii="Times New Roman" w:hAnsi="Times New Roman" w:cs="Times New Roman"/>
          <w:sz w:val="24"/>
          <w:szCs w:val="24"/>
        </w:rPr>
        <w:t>,</w:t>
      </w:r>
      <w:r w:rsidRPr="00C92180">
        <w:rPr>
          <w:rFonts w:ascii="Times New Roman" w:hAnsi="Times New Roman" w:cs="Times New Roman"/>
          <w:sz w:val="24"/>
          <w:szCs w:val="24"/>
        </w:rPr>
        <w:t xml:space="preserve"> the first animal to defecate was selected. The animal ID number was noted and about 150 g of faeces was collected from the ground using sterile containers. </w:t>
      </w:r>
      <w:r w:rsidR="007F7B9C" w:rsidRPr="00C92180">
        <w:rPr>
          <w:rFonts w:ascii="Times New Roman" w:hAnsi="Times New Roman" w:cs="Times New Roman"/>
          <w:sz w:val="24"/>
          <w:szCs w:val="24"/>
        </w:rPr>
        <w:t>Sample</w:t>
      </w:r>
      <w:r w:rsidR="00114E5F">
        <w:rPr>
          <w:rFonts w:ascii="Times New Roman" w:hAnsi="Times New Roman" w:cs="Times New Roman"/>
          <w:sz w:val="24"/>
          <w:szCs w:val="24"/>
        </w:rPr>
        <w:t>s</w:t>
      </w:r>
      <w:r w:rsidR="007F7B9C" w:rsidRPr="00C92180">
        <w:rPr>
          <w:rFonts w:ascii="Times New Roman" w:hAnsi="Times New Roman" w:cs="Times New Roman"/>
          <w:sz w:val="24"/>
          <w:szCs w:val="24"/>
        </w:rPr>
        <w:t xml:space="preserve"> of fresh faeces were collected directly after being voided onto the soil surface in clean aluminium containers and returned immediately to the laboratory for sub-sampling and preparation. </w:t>
      </w:r>
      <w:r w:rsidR="00532CE8" w:rsidRPr="00C92180">
        <w:rPr>
          <w:rFonts w:ascii="Times New Roman" w:hAnsi="Times New Roman" w:cs="Times New Roman"/>
          <w:sz w:val="24"/>
          <w:szCs w:val="24"/>
        </w:rPr>
        <w:t>Firstly,</w:t>
      </w:r>
      <w:r w:rsidR="007F7B9C" w:rsidRPr="00C92180">
        <w:rPr>
          <w:rFonts w:ascii="Times New Roman" w:hAnsi="Times New Roman" w:cs="Times New Roman"/>
          <w:sz w:val="24"/>
          <w:szCs w:val="24"/>
        </w:rPr>
        <w:t xml:space="preserve"> a sub-sample of 2-3</w:t>
      </w:r>
      <w:r w:rsidR="002D4692" w:rsidRPr="00C92180">
        <w:rPr>
          <w:rFonts w:ascii="Times New Roman" w:hAnsi="Times New Roman" w:cs="Times New Roman"/>
          <w:sz w:val="24"/>
          <w:szCs w:val="24"/>
        </w:rPr>
        <w:t xml:space="preserve"> </w:t>
      </w:r>
      <w:r w:rsidR="007F7B9C" w:rsidRPr="00C92180">
        <w:rPr>
          <w:rFonts w:ascii="Times New Roman" w:hAnsi="Times New Roman" w:cs="Times New Roman"/>
          <w:sz w:val="24"/>
          <w:szCs w:val="24"/>
        </w:rPr>
        <w:t xml:space="preserve">g faeces was placed into a </w:t>
      </w:r>
      <w:proofErr w:type="gramStart"/>
      <w:r w:rsidR="007F7B9C" w:rsidRPr="00C92180">
        <w:rPr>
          <w:rFonts w:ascii="Times New Roman" w:hAnsi="Times New Roman" w:cs="Times New Roman"/>
          <w:sz w:val="24"/>
          <w:szCs w:val="24"/>
        </w:rPr>
        <w:t>12</w:t>
      </w:r>
      <w:r w:rsidR="002D4692" w:rsidRPr="00C92180">
        <w:rPr>
          <w:rFonts w:ascii="Times New Roman" w:hAnsi="Times New Roman" w:cs="Times New Roman"/>
          <w:sz w:val="24"/>
          <w:szCs w:val="24"/>
        </w:rPr>
        <w:t xml:space="preserve"> </w:t>
      </w:r>
      <w:r w:rsidR="007F7B9C" w:rsidRPr="00C92180">
        <w:rPr>
          <w:rFonts w:ascii="Times New Roman" w:hAnsi="Times New Roman" w:cs="Times New Roman"/>
          <w:sz w:val="24"/>
          <w:szCs w:val="24"/>
        </w:rPr>
        <w:t>m</w:t>
      </w:r>
      <w:r w:rsidR="00994E33">
        <w:rPr>
          <w:rFonts w:ascii="Times New Roman" w:hAnsi="Times New Roman" w:cs="Times New Roman"/>
          <w:sz w:val="24"/>
          <w:szCs w:val="24"/>
        </w:rPr>
        <w:t>L</w:t>
      </w:r>
      <w:proofErr w:type="gramEnd"/>
      <w:r w:rsidR="007F7B9C" w:rsidRPr="00C92180">
        <w:rPr>
          <w:rFonts w:ascii="Times New Roman" w:hAnsi="Times New Roman" w:cs="Times New Roman"/>
          <w:sz w:val="24"/>
          <w:szCs w:val="24"/>
        </w:rPr>
        <w:t xml:space="preserve"> glass exetainer, sealed and frozen at -20°C</w:t>
      </w:r>
      <w:r w:rsidR="00210FA0">
        <w:rPr>
          <w:rFonts w:ascii="Times New Roman" w:hAnsi="Times New Roman" w:cs="Times New Roman"/>
          <w:sz w:val="24"/>
          <w:szCs w:val="24"/>
        </w:rPr>
        <w:t>, ready for determination of its δ</w:t>
      </w:r>
      <w:r w:rsidR="00210FA0" w:rsidRPr="005B7ECC">
        <w:rPr>
          <w:rFonts w:ascii="Times New Roman" w:hAnsi="Times New Roman" w:cs="Times New Roman"/>
          <w:sz w:val="24"/>
          <w:szCs w:val="24"/>
          <w:vertAlign w:val="superscript"/>
        </w:rPr>
        <w:t>18</w:t>
      </w:r>
      <w:r w:rsidR="00210FA0">
        <w:rPr>
          <w:rFonts w:ascii="Times New Roman" w:hAnsi="Times New Roman" w:cs="Times New Roman"/>
          <w:sz w:val="24"/>
          <w:szCs w:val="24"/>
        </w:rPr>
        <w:t>O</w:t>
      </w:r>
      <w:r w:rsidR="00210FA0" w:rsidRPr="005B7ECC">
        <w:rPr>
          <w:rFonts w:ascii="Times New Roman" w:hAnsi="Times New Roman" w:cs="Times New Roman"/>
          <w:sz w:val="24"/>
          <w:szCs w:val="24"/>
          <w:vertAlign w:val="subscript"/>
        </w:rPr>
        <w:t>H2O</w:t>
      </w:r>
      <w:r w:rsidR="00210FA0">
        <w:rPr>
          <w:rFonts w:ascii="Times New Roman" w:hAnsi="Times New Roman" w:cs="Times New Roman"/>
          <w:sz w:val="24"/>
          <w:szCs w:val="24"/>
        </w:rPr>
        <w:t xml:space="preserve"> value</w:t>
      </w:r>
      <w:r w:rsidR="007F7B9C" w:rsidRPr="00C92180">
        <w:rPr>
          <w:rFonts w:ascii="Times New Roman" w:hAnsi="Times New Roman" w:cs="Times New Roman"/>
          <w:sz w:val="24"/>
          <w:szCs w:val="24"/>
        </w:rPr>
        <w:t xml:space="preserve">. </w:t>
      </w:r>
      <w:r w:rsidR="007F7B9C" w:rsidRPr="00C92180">
        <w:rPr>
          <w:rFonts w:ascii="Times New Roman" w:hAnsi="Times New Roman" w:cs="Times New Roman"/>
          <w:sz w:val="24"/>
          <w:szCs w:val="24"/>
        </w:rPr>
        <w:lastRenderedPageBreak/>
        <w:t>Secondly</w:t>
      </w:r>
      <w:r w:rsidR="00114E5F">
        <w:rPr>
          <w:rFonts w:ascii="Times New Roman" w:hAnsi="Times New Roman" w:cs="Times New Roman"/>
          <w:sz w:val="24"/>
          <w:szCs w:val="24"/>
        </w:rPr>
        <w:t>,</w:t>
      </w:r>
      <w:r w:rsidR="007F7B9C" w:rsidRPr="00C92180">
        <w:rPr>
          <w:rFonts w:ascii="Times New Roman" w:hAnsi="Times New Roman" w:cs="Times New Roman"/>
          <w:sz w:val="24"/>
          <w:szCs w:val="24"/>
        </w:rPr>
        <w:t xml:space="preserve"> a 1</w:t>
      </w:r>
      <w:r w:rsidR="00744A82">
        <w:rPr>
          <w:rFonts w:ascii="Times New Roman" w:hAnsi="Times New Roman" w:cs="Times New Roman"/>
          <w:sz w:val="24"/>
          <w:szCs w:val="24"/>
        </w:rPr>
        <w:t xml:space="preserve"> </w:t>
      </w:r>
      <w:r w:rsidR="007F7B9C" w:rsidRPr="00C92180">
        <w:rPr>
          <w:rFonts w:ascii="Times New Roman" w:hAnsi="Times New Roman" w:cs="Times New Roman"/>
          <w:sz w:val="24"/>
          <w:szCs w:val="24"/>
        </w:rPr>
        <w:t xml:space="preserve">g faeces sub-sample for microbial analysis was placed in a </w:t>
      </w:r>
      <w:proofErr w:type="gramStart"/>
      <w:r w:rsidR="00DF071A" w:rsidRPr="00C92180">
        <w:rPr>
          <w:rFonts w:ascii="Times New Roman" w:hAnsi="Times New Roman" w:cs="Times New Roman"/>
          <w:sz w:val="24"/>
          <w:szCs w:val="24"/>
        </w:rPr>
        <w:t>25</w:t>
      </w:r>
      <w:r w:rsidR="002D4692" w:rsidRPr="00C92180">
        <w:rPr>
          <w:rFonts w:ascii="Times New Roman" w:hAnsi="Times New Roman" w:cs="Times New Roman"/>
          <w:sz w:val="24"/>
          <w:szCs w:val="24"/>
        </w:rPr>
        <w:t xml:space="preserve"> </w:t>
      </w:r>
      <w:r w:rsidR="00DF071A" w:rsidRPr="00C92180">
        <w:rPr>
          <w:rFonts w:ascii="Times New Roman" w:hAnsi="Times New Roman" w:cs="Times New Roman"/>
          <w:sz w:val="24"/>
          <w:szCs w:val="24"/>
        </w:rPr>
        <w:t>m</w:t>
      </w:r>
      <w:r w:rsidR="00994E33">
        <w:rPr>
          <w:rFonts w:ascii="Times New Roman" w:hAnsi="Times New Roman" w:cs="Times New Roman"/>
          <w:sz w:val="24"/>
          <w:szCs w:val="24"/>
        </w:rPr>
        <w:t>L</w:t>
      </w:r>
      <w:proofErr w:type="gramEnd"/>
      <w:r w:rsidR="00DF071A" w:rsidRPr="00C92180">
        <w:rPr>
          <w:rFonts w:ascii="Times New Roman" w:hAnsi="Times New Roman" w:cs="Times New Roman"/>
          <w:sz w:val="24"/>
          <w:szCs w:val="24"/>
        </w:rPr>
        <w:t xml:space="preserve"> polystyrene screw capped container (</w:t>
      </w:r>
      <w:proofErr w:type="spellStart"/>
      <w:r w:rsidR="00DF071A" w:rsidRPr="00C92180">
        <w:rPr>
          <w:rFonts w:ascii="Times New Roman" w:hAnsi="Times New Roman" w:cs="Times New Roman"/>
          <w:sz w:val="24"/>
          <w:szCs w:val="24"/>
        </w:rPr>
        <w:t>Sterilin</w:t>
      </w:r>
      <w:proofErr w:type="spellEnd"/>
      <w:r w:rsidR="00DF071A" w:rsidRPr="00C92180">
        <w:rPr>
          <w:rFonts w:ascii="Times New Roman" w:hAnsi="Times New Roman" w:cs="Times New Roman"/>
          <w:sz w:val="24"/>
          <w:szCs w:val="24"/>
        </w:rPr>
        <w:t xml:space="preserve">, </w:t>
      </w:r>
      <w:r w:rsidR="00D0721A">
        <w:rPr>
          <w:rFonts w:ascii="Times New Roman" w:hAnsi="Times New Roman" w:cs="Times New Roman"/>
          <w:sz w:val="24"/>
          <w:szCs w:val="24"/>
        </w:rPr>
        <w:t xml:space="preserve">Newport, </w:t>
      </w:r>
      <w:r w:rsidR="00DF071A" w:rsidRPr="00C92180">
        <w:rPr>
          <w:rFonts w:ascii="Times New Roman" w:hAnsi="Times New Roman" w:cs="Times New Roman"/>
          <w:sz w:val="24"/>
          <w:szCs w:val="24"/>
        </w:rPr>
        <w:t>U.K.), diluted with 9</w:t>
      </w:r>
      <w:r w:rsidR="00646368">
        <w:rPr>
          <w:rFonts w:ascii="Times New Roman" w:hAnsi="Times New Roman" w:cs="Times New Roman"/>
          <w:sz w:val="24"/>
          <w:szCs w:val="24"/>
        </w:rPr>
        <w:t xml:space="preserve"> </w:t>
      </w:r>
      <w:r w:rsidR="00DF071A" w:rsidRPr="00C92180">
        <w:rPr>
          <w:rFonts w:ascii="Times New Roman" w:hAnsi="Times New Roman" w:cs="Times New Roman"/>
          <w:sz w:val="24"/>
          <w:szCs w:val="24"/>
        </w:rPr>
        <w:t>m</w:t>
      </w:r>
      <w:r w:rsidR="00994E33">
        <w:rPr>
          <w:rFonts w:ascii="Times New Roman" w:hAnsi="Times New Roman" w:cs="Times New Roman"/>
          <w:sz w:val="24"/>
          <w:szCs w:val="24"/>
        </w:rPr>
        <w:t>L</w:t>
      </w:r>
      <w:r w:rsidR="00DF071A" w:rsidRPr="00C92180">
        <w:rPr>
          <w:rFonts w:ascii="Times New Roman" w:hAnsi="Times New Roman" w:cs="Times New Roman"/>
          <w:sz w:val="24"/>
          <w:szCs w:val="24"/>
        </w:rPr>
        <w:t xml:space="preserve"> of </w:t>
      </w:r>
      <w:r w:rsidR="00892B52" w:rsidRPr="00C92180">
        <w:rPr>
          <w:rFonts w:ascii="Times New Roman" w:hAnsi="Times New Roman" w:cs="Times New Roman"/>
          <w:sz w:val="24"/>
          <w:szCs w:val="24"/>
        </w:rPr>
        <w:t>Ringer</w:t>
      </w:r>
      <w:r w:rsidR="00884D4B">
        <w:rPr>
          <w:rFonts w:ascii="Times New Roman" w:hAnsi="Times New Roman" w:cs="Times New Roman"/>
          <w:sz w:val="24"/>
          <w:szCs w:val="24"/>
        </w:rPr>
        <w:t>’</w:t>
      </w:r>
      <w:r w:rsidR="00892B52" w:rsidRPr="00C92180">
        <w:rPr>
          <w:rFonts w:ascii="Times New Roman" w:hAnsi="Times New Roman" w:cs="Times New Roman"/>
          <w:sz w:val="24"/>
          <w:szCs w:val="24"/>
        </w:rPr>
        <w:t xml:space="preserve">s solution, (g </w:t>
      </w:r>
      <w:r w:rsidR="0098564F">
        <w:rPr>
          <w:rFonts w:ascii="Times New Roman" w:hAnsi="Times New Roman" w:cs="Times New Roman"/>
          <w:sz w:val="24"/>
          <w:szCs w:val="24"/>
        </w:rPr>
        <w:t>L</w:t>
      </w:r>
      <w:r w:rsidR="00892B52" w:rsidRPr="00C92180">
        <w:rPr>
          <w:rFonts w:ascii="Times New Roman" w:hAnsi="Times New Roman" w:cs="Times New Roman"/>
          <w:sz w:val="24"/>
          <w:szCs w:val="24"/>
          <w:vertAlign w:val="superscript"/>
        </w:rPr>
        <w:t>-1</w:t>
      </w:r>
      <w:r w:rsidR="00892B52" w:rsidRPr="00C92180">
        <w:rPr>
          <w:rFonts w:ascii="Times New Roman" w:hAnsi="Times New Roman" w:cs="Times New Roman"/>
          <w:sz w:val="24"/>
          <w:szCs w:val="24"/>
        </w:rPr>
        <w:t>; sodium chloride, 2.25; potassium chloride, 0.105; calcium chloride 6H</w:t>
      </w:r>
      <w:r w:rsidR="00892B52" w:rsidRPr="00C92180">
        <w:rPr>
          <w:rFonts w:ascii="Times New Roman" w:hAnsi="Times New Roman" w:cs="Times New Roman"/>
          <w:sz w:val="24"/>
          <w:szCs w:val="24"/>
        </w:rPr>
        <w:softHyphen/>
      </w:r>
      <w:r w:rsidR="00892B52" w:rsidRPr="00C92180">
        <w:rPr>
          <w:rFonts w:ascii="Times New Roman" w:hAnsi="Times New Roman" w:cs="Times New Roman"/>
          <w:sz w:val="24"/>
          <w:szCs w:val="24"/>
          <w:vertAlign w:val="subscript"/>
        </w:rPr>
        <w:t>2</w:t>
      </w:r>
      <w:r w:rsidR="00892B52" w:rsidRPr="00C92180">
        <w:rPr>
          <w:rFonts w:ascii="Times New Roman" w:hAnsi="Times New Roman" w:cs="Times New Roman"/>
          <w:sz w:val="24"/>
          <w:szCs w:val="24"/>
        </w:rPr>
        <w:t>O, 0.12; sodium bicarbonate, 0.05; pH 7.0) (</w:t>
      </w:r>
      <w:proofErr w:type="spellStart"/>
      <w:r w:rsidR="00892B52" w:rsidRPr="00C92180">
        <w:rPr>
          <w:rFonts w:ascii="Times New Roman" w:hAnsi="Times New Roman" w:cs="Times New Roman"/>
          <w:sz w:val="24"/>
          <w:szCs w:val="24"/>
        </w:rPr>
        <w:t>Oxoid</w:t>
      </w:r>
      <w:proofErr w:type="spellEnd"/>
      <w:r w:rsidR="00892B52" w:rsidRPr="00C92180">
        <w:rPr>
          <w:rFonts w:ascii="Times New Roman" w:hAnsi="Times New Roman" w:cs="Times New Roman"/>
          <w:sz w:val="24"/>
          <w:szCs w:val="24"/>
        </w:rPr>
        <w:t>, Basingstoke, UK)</w:t>
      </w:r>
      <w:r w:rsidR="00DF071A" w:rsidRPr="00C92180">
        <w:rPr>
          <w:rFonts w:ascii="Times New Roman" w:hAnsi="Times New Roman" w:cs="Times New Roman"/>
          <w:sz w:val="24"/>
          <w:szCs w:val="24"/>
        </w:rPr>
        <w:t>, and stored at 4°C for analysis within 24 hours.</w:t>
      </w:r>
      <w:r w:rsidR="0092387A" w:rsidRPr="00C92180">
        <w:rPr>
          <w:rFonts w:ascii="Times New Roman" w:hAnsi="Times New Roman" w:cs="Times New Roman"/>
          <w:sz w:val="24"/>
          <w:szCs w:val="24"/>
        </w:rPr>
        <w:t xml:space="preserve"> Thirdly</w:t>
      </w:r>
      <w:r w:rsidR="00114E5F">
        <w:rPr>
          <w:rFonts w:ascii="Times New Roman" w:hAnsi="Times New Roman" w:cs="Times New Roman"/>
          <w:sz w:val="24"/>
          <w:szCs w:val="24"/>
        </w:rPr>
        <w:t>,</w:t>
      </w:r>
      <w:r w:rsidR="0092387A" w:rsidRPr="00C92180">
        <w:rPr>
          <w:rFonts w:ascii="Times New Roman" w:hAnsi="Times New Roman" w:cs="Times New Roman"/>
          <w:sz w:val="24"/>
          <w:szCs w:val="24"/>
        </w:rPr>
        <w:t xml:space="preserve"> a 20-30</w:t>
      </w:r>
      <w:r w:rsidR="002D4692" w:rsidRPr="00C92180">
        <w:rPr>
          <w:rFonts w:ascii="Times New Roman" w:hAnsi="Times New Roman" w:cs="Times New Roman"/>
          <w:sz w:val="24"/>
          <w:szCs w:val="24"/>
        </w:rPr>
        <w:t xml:space="preserve"> </w:t>
      </w:r>
      <w:r w:rsidR="0092387A" w:rsidRPr="00C92180">
        <w:rPr>
          <w:rFonts w:ascii="Times New Roman" w:hAnsi="Times New Roman" w:cs="Times New Roman"/>
          <w:sz w:val="24"/>
          <w:szCs w:val="24"/>
        </w:rPr>
        <w:t>g sub-sample was taken, placed in a pre-weighed foil tray</w:t>
      </w:r>
      <w:r w:rsidR="00EE797C" w:rsidRPr="00C92180">
        <w:rPr>
          <w:rFonts w:ascii="Times New Roman" w:hAnsi="Times New Roman" w:cs="Times New Roman"/>
          <w:sz w:val="24"/>
          <w:szCs w:val="24"/>
        </w:rPr>
        <w:t>, weighed,</w:t>
      </w:r>
      <w:r w:rsidR="0092387A" w:rsidRPr="00C92180">
        <w:rPr>
          <w:rFonts w:ascii="Times New Roman" w:hAnsi="Times New Roman" w:cs="Times New Roman"/>
          <w:sz w:val="24"/>
          <w:szCs w:val="24"/>
        </w:rPr>
        <w:t xml:space="preserve"> and </w:t>
      </w:r>
      <w:r w:rsidR="00EE797C" w:rsidRPr="00C92180">
        <w:rPr>
          <w:rFonts w:ascii="Times New Roman" w:hAnsi="Times New Roman" w:cs="Times New Roman"/>
          <w:sz w:val="24"/>
          <w:szCs w:val="24"/>
        </w:rPr>
        <w:t xml:space="preserve">then </w:t>
      </w:r>
      <w:r w:rsidR="0092387A" w:rsidRPr="00C92180">
        <w:rPr>
          <w:rFonts w:ascii="Times New Roman" w:hAnsi="Times New Roman" w:cs="Times New Roman"/>
          <w:sz w:val="24"/>
          <w:szCs w:val="24"/>
        </w:rPr>
        <w:t>dried to a constant weight at 105°</w:t>
      </w:r>
      <w:r w:rsidR="00532CE8" w:rsidRPr="00C92180">
        <w:rPr>
          <w:rFonts w:ascii="Times New Roman" w:hAnsi="Times New Roman" w:cs="Times New Roman"/>
          <w:sz w:val="24"/>
          <w:szCs w:val="24"/>
        </w:rPr>
        <w:t>C over</w:t>
      </w:r>
      <w:r w:rsidR="0092387A" w:rsidRPr="00C92180">
        <w:rPr>
          <w:rFonts w:ascii="Times New Roman" w:hAnsi="Times New Roman" w:cs="Times New Roman"/>
          <w:sz w:val="24"/>
          <w:szCs w:val="24"/>
        </w:rPr>
        <w:t>night</w:t>
      </w:r>
      <w:r w:rsidR="00590108">
        <w:rPr>
          <w:rFonts w:ascii="Times New Roman" w:hAnsi="Times New Roman" w:cs="Times New Roman"/>
          <w:sz w:val="24"/>
          <w:szCs w:val="24"/>
        </w:rPr>
        <w:t xml:space="preserve"> to determine dry matter (DM) content</w:t>
      </w:r>
      <w:r w:rsidR="0092387A" w:rsidRPr="00C92180">
        <w:rPr>
          <w:rFonts w:ascii="Times New Roman" w:hAnsi="Times New Roman" w:cs="Times New Roman"/>
          <w:sz w:val="24"/>
          <w:szCs w:val="24"/>
        </w:rPr>
        <w:t>.</w:t>
      </w:r>
      <w:r w:rsidR="00532CE8" w:rsidRPr="00C92180">
        <w:rPr>
          <w:rFonts w:ascii="Times New Roman" w:hAnsi="Times New Roman" w:cs="Times New Roman"/>
          <w:sz w:val="24"/>
          <w:szCs w:val="24"/>
        </w:rPr>
        <w:t xml:space="preserve"> </w:t>
      </w:r>
    </w:p>
    <w:p w14:paraId="5BBBFEBE" w14:textId="7877C9FC" w:rsidR="00AA5FAD" w:rsidRPr="00AA595F" w:rsidRDefault="00AA5FAD" w:rsidP="00AA5FAD">
      <w:pPr>
        <w:jc w:val="both"/>
        <w:rPr>
          <w:rFonts w:ascii="Times New Roman" w:hAnsi="Times New Roman" w:cs="Times New Roman"/>
          <w:b/>
          <w:sz w:val="24"/>
          <w:szCs w:val="24"/>
        </w:rPr>
      </w:pPr>
      <w:r>
        <w:rPr>
          <w:rFonts w:ascii="Times New Roman" w:hAnsi="Times New Roman" w:cs="Times New Roman"/>
          <w:b/>
          <w:sz w:val="24"/>
          <w:szCs w:val="24"/>
        </w:rPr>
        <w:t xml:space="preserve">Development of extraction methods for distinguishing inorganic </w:t>
      </w:r>
      <w:r w:rsidRPr="00AA595F">
        <w:rPr>
          <w:rFonts w:ascii="Times New Roman" w:hAnsi="Times New Roman" w:cs="Times New Roman"/>
          <w:b/>
          <w:sz w:val="24"/>
          <w:szCs w:val="24"/>
        </w:rPr>
        <w:t xml:space="preserve">and microbial </w:t>
      </w:r>
      <w:r w:rsidRPr="00140FFC">
        <w:rPr>
          <w:rFonts w:ascii="Times New Roman" w:hAnsi="Times New Roman" w:cs="Times New Roman"/>
          <w:b/>
          <w:sz w:val="24"/>
          <w:szCs w:val="24"/>
        </w:rPr>
        <w:t>PO</w:t>
      </w:r>
      <w:r w:rsidRPr="00140FFC">
        <w:rPr>
          <w:rFonts w:ascii="Times New Roman" w:hAnsi="Times New Roman" w:cs="Times New Roman"/>
          <w:b/>
          <w:sz w:val="24"/>
          <w:szCs w:val="24"/>
          <w:vertAlign w:val="subscript"/>
        </w:rPr>
        <w:t>4</w:t>
      </w:r>
      <w:r w:rsidRPr="00140FFC">
        <w:rPr>
          <w:rFonts w:ascii="Times New Roman" w:hAnsi="Times New Roman" w:cs="Times New Roman"/>
          <w:b/>
          <w:sz w:val="24"/>
          <w:szCs w:val="24"/>
        </w:rPr>
        <w:t xml:space="preserve"> in cattle faeces</w:t>
      </w:r>
    </w:p>
    <w:p w14:paraId="478BF73E" w14:textId="2358BBF5" w:rsidR="00AA5FAD" w:rsidRDefault="00AA5FAD" w:rsidP="00AA5FAD">
      <w:pPr>
        <w:jc w:val="both"/>
        <w:rPr>
          <w:rFonts w:ascii="Times New Roman" w:hAnsi="Times New Roman" w:cs="Times New Roman"/>
          <w:sz w:val="24"/>
          <w:szCs w:val="24"/>
          <w:highlight w:val="yellow"/>
        </w:rPr>
      </w:pPr>
      <w:r>
        <w:rPr>
          <w:rFonts w:ascii="Times New Roman" w:hAnsi="Times New Roman" w:cs="Times New Roman"/>
          <w:sz w:val="24"/>
          <w:szCs w:val="24"/>
        </w:rPr>
        <w:t>Method development experiments for distinguishing inorganic and microbial PO</w:t>
      </w:r>
      <w:r w:rsidRPr="000C4064">
        <w:rPr>
          <w:rFonts w:ascii="Times New Roman" w:hAnsi="Times New Roman" w:cs="Times New Roman"/>
          <w:sz w:val="24"/>
          <w:szCs w:val="24"/>
          <w:vertAlign w:val="subscript"/>
        </w:rPr>
        <w:t>4</w:t>
      </w:r>
      <w:r>
        <w:rPr>
          <w:rFonts w:ascii="Times New Roman" w:hAnsi="Times New Roman" w:cs="Times New Roman"/>
          <w:sz w:val="24"/>
          <w:szCs w:val="24"/>
        </w:rPr>
        <w:t xml:space="preserve"> were based on extraction methods described for soils </w:t>
      </w:r>
      <w:r w:rsidR="00E4639C">
        <w:rPr>
          <w:rFonts w:ascii="Times New Roman" w:hAnsi="Times New Roman" w:cs="Times New Roman"/>
          <w:sz w:val="24"/>
          <w:szCs w:val="24"/>
        </w:rPr>
        <w:fldChar w:fldCharType="begin">
          <w:fldData xml:space="preserve">PEVuZE5vdGU+PENpdGU+PEF1dGhvcj5Lb3VubzwvQXV0aG9yPjxZZWFyPjE5OTU8L1llYXI+PFJl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PEVuZE5vdGU+PENpdGU+PEF1dGhvcj5Lb3VubzwvQXV0aG9yPjxZZWFyPjE5OTU8L1llYXI+PFJl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[24, 25]</w:t>
      </w:r>
      <w:r w:rsidR="00E4639C">
        <w:rPr>
          <w:rFonts w:ascii="Times New Roman" w:hAnsi="Times New Roman" w:cs="Times New Roman"/>
          <w:sz w:val="24"/>
          <w:szCs w:val="24"/>
        </w:rPr>
        <w:fldChar w:fldCharType="end"/>
      </w:r>
      <w:r>
        <w:rPr>
          <w:rFonts w:ascii="Times New Roman" w:hAnsi="Times New Roman" w:cs="Times New Roman"/>
          <w:sz w:val="24"/>
          <w:szCs w:val="24"/>
        </w:rPr>
        <w:t>, whereby</w:t>
      </w:r>
      <w:r w:rsidRPr="00C92180">
        <w:rPr>
          <w:rFonts w:ascii="Times New Roman" w:hAnsi="Times New Roman" w:cs="Times New Roman"/>
          <w:sz w:val="24"/>
          <w:szCs w:val="24"/>
        </w:rPr>
        <w:t xml:space="preserve"> </w:t>
      </w:r>
      <w:r>
        <w:rPr>
          <w:rFonts w:ascii="Times New Roman" w:hAnsi="Times New Roman" w:cs="Times New Roman"/>
          <w:sz w:val="24"/>
          <w:szCs w:val="24"/>
        </w:rPr>
        <w:t>samples were extracted</w:t>
      </w:r>
      <w:r w:rsidRPr="00C92180">
        <w:rPr>
          <w:rFonts w:ascii="Times New Roman" w:hAnsi="Times New Roman" w:cs="Times New Roman"/>
          <w:sz w:val="24"/>
          <w:szCs w:val="24"/>
        </w:rPr>
        <w:t xml:space="preserve"> in a </w:t>
      </w:r>
      <w:r>
        <w:rPr>
          <w:rFonts w:ascii="Times New Roman" w:hAnsi="Times New Roman" w:cs="Times New Roman"/>
          <w:sz w:val="24"/>
          <w:szCs w:val="24"/>
        </w:rPr>
        <w:t>matrix of deionised water, or</w:t>
      </w:r>
      <w:r w:rsidRPr="00C92180">
        <w:rPr>
          <w:rFonts w:ascii="Times New Roman" w:hAnsi="Times New Roman" w:cs="Times New Roman"/>
          <w:sz w:val="24"/>
          <w:szCs w:val="24"/>
        </w:rPr>
        <w:t xml:space="preserve"> </w:t>
      </w:r>
      <w:r>
        <w:rPr>
          <w:rFonts w:ascii="Times New Roman" w:hAnsi="Times New Roman" w:cs="Times New Roman"/>
          <w:sz w:val="24"/>
          <w:szCs w:val="24"/>
        </w:rPr>
        <w:t>deionised water and hexanol,</w:t>
      </w:r>
      <w:r w:rsidRPr="00C92180">
        <w:rPr>
          <w:rFonts w:ascii="Times New Roman" w:hAnsi="Times New Roman" w:cs="Times New Roman"/>
          <w:sz w:val="24"/>
          <w:szCs w:val="24"/>
        </w:rPr>
        <w:t xml:space="preserve"> </w:t>
      </w:r>
      <w:r>
        <w:rPr>
          <w:rFonts w:ascii="Times New Roman" w:hAnsi="Times New Roman" w:cs="Times New Roman"/>
          <w:sz w:val="24"/>
          <w:szCs w:val="24"/>
        </w:rPr>
        <w:t xml:space="preserve">in the presence of </w:t>
      </w:r>
      <w:r w:rsidRPr="00C92180">
        <w:rPr>
          <w:rFonts w:ascii="Times New Roman" w:hAnsi="Times New Roman" w:cs="Times New Roman"/>
          <w:sz w:val="24"/>
          <w:szCs w:val="24"/>
        </w:rPr>
        <w:t xml:space="preserve">anion exchange resins to collect ‘free’ </w:t>
      </w:r>
      <w:r>
        <w:rPr>
          <w:rFonts w:ascii="Times New Roman" w:hAnsi="Times New Roman" w:cs="Times New Roman"/>
          <w:sz w:val="24"/>
          <w:szCs w:val="24"/>
        </w:rPr>
        <w:t>PO</w:t>
      </w:r>
      <w:r w:rsidRPr="001A1714">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and ‘microbial’ </w:t>
      </w:r>
      <w:r>
        <w:rPr>
          <w:rFonts w:ascii="Times New Roman" w:hAnsi="Times New Roman" w:cs="Times New Roman"/>
          <w:sz w:val="24"/>
          <w:szCs w:val="24"/>
        </w:rPr>
        <w:t>PO</w:t>
      </w:r>
      <w:r w:rsidRPr="001A1714">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respectively. </w:t>
      </w:r>
      <w:r>
        <w:rPr>
          <w:rFonts w:ascii="Times New Roman" w:hAnsi="Times New Roman" w:cs="Times New Roman"/>
          <w:sz w:val="24"/>
          <w:szCs w:val="24"/>
        </w:rPr>
        <w:t>T</w:t>
      </w:r>
      <w:r w:rsidRPr="00C92180">
        <w:rPr>
          <w:rFonts w:ascii="Times New Roman" w:hAnsi="Times New Roman" w:cs="Times New Roman"/>
          <w:sz w:val="24"/>
          <w:szCs w:val="24"/>
        </w:rPr>
        <w:t xml:space="preserve">ests </w:t>
      </w:r>
      <w:r>
        <w:rPr>
          <w:rFonts w:ascii="Times New Roman" w:hAnsi="Times New Roman" w:cs="Times New Roman"/>
          <w:sz w:val="24"/>
          <w:szCs w:val="24"/>
        </w:rPr>
        <w:t xml:space="preserve">using faeces </w:t>
      </w:r>
      <w:r w:rsidRPr="00C92180">
        <w:rPr>
          <w:rFonts w:ascii="Times New Roman" w:hAnsi="Times New Roman" w:cs="Times New Roman"/>
          <w:sz w:val="24"/>
          <w:szCs w:val="24"/>
        </w:rPr>
        <w:t>found that the</w:t>
      </w:r>
      <w:r>
        <w:rPr>
          <w:rFonts w:ascii="Times New Roman" w:hAnsi="Times New Roman" w:cs="Times New Roman"/>
          <w:sz w:val="24"/>
          <w:szCs w:val="24"/>
        </w:rPr>
        <w:t>re</w:t>
      </w:r>
      <w:r w:rsidRPr="00C92180">
        <w:rPr>
          <w:rFonts w:ascii="Times New Roman" w:hAnsi="Times New Roman" w:cs="Times New Roman"/>
          <w:sz w:val="24"/>
          <w:szCs w:val="24"/>
        </w:rPr>
        <w:t xml:space="preserve"> was no difference </w:t>
      </w:r>
      <w:r>
        <w:rPr>
          <w:rFonts w:ascii="Times New Roman" w:hAnsi="Times New Roman" w:cs="Times New Roman"/>
          <w:sz w:val="24"/>
          <w:szCs w:val="24"/>
        </w:rPr>
        <w:t>in the amounts of PO</w:t>
      </w:r>
      <w:r w:rsidRPr="001A1714">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recovered from faeces with</w:t>
      </w:r>
      <w:r>
        <w:rPr>
          <w:rFonts w:ascii="Times New Roman" w:hAnsi="Times New Roman" w:cs="Times New Roman"/>
          <w:sz w:val="24"/>
          <w:szCs w:val="24"/>
        </w:rPr>
        <w:t>,</w:t>
      </w:r>
      <w:r w:rsidRPr="00C92180">
        <w:rPr>
          <w:rFonts w:ascii="Times New Roman" w:hAnsi="Times New Roman" w:cs="Times New Roman"/>
          <w:sz w:val="24"/>
          <w:szCs w:val="24"/>
        </w:rPr>
        <w:t xml:space="preserve"> </w:t>
      </w:r>
      <w:r>
        <w:rPr>
          <w:rFonts w:ascii="Times New Roman" w:hAnsi="Times New Roman" w:cs="Times New Roman"/>
          <w:sz w:val="24"/>
          <w:szCs w:val="24"/>
        </w:rPr>
        <w:t>or</w:t>
      </w:r>
      <w:r w:rsidRPr="00C92180">
        <w:rPr>
          <w:rFonts w:ascii="Times New Roman" w:hAnsi="Times New Roman" w:cs="Times New Roman"/>
          <w:sz w:val="24"/>
          <w:szCs w:val="24"/>
        </w:rPr>
        <w:t xml:space="preserve"> without</w:t>
      </w:r>
      <w:r>
        <w:rPr>
          <w:rFonts w:ascii="Times New Roman" w:hAnsi="Times New Roman" w:cs="Times New Roman"/>
          <w:sz w:val="24"/>
          <w:szCs w:val="24"/>
        </w:rPr>
        <w:t>,</w:t>
      </w:r>
      <w:r w:rsidRPr="00C92180">
        <w:rPr>
          <w:rFonts w:ascii="Times New Roman" w:hAnsi="Times New Roman" w:cs="Times New Roman"/>
          <w:sz w:val="24"/>
          <w:szCs w:val="24"/>
        </w:rPr>
        <w:t xml:space="preserve"> hexanol</w:t>
      </w:r>
      <w:r>
        <w:rPr>
          <w:rFonts w:ascii="Times New Roman" w:hAnsi="Times New Roman" w:cs="Times New Roman"/>
          <w:sz w:val="24"/>
          <w:szCs w:val="24"/>
        </w:rPr>
        <w:t xml:space="preserve"> (results not presented). This </w:t>
      </w:r>
      <w:r w:rsidRPr="00C92180">
        <w:rPr>
          <w:rFonts w:ascii="Times New Roman" w:hAnsi="Times New Roman" w:cs="Times New Roman"/>
          <w:sz w:val="24"/>
          <w:szCs w:val="24"/>
        </w:rPr>
        <w:t xml:space="preserve">suggested that </w:t>
      </w:r>
      <w:r>
        <w:rPr>
          <w:rFonts w:ascii="Times New Roman" w:hAnsi="Times New Roman" w:cs="Times New Roman"/>
          <w:sz w:val="24"/>
          <w:szCs w:val="24"/>
        </w:rPr>
        <w:t xml:space="preserve">either </w:t>
      </w:r>
      <w:r w:rsidRPr="00C92180">
        <w:rPr>
          <w:rFonts w:ascii="Times New Roman" w:hAnsi="Times New Roman" w:cs="Times New Roman"/>
          <w:sz w:val="24"/>
          <w:szCs w:val="24"/>
        </w:rPr>
        <w:t xml:space="preserve">there </w:t>
      </w:r>
      <w:r>
        <w:rPr>
          <w:rFonts w:ascii="Times New Roman" w:hAnsi="Times New Roman" w:cs="Times New Roman"/>
          <w:sz w:val="24"/>
          <w:szCs w:val="24"/>
        </w:rPr>
        <w:t>was</w:t>
      </w:r>
      <w:r w:rsidRPr="00C92180">
        <w:rPr>
          <w:rFonts w:ascii="Times New Roman" w:hAnsi="Times New Roman" w:cs="Times New Roman"/>
          <w:sz w:val="24"/>
          <w:szCs w:val="24"/>
        </w:rPr>
        <w:t xml:space="preserve"> no microbiological </w:t>
      </w:r>
      <w:r>
        <w:rPr>
          <w:rFonts w:ascii="Times New Roman" w:hAnsi="Times New Roman" w:cs="Times New Roman"/>
          <w:sz w:val="24"/>
          <w:szCs w:val="24"/>
        </w:rPr>
        <w:t>content within the faeces,</w:t>
      </w:r>
      <w:r w:rsidRPr="00C92180">
        <w:rPr>
          <w:rFonts w:ascii="Times New Roman" w:hAnsi="Times New Roman" w:cs="Times New Roman"/>
          <w:sz w:val="24"/>
          <w:szCs w:val="24"/>
        </w:rPr>
        <w:t xml:space="preserve"> or that hexanol </w:t>
      </w:r>
      <w:r>
        <w:rPr>
          <w:rFonts w:ascii="Times New Roman" w:hAnsi="Times New Roman" w:cs="Times New Roman"/>
          <w:sz w:val="24"/>
          <w:szCs w:val="24"/>
        </w:rPr>
        <w:t>did not lyse the cells</w:t>
      </w:r>
      <w:r w:rsidRPr="00C92180">
        <w:rPr>
          <w:rFonts w:ascii="Times New Roman" w:hAnsi="Times New Roman" w:cs="Times New Roman"/>
          <w:sz w:val="24"/>
          <w:szCs w:val="24"/>
        </w:rPr>
        <w:t xml:space="preserve">. As it seemed unlikely that there would be no </w:t>
      </w:r>
      <w:r>
        <w:rPr>
          <w:rFonts w:ascii="Times New Roman" w:hAnsi="Times New Roman" w:cs="Times New Roman"/>
          <w:sz w:val="24"/>
          <w:szCs w:val="24"/>
        </w:rPr>
        <w:t>faecal microbial content,</w:t>
      </w:r>
      <w:r w:rsidRPr="00C92180">
        <w:rPr>
          <w:rFonts w:ascii="Times New Roman" w:hAnsi="Times New Roman" w:cs="Times New Roman"/>
          <w:sz w:val="24"/>
          <w:szCs w:val="24"/>
        </w:rPr>
        <w:t xml:space="preserve"> it was </w:t>
      </w:r>
      <w:r>
        <w:rPr>
          <w:rFonts w:ascii="Times New Roman" w:hAnsi="Times New Roman" w:cs="Times New Roman"/>
          <w:sz w:val="24"/>
          <w:szCs w:val="24"/>
        </w:rPr>
        <w:t>hypothesised</w:t>
      </w:r>
      <w:r w:rsidRPr="00C92180">
        <w:rPr>
          <w:rFonts w:ascii="Times New Roman" w:hAnsi="Times New Roman" w:cs="Times New Roman"/>
          <w:sz w:val="24"/>
          <w:szCs w:val="24"/>
        </w:rPr>
        <w:t xml:space="preserve"> that osmotic stress was causing the lysis of most </w:t>
      </w:r>
      <w:r>
        <w:rPr>
          <w:rFonts w:ascii="Times New Roman" w:hAnsi="Times New Roman" w:cs="Times New Roman"/>
          <w:sz w:val="24"/>
          <w:szCs w:val="24"/>
        </w:rPr>
        <w:t xml:space="preserve">of </w:t>
      </w:r>
      <w:r w:rsidRPr="00C92180">
        <w:rPr>
          <w:rFonts w:ascii="Times New Roman" w:hAnsi="Times New Roman" w:cs="Times New Roman"/>
          <w:sz w:val="24"/>
          <w:szCs w:val="24"/>
        </w:rPr>
        <w:t>the microbial cells present</w:t>
      </w:r>
      <w:r>
        <w:rPr>
          <w:rFonts w:ascii="Times New Roman" w:hAnsi="Times New Roman" w:cs="Times New Roman"/>
          <w:sz w:val="24"/>
          <w:szCs w:val="24"/>
        </w:rPr>
        <w:t xml:space="preserve"> and therefore the addition of hexanol would not further increase the amount of extractable PO</w:t>
      </w:r>
      <w:r w:rsidRPr="0011122F">
        <w:rPr>
          <w:rFonts w:ascii="Times New Roman" w:hAnsi="Times New Roman" w:cs="Times New Roman"/>
          <w:sz w:val="24"/>
          <w:szCs w:val="24"/>
          <w:vertAlign w:val="subscript"/>
        </w:rPr>
        <w:t>4</w:t>
      </w:r>
      <w:r>
        <w:rPr>
          <w:rFonts w:ascii="Times New Roman" w:hAnsi="Times New Roman" w:cs="Times New Roman"/>
          <w:sz w:val="24"/>
          <w:szCs w:val="24"/>
        </w:rPr>
        <w:t xml:space="preserve">. </w:t>
      </w:r>
      <w:r w:rsidRPr="00D539EF">
        <w:rPr>
          <w:rFonts w:ascii="Times New Roman" w:hAnsi="Times New Roman" w:cs="Times New Roman"/>
          <w:sz w:val="24"/>
          <w:szCs w:val="24"/>
        </w:rPr>
        <w:t xml:space="preserve">This hypothesis was based </w:t>
      </w:r>
      <w:r w:rsidR="00C60D35">
        <w:rPr>
          <w:rFonts w:ascii="Times New Roman" w:hAnsi="Times New Roman" w:cs="Times New Roman"/>
          <w:sz w:val="24"/>
          <w:szCs w:val="24"/>
        </w:rPr>
        <w:t xml:space="preserve">on </w:t>
      </w:r>
      <w:r w:rsidRPr="00D539EF">
        <w:rPr>
          <w:rFonts w:ascii="Times New Roman" w:hAnsi="Times New Roman" w:cs="Times New Roman"/>
          <w:sz w:val="24"/>
          <w:szCs w:val="24"/>
        </w:rPr>
        <w:t xml:space="preserve">the standard practice of microbiologists </w:t>
      </w:r>
      <w:r>
        <w:rPr>
          <w:rFonts w:ascii="Times New Roman" w:hAnsi="Times New Roman" w:cs="Times New Roman"/>
          <w:sz w:val="24"/>
          <w:szCs w:val="24"/>
        </w:rPr>
        <w:t>in</w:t>
      </w:r>
      <w:r w:rsidRPr="00D539EF">
        <w:rPr>
          <w:rFonts w:ascii="Times New Roman" w:hAnsi="Times New Roman" w:cs="Times New Roman"/>
          <w:sz w:val="24"/>
          <w:szCs w:val="24"/>
        </w:rPr>
        <w:t xml:space="preserve"> using a buffered solution when extracting gut microbiology for culture</w:t>
      </w:r>
      <w:r>
        <w:rPr>
          <w:rFonts w:ascii="Times New Roman" w:hAnsi="Times New Roman" w:cs="Times New Roman"/>
          <w:sz w:val="24"/>
          <w:szCs w:val="24"/>
        </w:rPr>
        <w:t xml:space="preserve"> </w:t>
      </w:r>
      <w:r w:rsidR="00E4639C">
        <w:rPr>
          <w:rFonts w:ascii="Times New Roman" w:hAnsi="Times New Roman" w:cs="Times New Roman"/>
          <w:sz w:val="24"/>
          <w:szCs w:val="24"/>
        </w:rPr>
        <w:fldChar w:fldCharType="begin"/>
      </w:r>
      <w:r w:rsidR="00D10DA0">
        <w:rPr>
          <w:rFonts w:ascii="Times New Roman" w:hAnsi="Times New Roman" w:cs="Times New Roman"/>
          <w:sz w:val="24"/>
          <w:szCs w:val="24"/>
        </w:rPr>
        <w:instrText xml:space="preserve"> ADDIN EN.CITE &lt;EndNote&gt;&lt;Cite&gt;&lt;Author&gt;Anon&lt;/Author&gt;&lt;Year&gt;1937&lt;/Year&gt;&lt;RecNum&gt;1483&lt;/RecNum&gt;&lt;DisplayText&gt;&lt;style face="superscript"&gt;[26, 27]&lt;/style&gt;&lt;/DisplayText&gt;&lt;record&gt;&lt;rec-number&gt;1483&lt;/rec-number&gt;&lt;foreign-keys&gt;&lt;key app="EN" db-id="5zavd522ssrvr2eraaw5pexfp0dfxfzv55te" timestamp="1504615061"&gt;1483&lt;/key&gt;&lt;/foreign-keys&gt;&lt;ref-type name="Book"&gt;6&lt;/ref-type&gt;&lt;contributors&gt;&lt;authors&gt;&lt;author&gt;Anon&lt;/author&gt;&lt;/authors&gt;&lt;/contributors&gt;&lt;titles&gt;&lt;title&gt;Bacterial Tests for Graded Milk&lt;/title&gt;&lt;secondary-title&gt;Memo 139-Food&lt;/secondary-title&gt;&lt;/titles&gt;&lt;dates&gt;&lt;year&gt;1937&lt;/year&gt;&lt;/dates&gt;&lt;pub-location&gt;London&lt;/pub-location&gt;&lt;publisher&gt;Dept. of Health and Social Security&lt;/publisher&gt;&lt;urls&gt;&lt;/urls&gt;&lt;/record&gt;&lt;/Cite&gt;&lt;Cite&gt;&lt;Author&gt;Davis&lt;/Author&gt;&lt;Year&gt;1956&lt;/Year&gt;&lt;RecNum&gt;1481&lt;/RecNum&gt;&lt;record&gt;&lt;rec-number&gt;1481&lt;/rec-number&gt;&lt;foreign-keys&gt;&lt;key app="EN" db-id="5zavd522ssrvr2eraaw5pexfp0dfxfzv55te" timestamp="1501511783"&gt;1481&lt;/key&gt;&lt;/foreign-keys&gt;&lt;ref-type name="Book"&gt;6&lt;/ref-type&gt;&lt;contributors&gt;&lt;authors&gt;&lt;author&gt;Davis, J. G.&lt;/author&gt;&lt;/authors&gt;&lt;/contributors&gt;&lt;titles&gt;&lt;title&gt;Laboratory Control of Dairy Plant&lt;/title&gt;&lt;/titles&gt;&lt;dates&gt;&lt;year&gt;1956&lt;/year&gt;&lt;/dates&gt;&lt;pub-location&gt;London&lt;/pub-location&gt;&lt;publisher&gt;Dairy lndustries Ltd.&lt;/publisher&gt;&lt;urls&gt;&lt;/urls&gt;&lt;/record&gt;&lt;/Cite&gt;&lt;/EndNote&gt;</w:instrText>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[26, 27]</w:t>
      </w:r>
      <w:r w:rsidR="00E4639C">
        <w:rPr>
          <w:rFonts w:ascii="Times New Roman" w:hAnsi="Times New Roman" w:cs="Times New Roman"/>
          <w:sz w:val="24"/>
          <w:szCs w:val="24"/>
        </w:rPr>
        <w:fldChar w:fldCharType="end"/>
      </w:r>
      <w:r w:rsidRPr="00D539EF">
        <w:rPr>
          <w:rFonts w:ascii="Times New Roman" w:hAnsi="Times New Roman" w:cs="Times New Roman"/>
          <w:sz w:val="24"/>
          <w:szCs w:val="24"/>
        </w:rPr>
        <w:t xml:space="preserve">.  </w:t>
      </w:r>
      <w:r>
        <w:rPr>
          <w:rFonts w:ascii="Times New Roman" w:hAnsi="Times New Roman" w:cs="Times New Roman"/>
          <w:sz w:val="24"/>
          <w:szCs w:val="24"/>
        </w:rPr>
        <w:t>U</w:t>
      </w:r>
      <w:r w:rsidRPr="00D539EF">
        <w:rPr>
          <w:rFonts w:ascii="Times New Roman" w:hAnsi="Times New Roman" w:cs="Times New Roman"/>
          <w:sz w:val="24"/>
          <w:szCs w:val="24"/>
        </w:rPr>
        <w:t>nlike soil microbiology, gut microbiology tends to be adversely affected in pure water</w:t>
      </w:r>
      <w:r>
        <w:rPr>
          <w:rFonts w:ascii="Times New Roman" w:hAnsi="Times New Roman" w:cs="Times New Roman"/>
          <w:sz w:val="24"/>
          <w:szCs w:val="24"/>
        </w:rPr>
        <w:t xml:space="preserve"> and</w:t>
      </w:r>
      <w:r w:rsidRPr="00D539EF">
        <w:rPr>
          <w:rFonts w:ascii="Times New Roman" w:hAnsi="Times New Roman" w:cs="Times New Roman"/>
          <w:sz w:val="24"/>
          <w:szCs w:val="24"/>
        </w:rPr>
        <w:t xml:space="preserve"> to prevent this</w:t>
      </w:r>
      <w:r>
        <w:rPr>
          <w:rFonts w:ascii="Times New Roman" w:hAnsi="Times New Roman" w:cs="Times New Roman"/>
          <w:sz w:val="24"/>
          <w:szCs w:val="24"/>
        </w:rPr>
        <w:t>,</w:t>
      </w:r>
      <w:r w:rsidRPr="00D539EF">
        <w:rPr>
          <w:rFonts w:ascii="Times New Roman" w:hAnsi="Times New Roman" w:cs="Times New Roman"/>
          <w:sz w:val="24"/>
          <w:szCs w:val="24"/>
        </w:rPr>
        <w:t xml:space="preserve"> </w:t>
      </w:r>
      <w:r w:rsidRPr="00F601E7">
        <w:rPr>
          <w:rFonts w:ascii="Times New Roman" w:hAnsi="Times New Roman" w:cs="Times New Roman"/>
          <w:sz w:val="24"/>
          <w:szCs w:val="24"/>
        </w:rPr>
        <w:t>the use of a</w:t>
      </w:r>
      <w:r>
        <w:rPr>
          <w:rFonts w:ascii="Times New Roman" w:hAnsi="Times New Roman" w:cs="Times New Roman"/>
          <w:sz w:val="24"/>
          <w:szCs w:val="24"/>
        </w:rPr>
        <w:t>n</w:t>
      </w:r>
      <w:r w:rsidRPr="00F601E7">
        <w:rPr>
          <w:rFonts w:ascii="Times New Roman" w:hAnsi="Times New Roman" w:cs="Times New Roman"/>
          <w:sz w:val="24"/>
          <w:szCs w:val="24"/>
        </w:rPr>
        <w:t xml:space="preserve"> </w:t>
      </w:r>
      <w:r>
        <w:rPr>
          <w:rFonts w:ascii="Times New Roman" w:hAnsi="Times New Roman" w:cs="Times New Roman"/>
          <w:sz w:val="24"/>
          <w:szCs w:val="24"/>
        </w:rPr>
        <w:t xml:space="preserve">isotonic </w:t>
      </w:r>
      <w:r w:rsidRPr="00F601E7">
        <w:rPr>
          <w:rFonts w:ascii="Times New Roman" w:hAnsi="Times New Roman" w:cs="Times New Roman"/>
          <w:sz w:val="24"/>
          <w:szCs w:val="24"/>
        </w:rPr>
        <w:t xml:space="preserve">diluent such as ¼ strength </w:t>
      </w:r>
      <w:r>
        <w:rPr>
          <w:rFonts w:ascii="Times New Roman" w:hAnsi="Times New Roman" w:cs="Times New Roman"/>
          <w:sz w:val="24"/>
          <w:szCs w:val="24"/>
        </w:rPr>
        <w:t>Ringer’s</w:t>
      </w:r>
      <w:r w:rsidRPr="00F601E7">
        <w:rPr>
          <w:rFonts w:ascii="Times New Roman" w:hAnsi="Times New Roman" w:cs="Times New Roman"/>
          <w:sz w:val="24"/>
          <w:szCs w:val="24"/>
        </w:rPr>
        <w:t xml:space="preserve"> solution is w</w:t>
      </w:r>
      <w:r>
        <w:rPr>
          <w:rFonts w:ascii="Times New Roman" w:hAnsi="Times New Roman" w:cs="Times New Roman"/>
          <w:sz w:val="24"/>
          <w:szCs w:val="24"/>
        </w:rPr>
        <w:t>ell established.</w:t>
      </w:r>
    </w:p>
    <w:p w14:paraId="5F98D3BF" w14:textId="4F1693AA" w:rsidR="00AA5FAD" w:rsidRDefault="00AA5FAD" w:rsidP="00AA5FAD">
      <w:pPr>
        <w:jc w:val="both"/>
        <w:rPr>
          <w:rFonts w:ascii="Times New Roman" w:hAnsi="Times New Roman" w:cs="Times New Roman"/>
          <w:sz w:val="24"/>
          <w:szCs w:val="24"/>
        </w:rPr>
      </w:pPr>
      <w:r>
        <w:rPr>
          <w:rFonts w:ascii="Times New Roman" w:hAnsi="Times New Roman" w:cs="Times New Roman"/>
          <w:sz w:val="24"/>
          <w:szCs w:val="24"/>
        </w:rPr>
        <w:t>Ringer’s solution contains mainly anions, to prevent the osmotic stress of the microbiology</w:t>
      </w:r>
      <w:r w:rsidR="00884D4B">
        <w:rPr>
          <w:rFonts w:ascii="Times New Roman" w:hAnsi="Times New Roman" w:cs="Times New Roman"/>
          <w:sz w:val="24"/>
          <w:szCs w:val="24"/>
        </w:rPr>
        <w:t>, so</w:t>
      </w:r>
      <w:r>
        <w:rPr>
          <w:rFonts w:ascii="Times New Roman" w:hAnsi="Times New Roman" w:cs="Times New Roman"/>
          <w:sz w:val="24"/>
          <w:szCs w:val="24"/>
        </w:rPr>
        <w:t xml:space="preserve"> a</w:t>
      </w:r>
      <w:r w:rsidRPr="00C92180">
        <w:rPr>
          <w:rFonts w:ascii="Times New Roman" w:hAnsi="Times New Roman" w:cs="Times New Roman"/>
          <w:sz w:val="24"/>
          <w:szCs w:val="24"/>
        </w:rPr>
        <w:t xml:space="preserve"> recovery </w:t>
      </w:r>
      <w:r>
        <w:rPr>
          <w:rFonts w:ascii="Times New Roman" w:hAnsi="Times New Roman" w:cs="Times New Roman"/>
          <w:sz w:val="24"/>
          <w:szCs w:val="24"/>
        </w:rPr>
        <w:t>test was undertaken to see if it would adversely affect the ability of the anion resins to collect</w:t>
      </w:r>
      <w:r w:rsidRPr="00C92180">
        <w:rPr>
          <w:rFonts w:ascii="Times New Roman" w:hAnsi="Times New Roman" w:cs="Times New Roman"/>
          <w:sz w:val="24"/>
          <w:szCs w:val="24"/>
        </w:rPr>
        <w:t xml:space="preserve"> </w:t>
      </w:r>
      <w:r>
        <w:rPr>
          <w:rFonts w:ascii="Times New Roman" w:hAnsi="Times New Roman" w:cs="Times New Roman"/>
          <w:sz w:val="24"/>
          <w:szCs w:val="24"/>
        </w:rPr>
        <w:t>PO</w:t>
      </w:r>
      <w:r w:rsidRPr="001A1714">
        <w:rPr>
          <w:rFonts w:ascii="Times New Roman" w:hAnsi="Times New Roman" w:cs="Times New Roman"/>
          <w:sz w:val="24"/>
          <w:szCs w:val="24"/>
          <w:vertAlign w:val="subscript"/>
        </w:rPr>
        <w:t>4</w:t>
      </w:r>
      <w:r>
        <w:rPr>
          <w:rFonts w:ascii="Times New Roman" w:hAnsi="Times New Roman" w:cs="Times New Roman"/>
          <w:sz w:val="24"/>
          <w:szCs w:val="24"/>
        </w:rPr>
        <w:t>. A PO</w:t>
      </w:r>
      <w:r w:rsidRPr="000C4064">
        <w:rPr>
          <w:rFonts w:ascii="Times New Roman" w:hAnsi="Times New Roman" w:cs="Times New Roman"/>
          <w:sz w:val="24"/>
          <w:szCs w:val="24"/>
          <w:vertAlign w:val="subscript"/>
        </w:rPr>
        <w:t>4</w:t>
      </w:r>
      <w:r>
        <w:rPr>
          <w:rFonts w:ascii="Times New Roman" w:hAnsi="Times New Roman" w:cs="Times New Roman"/>
          <w:sz w:val="24"/>
          <w:szCs w:val="24"/>
        </w:rPr>
        <w:t xml:space="preserve"> spike was added to a container of Ringer’s solution into which anion resins were placed. After a </w:t>
      </w:r>
      <w:proofErr w:type="gramStart"/>
      <w:r>
        <w:rPr>
          <w:rFonts w:ascii="Times New Roman" w:hAnsi="Times New Roman" w:cs="Times New Roman"/>
          <w:sz w:val="24"/>
          <w:szCs w:val="24"/>
        </w:rPr>
        <w:t>16 hour</w:t>
      </w:r>
      <w:proofErr w:type="gramEnd"/>
      <w:r>
        <w:rPr>
          <w:rFonts w:ascii="Times New Roman" w:hAnsi="Times New Roman" w:cs="Times New Roman"/>
          <w:sz w:val="24"/>
          <w:szCs w:val="24"/>
        </w:rPr>
        <w:t xml:space="preserve"> shaking period, it was found that PO</w:t>
      </w:r>
      <w:r w:rsidRPr="000C4064">
        <w:rPr>
          <w:rFonts w:ascii="Times New Roman" w:hAnsi="Times New Roman" w:cs="Times New Roman"/>
          <w:sz w:val="24"/>
          <w:szCs w:val="24"/>
          <w:vertAlign w:val="subscript"/>
        </w:rPr>
        <w:t>4</w:t>
      </w:r>
      <w:r>
        <w:rPr>
          <w:rFonts w:ascii="Times New Roman" w:hAnsi="Times New Roman" w:cs="Times New Roman"/>
          <w:sz w:val="24"/>
          <w:szCs w:val="24"/>
        </w:rPr>
        <w:t xml:space="preserve"> recovery was unaffected by the Ringer’s solution (results not shown) and on this basis the study was continued. </w:t>
      </w:r>
    </w:p>
    <w:p w14:paraId="402409C5" w14:textId="77777777" w:rsidR="00AA5FAD" w:rsidRPr="0086029D" w:rsidRDefault="00AA5FAD" w:rsidP="00AA5FAD">
      <w:pPr>
        <w:jc w:val="both"/>
        <w:rPr>
          <w:rFonts w:ascii="Times New Roman" w:hAnsi="Times New Roman" w:cs="Times New Roman"/>
          <w:i/>
          <w:sz w:val="24"/>
          <w:szCs w:val="24"/>
        </w:rPr>
      </w:pPr>
      <w:r w:rsidRPr="0086029D">
        <w:rPr>
          <w:rFonts w:ascii="Times New Roman" w:hAnsi="Times New Roman" w:cs="Times New Roman"/>
          <w:i/>
          <w:sz w:val="24"/>
          <w:szCs w:val="24"/>
        </w:rPr>
        <w:t>Microbiology</w:t>
      </w:r>
    </w:p>
    <w:p w14:paraId="41979BA4" w14:textId="736F911A" w:rsidR="00AA5FAD" w:rsidRDefault="00AA5FAD" w:rsidP="00AA5FAD">
      <w:pPr>
        <w:jc w:val="both"/>
        <w:rPr>
          <w:rFonts w:ascii="Times New Roman" w:hAnsi="Times New Roman" w:cs="Times New Roman"/>
          <w:sz w:val="24"/>
          <w:szCs w:val="24"/>
        </w:rPr>
      </w:pPr>
      <w:r w:rsidRPr="0016534B">
        <w:rPr>
          <w:rFonts w:ascii="Times New Roman" w:hAnsi="Times New Roman" w:cs="Times New Roman"/>
          <w:sz w:val="24"/>
          <w:szCs w:val="24"/>
        </w:rPr>
        <w:t xml:space="preserve">Determination of the number of bacteria was undertaken using the standard plate count method for </w:t>
      </w:r>
      <w:proofErr w:type="gramStart"/>
      <w:r w:rsidRPr="00A40ECE">
        <w:rPr>
          <w:rFonts w:ascii="Times New Roman" w:hAnsi="Times New Roman" w:cs="Times New Roman"/>
          <w:i/>
          <w:sz w:val="24"/>
          <w:szCs w:val="24"/>
        </w:rPr>
        <w:t>E.coli</w:t>
      </w:r>
      <w:proofErr w:type="gramEnd"/>
      <w:r w:rsidRPr="0016534B">
        <w:rPr>
          <w:rFonts w:ascii="Times New Roman" w:hAnsi="Times New Roman" w:cs="Times New Roman"/>
          <w:sz w:val="24"/>
          <w:szCs w:val="24"/>
        </w:rPr>
        <w:t xml:space="preserve">, a faecal indicator organism. The sample to be tested </w:t>
      </w:r>
      <w:r w:rsidR="00884D4B">
        <w:rPr>
          <w:rFonts w:ascii="Times New Roman" w:hAnsi="Times New Roman" w:cs="Times New Roman"/>
          <w:sz w:val="24"/>
          <w:szCs w:val="24"/>
        </w:rPr>
        <w:t>was</w:t>
      </w:r>
      <w:r w:rsidRPr="0016534B">
        <w:rPr>
          <w:rFonts w:ascii="Times New Roman" w:hAnsi="Times New Roman" w:cs="Times New Roman"/>
          <w:sz w:val="24"/>
          <w:szCs w:val="24"/>
        </w:rPr>
        <w:t xml:space="preserve"> diluted through serial dilutions to obtain a small number of colonies on each agar plate; 0.1 ml of the diluted sampl</w:t>
      </w:r>
      <w:r>
        <w:rPr>
          <w:rFonts w:ascii="Times New Roman" w:hAnsi="Times New Roman" w:cs="Times New Roman"/>
          <w:sz w:val="24"/>
          <w:szCs w:val="24"/>
        </w:rPr>
        <w:t>e is spread on the surface of a</w:t>
      </w:r>
      <w:r w:rsidRPr="0016534B">
        <w:rPr>
          <w:rFonts w:ascii="Times New Roman" w:hAnsi="Times New Roman" w:cs="Times New Roman"/>
          <w:sz w:val="24"/>
          <w:szCs w:val="24"/>
        </w:rPr>
        <w:t xml:space="preserve"> Membrane Lactose Glucuronide Agar (MLGA) (</w:t>
      </w:r>
      <w:proofErr w:type="spellStart"/>
      <w:r w:rsidRPr="0016534B">
        <w:rPr>
          <w:rFonts w:ascii="Times New Roman" w:hAnsi="Times New Roman" w:cs="Times New Roman"/>
          <w:sz w:val="24"/>
          <w:szCs w:val="24"/>
        </w:rPr>
        <w:t>Oxoid</w:t>
      </w:r>
      <w:proofErr w:type="spellEnd"/>
      <w:r w:rsidRPr="0016534B">
        <w:rPr>
          <w:rFonts w:ascii="Times New Roman" w:hAnsi="Times New Roman" w:cs="Times New Roman"/>
          <w:sz w:val="24"/>
          <w:szCs w:val="24"/>
        </w:rPr>
        <w:t xml:space="preserve"> UK) plate. Samples were initially vortex mixed before appropriate ser</w:t>
      </w:r>
      <w:r>
        <w:rPr>
          <w:rFonts w:ascii="Times New Roman" w:hAnsi="Times New Roman" w:cs="Times New Roman"/>
          <w:sz w:val="24"/>
          <w:szCs w:val="24"/>
        </w:rPr>
        <w:t>ial dilutions, from which 0.1 mL</w:t>
      </w:r>
      <w:r w:rsidRPr="0016534B">
        <w:rPr>
          <w:rFonts w:ascii="Times New Roman" w:hAnsi="Times New Roman" w:cs="Times New Roman"/>
          <w:sz w:val="24"/>
          <w:szCs w:val="24"/>
        </w:rPr>
        <w:t xml:space="preserve"> was spread plated aseptically. Once plates were dry, they were incubated at 44.0°C (± 0.5°C) for between 18 – 24 hours. After the total incubation period, all plates were examined and plates with between 30 – 300 colonies counted.</w:t>
      </w:r>
    </w:p>
    <w:p w14:paraId="3FA6308F" w14:textId="134F1424" w:rsidR="00D83C96" w:rsidRPr="0086029D" w:rsidRDefault="00D83C96" w:rsidP="00AB2E30">
      <w:pPr>
        <w:jc w:val="both"/>
        <w:rPr>
          <w:rFonts w:ascii="Times New Roman" w:hAnsi="Times New Roman" w:cs="Times New Roman"/>
          <w:b/>
          <w:sz w:val="24"/>
          <w:szCs w:val="24"/>
        </w:rPr>
      </w:pPr>
      <w:r w:rsidRPr="0086029D">
        <w:rPr>
          <w:rFonts w:ascii="Times New Roman" w:hAnsi="Times New Roman" w:cs="Times New Roman"/>
          <w:b/>
          <w:sz w:val="24"/>
          <w:szCs w:val="24"/>
        </w:rPr>
        <w:t>Sample extraction</w:t>
      </w:r>
    </w:p>
    <w:p w14:paraId="65A1BBAF" w14:textId="77777777" w:rsidR="00D83C96" w:rsidRPr="0086029D" w:rsidRDefault="00513AAE" w:rsidP="00AB2E30">
      <w:pPr>
        <w:jc w:val="both"/>
        <w:rPr>
          <w:rFonts w:ascii="Times New Roman" w:hAnsi="Times New Roman" w:cs="Times New Roman"/>
          <w:i/>
          <w:sz w:val="24"/>
          <w:szCs w:val="24"/>
        </w:rPr>
      </w:pPr>
      <w:r w:rsidRPr="0086029D">
        <w:rPr>
          <w:rFonts w:ascii="Times New Roman" w:hAnsi="Times New Roman" w:cs="Times New Roman"/>
          <w:i/>
          <w:sz w:val="24"/>
          <w:szCs w:val="24"/>
        </w:rPr>
        <w:t>Faecal</w:t>
      </w:r>
      <w:r w:rsidR="00D83C96" w:rsidRPr="0086029D">
        <w:rPr>
          <w:rFonts w:ascii="Times New Roman" w:hAnsi="Times New Roman" w:cs="Times New Roman"/>
          <w:i/>
          <w:sz w:val="24"/>
          <w:szCs w:val="24"/>
        </w:rPr>
        <w:t xml:space="preserve"> </w:t>
      </w:r>
      <w:r w:rsidRPr="0086029D">
        <w:rPr>
          <w:rFonts w:ascii="Times New Roman" w:hAnsi="Times New Roman" w:cs="Times New Roman"/>
          <w:i/>
          <w:sz w:val="24"/>
          <w:szCs w:val="24"/>
        </w:rPr>
        <w:t>PO</w:t>
      </w:r>
      <w:r w:rsidRPr="0086029D">
        <w:rPr>
          <w:rFonts w:ascii="Times New Roman" w:hAnsi="Times New Roman" w:cs="Times New Roman"/>
          <w:i/>
          <w:sz w:val="24"/>
          <w:szCs w:val="24"/>
          <w:vertAlign w:val="subscript"/>
        </w:rPr>
        <w:t>4</w:t>
      </w:r>
    </w:p>
    <w:p w14:paraId="08AA0B55" w14:textId="07B4AE33" w:rsidR="007F7B9C" w:rsidRDefault="00114E5F" w:rsidP="00AB2E30">
      <w:pPr>
        <w:jc w:val="both"/>
        <w:rPr>
          <w:rFonts w:ascii="Times New Roman" w:hAnsi="Times New Roman" w:cs="Times New Roman"/>
          <w:sz w:val="24"/>
          <w:szCs w:val="24"/>
        </w:rPr>
      </w:pPr>
      <w:r>
        <w:rPr>
          <w:rFonts w:ascii="Times New Roman" w:hAnsi="Times New Roman" w:cs="Times New Roman"/>
          <w:sz w:val="24"/>
          <w:szCs w:val="24"/>
        </w:rPr>
        <w:t>T</w:t>
      </w:r>
      <w:r w:rsidR="00532CE8" w:rsidRPr="00C92180">
        <w:rPr>
          <w:rFonts w:ascii="Times New Roman" w:hAnsi="Times New Roman" w:cs="Times New Roman"/>
          <w:sz w:val="24"/>
          <w:szCs w:val="24"/>
        </w:rPr>
        <w:t xml:space="preserve">wo </w:t>
      </w:r>
      <w:r w:rsidR="00211CA4">
        <w:rPr>
          <w:rFonts w:ascii="Times New Roman" w:hAnsi="Times New Roman" w:cs="Times New Roman"/>
          <w:sz w:val="24"/>
          <w:szCs w:val="24"/>
        </w:rPr>
        <w:t xml:space="preserve">further </w:t>
      </w:r>
      <w:r w:rsidR="00532CE8" w:rsidRPr="00C92180">
        <w:rPr>
          <w:rFonts w:ascii="Times New Roman" w:hAnsi="Times New Roman" w:cs="Times New Roman"/>
          <w:sz w:val="24"/>
          <w:szCs w:val="24"/>
        </w:rPr>
        <w:t xml:space="preserve">sub-samples were extracted for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532CE8" w:rsidRPr="00C92180">
        <w:rPr>
          <w:rFonts w:ascii="Times New Roman" w:hAnsi="Times New Roman" w:cs="Times New Roman"/>
          <w:sz w:val="24"/>
          <w:szCs w:val="24"/>
        </w:rPr>
        <w:t xml:space="preserve">; (i) Resin </w:t>
      </w:r>
      <w:r w:rsidR="000C7A2C">
        <w:rPr>
          <w:rFonts w:ascii="Times New Roman" w:hAnsi="Times New Roman" w:cs="Times New Roman"/>
          <w:sz w:val="24"/>
          <w:szCs w:val="24"/>
        </w:rPr>
        <w:t>PO</w:t>
      </w:r>
      <w:r w:rsidR="000F2CFD">
        <w:rPr>
          <w:rFonts w:ascii="Times New Roman" w:hAnsi="Times New Roman" w:cs="Times New Roman"/>
          <w:sz w:val="24"/>
          <w:szCs w:val="24"/>
          <w:vertAlign w:val="subscript"/>
        </w:rPr>
        <w:t>4</w:t>
      </w:r>
      <w:del w:id="8" w:author="Steve Granger" w:date="2018-02-15T11:40:00Z">
        <w:r w:rsidR="000C7A2C" w:rsidRPr="00F85389" w:rsidDel="00D7106F">
          <w:rPr>
            <w:rFonts w:ascii="Times New Roman" w:hAnsi="Times New Roman" w:cs="Times New Roman"/>
            <w:sz w:val="24"/>
            <w:szCs w:val="24"/>
            <w:vertAlign w:val="superscript"/>
          </w:rPr>
          <w:delText>-</w:delText>
        </w:r>
      </w:del>
      <w:r w:rsidR="00532CE8" w:rsidRPr="00C92180">
        <w:rPr>
          <w:rFonts w:ascii="Times New Roman" w:hAnsi="Times New Roman" w:cs="Times New Roman"/>
          <w:sz w:val="24"/>
          <w:szCs w:val="24"/>
        </w:rPr>
        <w:t>: 25-100</w:t>
      </w:r>
      <w:r w:rsidR="002D4692" w:rsidRPr="00C92180">
        <w:rPr>
          <w:rFonts w:ascii="Times New Roman" w:hAnsi="Times New Roman" w:cs="Times New Roman"/>
          <w:sz w:val="24"/>
          <w:szCs w:val="24"/>
        </w:rPr>
        <w:t xml:space="preserve"> </w:t>
      </w:r>
      <w:r w:rsidR="00532CE8" w:rsidRPr="00C92180">
        <w:rPr>
          <w:rFonts w:ascii="Times New Roman" w:hAnsi="Times New Roman" w:cs="Times New Roman"/>
          <w:sz w:val="24"/>
          <w:szCs w:val="24"/>
        </w:rPr>
        <w:t>g placed in a 5</w:t>
      </w:r>
      <w:r w:rsidR="00513AAE">
        <w:rPr>
          <w:rFonts w:ascii="Times New Roman" w:hAnsi="Times New Roman" w:cs="Times New Roman"/>
          <w:sz w:val="24"/>
          <w:szCs w:val="24"/>
        </w:rPr>
        <w:t xml:space="preserve"> </w:t>
      </w:r>
      <w:r w:rsidR="00532CE8" w:rsidRPr="00C92180">
        <w:rPr>
          <w:rFonts w:ascii="Times New Roman" w:hAnsi="Times New Roman" w:cs="Times New Roman"/>
          <w:sz w:val="24"/>
          <w:szCs w:val="24"/>
        </w:rPr>
        <w:t>L HDPE sealable bottle, diluted with 3</w:t>
      </w:r>
      <w:r w:rsidR="002D4692" w:rsidRPr="00C92180">
        <w:rPr>
          <w:rFonts w:ascii="Times New Roman" w:hAnsi="Times New Roman" w:cs="Times New Roman"/>
          <w:sz w:val="24"/>
          <w:szCs w:val="24"/>
        </w:rPr>
        <w:t xml:space="preserve"> </w:t>
      </w:r>
      <w:r w:rsidR="00532CE8" w:rsidRPr="00C92180">
        <w:rPr>
          <w:rFonts w:ascii="Times New Roman" w:hAnsi="Times New Roman" w:cs="Times New Roman"/>
          <w:sz w:val="24"/>
          <w:szCs w:val="24"/>
        </w:rPr>
        <w:t>L Ringer</w:t>
      </w:r>
      <w:r w:rsidR="009B5873">
        <w:rPr>
          <w:rFonts w:ascii="Times New Roman" w:hAnsi="Times New Roman" w:cs="Times New Roman"/>
          <w:sz w:val="24"/>
          <w:szCs w:val="24"/>
        </w:rPr>
        <w:t>’</w:t>
      </w:r>
      <w:r w:rsidR="00532CE8" w:rsidRPr="00C92180">
        <w:rPr>
          <w:rFonts w:ascii="Times New Roman" w:hAnsi="Times New Roman" w:cs="Times New Roman"/>
          <w:sz w:val="24"/>
          <w:szCs w:val="24"/>
        </w:rPr>
        <w:t>s solution, and 72 anion-exchange resin (VWR</w:t>
      </w:r>
      <w:r w:rsidR="00D0721A">
        <w:rPr>
          <w:rFonts w:ascii="Times New Roman" w:hAnsi="Times New Roman" w:cs="Times New Roman"/>
          <w:sz w:val="24"/>
          <w:szCs w:val="24"/>
        </w:rPr>
        <w:t xml:space="preserve"> International Ltd, </w:t>
      </w:r>
      <w:proofErr w:type="spellStart"/>
      <w:r w:rsidR="00D0721A">
        <w:rPr>
          <w:rFonts w:ascii="Times New Roman" w:hAnsi="Times New Roman" w:cs="Times New Roman"/>
          <w:sz w:val="24"/>
          <w:szCs w:val="24"/>
        </w:rPr>
        <w:t>Lutterworth</w:t>
      </w:r>
      <w:proofErr w:type="spellEnd"/>
      <w:r w:rsidR="00D0721A">
        <w:rPr>
          <w:rFonts w:ascii="Times New Roman" w:hAnsi="Times New Roman" w:cs="Times New Roman"/>
          <w:sz w:val="24"/>
          <w:szCs w:val="24"/>
        </w:rPr>
        <w:t>, UK</w:t>
      </w:r>
      <w:r w:rsidR="00532CE8" w:rsidRPr="00C92180">
        <w:rPr>
          <w:rFonts w:ascii="Times New Roman" w:hAnsi="Times New Roman" w:cs="Times New Roman"/>
          <w:sz w:val="24"/>
          <w:szCs w:val="24"/>
        </w:rPr>
        <w:t>) squares (4</w:t>
      </w:r>
      <w:r w:rsidR="00513AAE">
        <w:rPr>
          <w:rFonts w:ascii="Times New Roman" w:hAnsi="Times New Roman" w:cs="Times New Roman"/>
          <w:sz w:val="24"/>
          <w:szCs w:val="24"/>
        </w:rPr>
        <w:t xml:space="preserve"> </w:t>
      </w:r>
      <w:r w:rsidR="00532CE8" w:rsidRPr="00C92180">
        <w:rPr>
          <w:rFonts w:ascii="Times New Roman" w:hAnsi="Times New Roman" w:cs="Times New Roman"/>
          <w:sz w:val="24"/>
          <w:szCs w:val="24"/>
        </w:rPr>
        <w:t>cm x 4</w:t>
      </w:r>
      <w:r w:rsidR="00513AAE">
        <w:rPr>
          <w:rFonts w:ascii="Times New Roman" w:hAnsi="Times New Roman" w:cs="Times New Roman"/>
          <w:sz w:val="24"/>
          <w:szCs w:val="24"/>
        </w:rPr>
        <w:t xml:space="preserve"> </w:t>
      </w:r>
      <w:r w:rsidR="00532CE8" w:rsidRPr="00C92180">
        <w:rPr>
          <w:rFonts w:ascii="Times New Roman" w:hAnsi="Times New Roman" w:cs="Times New Roman"/>
          <w:sz w:val="24"/>
          <w:szCs w:val="24"/>
        </w:rPr>
        <w:t>cm) added</w:t>
      </w:r>
      <w:r w:rsidR="00B426A3">
        <w:rPr>
          <w:rFonts w:ascii="Times New Roman" w:hAnsi="Times New Roman" w:cs="Times New Roman"/>
          <w:sz w:val="24"/>
          <w:szCs w:val="24"/>
        </w:rPr>
        <w:t xml:space="preserve"> and</w:t>
      </w:r>
      <w:r w:rsidR="00532CE8" w:rsidRPr="00C92180">
        <w:rPr>
          <w:rFonts w:ascii="Times New Roman" w:hAnsi="Times New Roman" w:cs="Times New Roman"/>
          <w:sz w:val="24"/>
          <w:szCs w:val="24"/>
        </w:rPr>
        <w:t xml:space="preserve">, (ii) Microbial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532CE8" w:rsidRPr="00C92180">
        <w:rPr>
          <w:rFonts w:ascii="Times New Roman" w:hAnsi="Times New Roman" w:cs="Times New Roman"/>
          <w:sz w:val="24"/>
          <w:szCs w:val="24"/>
        </w:rPr>
        <w:t>: 1-2</w:t>
      </w:r>
      <w:r w:rsidR="002D4692" w:rsidRPr="00C92180">
        <w:rPr>
          <w:rFonts w:ascii="Times New Roman" w:hAnsi="Times New Roman" w:cs="Times New Roman"/>
          <w:sz w:val="24"/>
          <w:szCs w:val="24"/>
        </w:rPr>
        <w:t xml:space="preserve"> </w:t>
      </w:r>
      <w:r w:rsidR="00532CE8" w:rsidRPr="00C92180">
        <w:rPr>
          <w:rFonts w:ascii="Times New Roman" w:hAnsi="Times New Roman" w:cs="Times New Roman"/>
          <w:sz w:val="24"/>
          <w:szCs w:val="24"/>
        </w:rPr>
        <w:lastRenderedPageBreak/>
        <w:t>g placed</w:t>
      </w:r>
      <w:r w:rsidR="008D45EC" w:rsidRPr="00C92180">
        <w:rPr>
          <w:rFonts w:ascii="Times New Roman" w:hAnsi="Times New Roman" w:cs="Times New Roman"/>
          <w:sz w:val="24"/>
          <w:szCs w:val="24"/>
        </w:rPr>
        <w:t xml:space="preserve"> in a 5</w:t>
      </w:r>
      <w:r w:rsidR="00513AAE">
        <w:rPr>
          <w:rFonts w:ascii="Times New Roman" w:hAnsi="Times New Roman" w:cs="Times New Roman"/>
          <w:sz w:val="24"/>
          <w:szCs w:val="24"/>
        </w:rPr>
        <w:t xml:space="preserve"> </w:t>
      </w:r>
      <w:r w:rsidR="008D45EC" w:rsidRPr="00C92180">
        <w:rPr>
          <w:rFonts w:ascii="Times New Roman" w:hAnsi="Times New Roman" w:cs="Times New Roman"/>
          <w:sz w:val="24"/>
          <w:szCs w:val="24"/>
        </w:rPr>
        <w:t>L HDPE bottle and diluted with 3</w:t>
      </w:r>
      <w:r w:rsidR="00513AAE">
        <w:rPr>
          <w:rFonts w:ascii="Times New Roman" w:hAnsi="Times New Roman" w:cs="Times New Roman"/>
          <w:sz w:val="24"/>
          <w:szCs w:val="24"/>
        </w:rPr>
        <w:t xml:space="preserve"> </w:t>
      </w:r>
      <w:r w:rsidR="008D45EC" w:rsidRPr="00C92180">
        <w:rPr>
          <w:rFonts w:ascii="Times New Roman" w:hAnsi="Times New Roman" w:cs="Times New Roman"/>
          <w:sz w:val="24"/>
          <w:szCs w:val="24"/>
        </w:rPr>
        <w:t xml:space="preserve">L de-ionised water, and 72 anion-exchange resins added. Bottles were placed on an orbital shaker set at 100 rpm, in a 4°C walk-in refrigerator. After 16 </w:t>
      </w:r>
      <w:r w:rsidR="00A02FFC" w:rsidRPr="00C92180">
        <w:rPr>
          <w:rFonts w:ascii="Times New Roman" w:hAnsi="Times New Roman" w:cs="Times New Roman"/>
          <w:sz w:val="24"/>
          <w:szCs w:val="24"/>
        </w:rPr>
        <w:t>hours,</w:t>
      </w:r>
      <w:r w:rsidR="008D45EC" w:rsidRPr="00C92180">
        <w:rPr>
          <w:rFonts w:ascii="Times New Roman" w:hAnsi="Times New Roman" w:cs="Times New Roman"/>
          <w:sz w:val="24"/>
          <w:szCs w:val="24"/>
        </w:rPr>
        <w:t xml:space="preserve"> the bottles were removed and the extracting solution sub-sampled for microbial analysis by diluting 1</w:t>
      </w:r>
      <w:r w:rsidR="002D4692"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m</w:t>
      </w:r>
      <w:r w:rsidR="00994E33">
        <w:rPr>
          <w:rFonts w:ascii="Times New Roman" w:hAnsi="Times New Roman" w:cs="Times New Roman"/>
          <w:sz w:val="24"/>
          <w:szCs w:val="24"/>
        </w:rPr>
        <w:t>L</w:t>
      </w:r>
      <w:r w:rsidR="008D45EC" w:rsidRPr="00C92180">
        <w:rPr>
          <w:rFonts w:ascii="Times New Roman" w:hAnsi="Times New Roman" w:cs="Times New Roman"/>
          <w:sz w:val="24"/>
          <w:szCs w:val="24"/>
        </w:rPr>
        <w:t xml:space="preserve"> of extractant solution in 9</w:t>
      </w:r>
      <w:r w:rsidR="002D4692"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m</w:t>
      </w:r>
      <w:r w:rsidR="00994E33">
        <w:rPr>
          <w:rFonts w:ascii="Times New Roman" w:hAnsi="Times New Roman" w:cs="Times New Roman"/>
          <w:sz w:val="24"/>
          <w:szCs w:val="24"/>
        </w:rPr>
        <w:t>L</w:t>
      </w:r>
      <w:r w:rsidR="008D45EC" w:rsidRPr="00C92180">
        <w:rPr>
          <w:rFonts w:ascii="Times New Roman" w:hAnsi="Times New Roman" w:cs="Times New Roman"/>
          <w:sz w:val="24"/>
          <w:szCs w:val="24"/>
        </w:rPr>
        <w:t xml:space="preserve"> Ringer</w:t>
      </w:r>
      <w:r w:rsidR="009B5873">
        <w:rPr>
          <w:rFonts w:ascii="Times New Roman" w:hAnsi="Times New Roman" w:cs="Times New Roman"/>
          <w:sz w:val="24"/>
          <w:szCs w:val="24"/>
        </w:rPr>
        <w:t>’</w:t>
      </w:r>
      <w:r w:rsidR="008D45EC" w:rsidRPr="00C92180">
        <w:rPr>
          <w:rFonts w:ascii="Times New Roman" w:hAnsi="Times New Roman" w:cs="Times New Roman"/>
          <w:sz w:val="24"/>
          <w:szCs w:val="24"/>
        </w:rPr>
        <w:t>s solution and sto</w:t>
      </w:r>
      <w:r w:rsidR="00BE3C2E">
        <w:rPr>
          <w:rFonts w:ascii="Times New Roman" w:hAnsi="Times New Roman" w:cs="Times New Roman"/>
          <w:sz w:val="24"/>
          <w:szCs w:val="24"/>
        </w:rPr>
        <w:t>red</w:t>
      </w:r>
      <w:r w:rsidR="008D45EC" w:rsidRPr="00C92180">
        <w:rPr>
          <w:rFonts w:ascii="Times New Roman" w:hAnsi="Times New Roman" w:cs="Times New Roman"/>
          <w:sz w:val="24"/>
          <w:szCs w:val="24"/>
        </w:rPr>
        <w:t xml:space="preserve"> a</w:t>
      </w:r>
      <w:r w:rsidR="00BE3C2E">
        <w:rPr>
          <w:rFonts w:ascii="Times New Roman" w:hAnsi="Times New Roman" w:cs="Times New Roman"/>
          <w:sz w:val="24"/>
          <w:szCs w:val="24"/>
        </w:rPr>
        <w:t>t</w:t>
      </w:r>
      <w:r w:rsidR="008D45EC" w:rsidRPr="00C92180">
        <w:rPr>
          <w:rFonts w:ascii="Times New Roman" w:hAnsi="Times New Roman" w:cs="Times New Roman"/>
          <w:sz w:val="24"/>
          <w:szCs w:val="24"/>
        </w:rPr>
        <w:t xml:space="preserve"> 4°C before analysis within 24 hours. Resins were then recovered by pouring the extraction solution from the 5</w:t>
      </w:r>
      <w:r w:rsidR="002D4692"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 xml:space="preserve">L bottle though a </w:t>
      </w:r>
      <w:proofErr w:type="gramStart"/>
      <w:r w:rsidR="008D45EC" w:rsidRPr="00C92180">
        <w:rPr>
          <w:rFonts w:ascii="Times New Roman" w:hAnsi="Times New Roman" w:cs="Times New Roman"/>
          <w:sz w:val="24"/>
          <w:szCs w:val="24"/>
        </w:rPr>
        <w:t>4</w:t>
      </w:r>
      <w:r w:rsidR="002D4692"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mm</w:t>
      </w:r>
      <w:proofErr w:type="gramEnd"/>
      <w:r w:rsidR="008D45EC" w:rsidRPr="00C92180">
        <w:rPr>
          <w:rFonts w:ascii="Times New Roman" w:hAnsi="Times New Roman" w:cs="Times New Roman"/>
          <w:sz w:val="24"/>
          <w:szCs w:val="24"/>
        </w:rPr>
        <w:t xml:space="preserve"> sieve ensuring all resins </w:t>
      </w:r>
      <w:r w:rsidR="009B5873">
        <w:rPr>
          <w:rFonts w:ascii="Times New Roman" w:hAnsi="Times New Roman" w:cs="Times New Roman"/>
          <w:sz w:val="24"/>
          <w:szCs w:val="24"/>
        </w:rPr>
        <w:t>were</w:t>
      </w:r>
      <w:r w:rsidR="009B5873"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 xml:space="preserve">recovered from the bottle. </w:t>
      </w:r>
      <w:ins w:id="9" w:author="Steve Granger" w:date="2018-02-15T11:33:00Z">
        <w:r w:rsidR="00AA098F">
          <w:rPr>
            <w:rFonts w:ascii="Times New Roman" w:hAnsi="Times New Roman" w:cs="Times New Roman"/>
            <w:sz w:val="24"/>
            <w:szCs w:val="24"/>
          </w:rPr>
          <w:t>As the sample was highly organic in nature we felt it necessary to test, and if needed, account for any potential hydrolysis of organic P during the extraction of PO</w:t>
        </w:r>
        <w:r w:rsidR="00AA098F" w:rsidRPr="00AA098F">
          <w:rPr>
            <w:rFonts w:ascii="Times New Roman" w:hAnsi="Times New Roman" w:cs="Times New Roman"/>
            <w:sz w:val="24"/>
            <w:szCs w:val="24"/>
            <w:vertAlign w:val="subscript"/>
            <w:rPrChange w:id="10" w:author="Steve Granger" w:date="2018-02-15T11:36:00Z">
              <w:rPr>
                <w:rFonts w:ascii="Times New Roman" w:hAnsi="Times New Roman" w:cs="Times New Roman"/>
                <w:sz w:val="24"/>
                <w:szCs w:val="24"/>
              </w:rPr>
            </w:rPrChange>
          </w:rPr>
          <w:t>4</w:t>
        </w:r>
        <w:r w:rsidR="00AA098F">
          <w:rPr>
            <w:rFonts w:ascii="Times New Roman" w:hAnsi="Times New Roman" w:cs="Times New Roman"/>
            <w:sz w:val="24"/>
            <w:szCs w:val="24"/>
          </w:rPr>
          <w:t xml:space="preserve"> from the resins. </w:t>
        </w:r>
      </w:ins>
      <w:r w:rsidR="008D45EC" w:rsidRPr="00C92180">
        <w:rPr>
          <w:rFonts w:ascii="Times New Roman" w:hAnsi="Times New Roman" w:cs="Times New Roman"/>
          <w:sz w:val="24"/>
          <w:szCs w:val="24"/>
        </w:rPr>
        <w:t xml:space="preserve">Resins from each </w:t>
      </w:r>
      <w:del w:id="11" w:author="Steve Granger" w:date="2018-02-15T11:35:00Z">
        <w:r w:rsidR="008D45EC" w:rsidRPr="00C92180" w:rsidDel="00AA098F">
          <w:rPr>
            <w:rFonts w:ascii="Times New Roman" w:hAnsi="Times New Roman" w:cs="Times New Roman"/>
            <w:sz w:val="24"/>
            <w:szCs w:val="24"/>
          </w:rPr>
          <w:delText xml:space="preserve">solution </w:delText>
        </w:r>
      </w:del>
      <w:ins w:id="12" w:author="Steve Granger" w:date="2018-02-15T11:35:00Z">
        <w:r w:rsidR="00AA098F">
          <w:rPr>
            <w:rFonts w:ascii="Times New Roman" w:hAnsi="Times New Roman" w:cs="Times New Roman"/>
            <w:sz w:val="24"/>
            <w:szCs w:val="24"/>
          </w:rPr>
          <w:t xml:space="preserve">extraction </w:t>
        </w:r>
      </w:ins>
      <w:r w:rsidR="008D45EC" w:rsidRPr="00C92180">
        <w:rPr>
          <w:rFonts w:ascii="Times New Roman" w:hAnsi="Times New Roman" w:cs="Times New Roman"/>
          <w:sz w:val="24"/>
          <w:szCs w:val="24"/>
        </w:rPr>
        <w:t xml:space="preserve">were </w:t>
      </w:r>
      <w:del w:id="13" w:author="Steve Granger" w:date="2018-02-15T11:35:00Z">
        <w:r w:rsidR="008D45EC" w:rsidRPr="00C92180" w:rsidDel="00AA098F">
          <w:rPr>
            <w:rFonts w:ascii="Times New Roman" w:hAnsi="Times New Roman" w:cs="Times New Roman"/>
            <w:sz w:val="24"/>
            <w:szCs w:val="24"/>
          </w:rPr>
          <w:delText xml:space="preserve">then </w:delText>
        </w:r>
      </w:del>
      <w:r w:rsidR="008D45EC" w:rsidRPr="00C92180">
        <w:rPr>
          <w:rFonts w:ascii="Times New Roman" w:hAnsi="Times New Roman" w:cs="Times New Roman"/>
          <w:sz w:val="24"/>
          <w:szCs w:val="24"/>
        </w:rPr>
        <w:t xml:space="preserve">divided into two </w:t>
      </w:r>
      <w:r w:rsidR="009B5873">
        <w:rPr>
          <w:rFonts w:ascii="Times New Roman" w:hAnsi="Times New Roman" w:cs="Times New Roman"/>
          <w:sz w:val="24"/>
          <w:szCs w:val="24"/>
        </w:rPr>
        <w:t>sub-sets</w:t>
      </w:r>
      <w:r w:rsidR="009B5873"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 xml:space="preserve">of 36, placed in a </w:t>
      </w:r>
      <w:proofErr w:type="gramStart"/>
      <w:r w:rsidR="008D45EC" w:rsidRPr="00C92180">
        <w:rPr>
          <w:rFonts w:ascii="Times New Roman" w:hAnsi="Times New Roman" w:cs="Times New Roman"/>
          <w:sz w:val="24"/>
          <w:szCs w:val="24"/>
        </w:rPr>
        <w:t>250</w:t>
      </w:r>
      <w:r w:rsidR="002D4692" w:rsidRPr="00C92180">
        <w:rPr>
          <w:rFonts w:ascii="Times New Roman" w:hAnsi="Times New Roman" w:cs="Times New Roman"/>
          <w:sz w:val="24"/>
          <w:szCs w:val="24"/>
        </w:rPr>
        <w:t xml:space="preserve"> </w:t>
      </w:r>
      <w:r w:rsidR="008D45EC" w:rsidRPr="00C92180">
        <w:rPr>
          <w:rFonts w:ascii="Times New Roman" w:hAnsi="Times New Roman" w:cs="Times New Roman"/>
          <w:sz w:val="24"/>
          <w:szCs w:val="24"/>
        </w:rPr>
        <w:t>m</w:t>
      </w:r>
      <w:r w:rsidR="00994E33">
        <w:rPr>
          <w:rFonts w:ascii="Times New Roman" w:hAnsi="Times New Roman" w:cs="Times New Roman"/>
          <w:sz w:val="24"/>
          <w:szCs w:val="24"/>
        </w:rPr>
        <w:t>L</w:t>
      </w:r>
      <w:proofErr w:type="gramEnd"/>
      <w:r w:rsidR="008D45EC" w:rsidRPr="00C92180">
        <w:rPr>
          <w:rFonts w:ascii="Times New Roman" w:hAnsi="Times New Roman" w:cs="Times New Roman"/>
          <w:sz w:val="24"/>
          <w:szCs w:val="24"/>
        </w:rPr>
        <w:t xml:space="preserve"> </w:t>
      </w:r>
      <w:r w:rsidR="00D83C96" w:rsidRPr="00C92180">
        <w:rPr>
          <w:rFonts w:ascii="Times New Roman" w:hAnsi="Times New Roman" w:cs="Times New Roman"/>
          <w:sz w:val="24"/>
          <w:szCs w:val="24"/>
        </w:rPr>
        <w:t xml:space="preserve">polypropylene </w:t>
      </w:r>
      <w:r w:rsidR="008D45EC" w:rsidRPr="00C92180">
        <w:rPr>
          <w:rFonts w:ascii="Times New Roman" w:hAnsi="Times New Roman" w:cs="Times New Roman"/>
          <w:sz w:val="24"/>
          <w:szCs w:val="24"/>
        </w:rPr>
        <w:t xml:space="preserve">screw cap bottle and washed several times with their respective, </w:t>
      </w:r>
      <w:r w:rsidR="00D0721A">
        <w:rPr>
          <w:rFonts w:ascii="Times New Roman" w:hAnsi="Times New Roman" w:cs="Times New Roman"/>
          <w:sz w:val="24"/>
          <w:szCs w:val="24"/>
        </w:rPr>
        <w:t>fresh</w:t>
      </w:r>
      <w:r w:rsidR="008D45EC" w:rsidRPr="00C92180">
        <w:rPr>
          <w:rFonts w:ascii="Times New Roman" w:hAnsi="Times New Roman" w:cs="Times New Roman"/>
          <w:sz w:val="24"/>
          <w:szCs w:val="24"/>
        </w:rPr>
        <w:t>, matrix solution</w:t>
      </w:r>
      <w:r w:rsidR="00D0721A">
        <w:rPr>
          <w:rFonts w:ascii="Times New Roman" w:hAnsi="Times New Roman" w:cs="Times New Roman"/>
          <w:sz w:val="24"/>
          <w:szCs w:val="24"/>
        </w:rPr>
        <w:t>s</w:t>
      </w:r>
      <w:r w:rsidR="008D45EC" w:rsidRPr="00C92180">
        <w:rPr>
          <w:rFonts w:ascii="Times New Roman" w:hAnsi="Times New Roman" w:cs="Times New Roman"/>
          <w:sz w:val="24"/>
          <w:szCs w:val="24"/>
        </w:rPr>
        <w:t>.</w:t>
      </w:r>
      <w:r w:rsidR="00D83C96" w:rsidRPr="00C92180">
        <w:rPr>
          <w:rFonts w:ascii="Times New Roman" w:hAnsi="Times New Roman" w:cs="Times New Roman"/>
          <w:sz w:val="24"/>
          <w:szCs w:val="24"/>
        </w:rPr>
        <w:t xml:space="preserve"> When clean,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D83C96" w:rsidRPr="00C92180">
        <w:rPr>
          <w:rFonts w:ascii="Times New Roman" w:hAnsi="Times New Roman" w:cs="Times New Roman"/>
          <w:sz w:val="24"/>
          <w:szCs w:val="24"/>
        </w:rPr>
        <w:t xml:space="preserve"> </w:t>
      </w:r>
      <w:r w:rsidR="009B5873">
        <w:rPr>
          <w:rFonts w:ascii="Times New Roman" w:hAnsi="Times New Roman" w:cs="Times New Roman"/>
          <w:sz w:val="24"/>
          <w:szCs w:val="24"/>
        </w:rPr>
        <w:t>was</w:t>
      </w:r>
      <w:r w:rsidR="009B5873" w:rsidRPr="00C92180">
        <w:rPr>
          <w:rFonts w:ascii="Times New Roman" w:hAnsi="Times New Roman" w:cs="Times New Roman"/>
          <w:sz w:val="24"/>
          <w:szCs w:val="24"/>
        </w:rPr>
        <w:t xml:space="preserve"> </w:t>
      </w:r>
      <w:r w:rsidR="00D83C96" w:rsidRPr="00C92180">
        <w:rPr>
          <w:rFonts w:ascii="Times New Roman" w:hAnsi="Times New Roman" w:cs="Times New Roman"/>
          <w:sz w:val="24"/>
          <w:szCs w:val="24"/>
        </w:rPr>
        <w:t>liberated from the resins using 75</w:t>
      </w:r>
      <w:r w:rsidR="002D4692" w:rsidRPr="00C92180">
        <w:rPr>
          <w:rFonts w:ascii="Times New Roman" w:hAnsi="Times New Roman" w:cs="Times New Roman"/>
          <w:sz w:val="24"/>
          <w:szCs w:val="24"/>
        </w:rPr>
        <w:t xml:space="preserve"> </w:t>
      </w:r>
      <w:r w:rsidR="00D83C96" w:rsidRPr="00C92180">
        <w:rPr>
          <w:rFonts w:ascii="Times New Roman" w:hAnsi="Times New Roman" w:cs="Times New Roman"/>
          <w:sz w:val="24"/>
          <w:szCs w:val="24"/>
        </w:rPr>
        <w:t>m</w:t>
      </w:r>
      <w:r w:rsidR="00994E33">
        <w:rPr>
          <w:rFonts w:ascii="Times New Roman" w:hAnsi="Times New Roman" w:cs="Times New Roman"/>
          <w:sz w:val="24"/>
          <w:szCs w:val="24"/>
        </w:rPr>
        <w:t>L</w:t>
      </w:r>
      <w:r w:rsidR="00D83C96" w:rsidRPr="00C92180">
        <w:rPr>
          <w:rFonts w:ascii="Times New Roman" w:hAnsi="Times New Roman" w:cs="Times New Roman"/>
          <w:sz w:val="24"/>
          <w:szCs w:val="24"/>
        </w:rPr>
        <w:t xml:space="preserve"> of 0.2M </w:t>
      </w:r>
      <w:r w:rsidR="00BC03B1">
        <w:rPr>
          <w:rFonts w:ascii="Times New Roman" w:hAnsi="Times New Roman" w:cs="Times New Roman"/>
          <w:sz w:val="24"/>
          <w:szCs w:val="24"/>
        </w:rPr>
        <w:t>nitric acid (</w:t>
      </w:r>
      <w:r w:rsidR="00D83C96" w:rsidRPr="00C92180">
        <w:rPr>
          <w:rFonts w:ascii="Times New Roman" w:hAnsi="Times New Roman" w:cs="Times New Roman"/>
          <w:sz w:val="24"/>
          <w:szCs w:val="24"/>
        </w:rPr>
        <w:t>HNO</w:t>
      </w:r>
      <w:r w:rsidR="00D83C96" w:rsidRPr="00C92180">
        <w:rPr>
          <w:rFonts w:ascii="Times New Roman" w:hAnsi="Times New Roman" w:cs="Times New Roman"/>
          <w:sz w:val="24"/>
          <w:szCs w:val="24"/>
          <w:vertAlign w:val="subscript"/>
        </w:rPr>
        <w:t>3</w:t>
      </w:r>
      <w:r w:rsidR="00BC03B1">
        <w:rPr>
          <w:rFonts w:ascii="Times New Roman" w:hAnsi="Times New Roman" w:cs="Times New Roman"/>
          <w:sz w:val="24"/>
          <w:szCs w:val="24"/>
        </w:rPr>
        <w:t>).</w:t>
      </w:r>
      <w:r w:rsidR="00D83C96" w:rsidRPr="00C92180">
        <w:rPr>
          <w:rFonts w:ascii="Times New Roman" w:hAnsi="Times New Roman" w:cs="Times New Roman"/>
          <w:sz w:val="24"/>
          <w:szCs w:val="24"/>
        </w:rPr>
        <w:t xml:space="preserve"> For each of the two </w:t>
      </w:r>
      <w:r w:rsidR="009B5873">
        <w:rPr>
          <w:rFonts w:ascii="Times New Roman" w:hAnsi="Times New Roman" w:cs="Times New Roman"/>
          <w:sz w:val="24"/>
          <w:szCs w:val="24"/>
        </w:rPr>
        <w:t>sub-sets</w:t>
      </w:r>
      <w:r w:rsidR="009B5873" w:rsidRPr="00C92180">
        <w:rPr>
          <w:rFonts w:ascii="Times New Roman" w:hAnsi="Times New Roman" w:cs="Times New Roman"/>
          <w:sz w:val="24"/>
          <w:szCs w:val="24"/>
        </w:rPr>
        <w:t xml:space="preserve"> </w:t>
      </w:r>
      <w:r w:rsidR="00D83C96" w:rsidRPr="00C92180">
        <w:rPr>
          <w:rFonts w:ascii="Times New Roman" w:hAnsi="Times New Roman" w:cs="Times New Roman"/>
          <w:sz w:val="24"/>
          <w:szCs w:val="24"/>
        </w:rPr>
        <w:t xml:space="preserve">of </w:t>
      </w:r>
      <w:r w:rsidR="00142902">
        <w:rPr>
          <w:rFonts w:ascii="Times New Roman" w:hAnsi="Times New Roman" w:cs="Times New Roman"/>
          <w:sz w:val="24"/>
          <w:szCs w:val="24"/>
        </w:rPr>
        <w:t xml:space="preserve">36 </w:t>
      </w:r>
      <w:r w:rsidR="00D83C96" w:rsidRPr="00C92180">
        <w:rPr>
          <w:rFonts w:ascii="Times New Roman" w:hAnsi="Times New Roman" w:cs="Times New Roman"/>
          <w:sz w:val="24"/>
          <w:szCs w:val="24"/>
        </w:rPr>
        <w:t xml:space="preserve">resins collected from a single extraction matrix, </w:t>
      </w:r>
      <w:r w:rsidR="00126B12" w:rsidRPr="00C92180">
        <w:rPr>
          <w:rFonts w:ascii="Times New Roman" w:hAnsi="Times New Roman" w:cs="Times New Roman"/>
          <w:sz w:val="24"/>
          <w:szCs w:val="24"/>
        </w:rPr>
        <w:t>δ</w:t>
      </w:r>
      <w:r w:rsidR="00126B12" w:rsidRPr="00C92180">
        <w:rPr>
          <w:rFonts w:ascii="Times New Roman" w:hAnsi="Times New Roman" w:cs="Times New Roman"/>
          <w:sz w:val="24"/>
          <w:szCs w:val="24"/>
          <w:vertAlign w:val="superscript"/>
        </w:rPr>
        <w:t>18</w:t>
      </w:r>
      <w:r w:rsidR="00126B12" w:rsidRPr="00C92180">
        <w:rPr>
          <w:rFonts w:ascii="Times New Roman" w:hAnsi="Times New Roman" w:cs="Times New Roman"/>
          <w:sz w:val="24"/>
          <w:szCs w:val="24"/>
        </w:rPr>
        <w:t>O</w:t>
      </w:r>
      <w:r w:rsidR="00126B12" w:rsidRPr="00C92180">
        <w:rPr>
          <w:rFonts w:ascii="Times New Roman" w:hAnsi="Times New Roman" w:cs="Times New Roman"/>
          <w:sz w:val="24"/>
          <w:szCs w:val="24"/>
          <w:vertAlign w:val="subscript"/>
        </w:rPr>
        <w:t>H2O</w:t>
      </w:r>
      <w:r w:rsidR="00D83C96" w:rsidRPr="00C92180">
        <w:rPr>
          <w:rFonts w:ascii="Times New Roman" w:hAnsi="Times New Roman" w:cs="Times New Roman"/>
          <w:sz w:val="24"/>
          <w:szCs w:val="24"/>
        </w:rPr>
        <w:t xml:space="preserve"> </w:t>
      </w:r>
      <w:r w:rsidR="00142902">
        <w:rPr>
          <w:rFonts w:ascii="Times New Roman" w:hAnsi="Times New Roman" w:cs="Times New Roman"/>
          <w:sz w:val="24"/>
          <w:szCs w:val="24"/>
        </w:rPr>
        <w:t>un</w:t>
      </w:r>
      <w:r w:rsidR="00D83C96" w:rsidRPr="00C92180">
        <w:rPr>
          <w:rFonts w:ascii="Times New Roman" w:hAnsi="Times New Roman" w:cs="Times New Roman"/>
          <w:sz w:val="24"/>
          <w:szCs w:val="24"/>
        </w:rPr>
        <w:t>labelled</w:t>
      </w:r>
      <w:r w:rsidR="00B34979">
        <w:rPr>
          <w:rFonts w:ascii="Times New Roman" w:hAnsi="Times New Roman" w:cs="Times New Roman"/>
          <w:sz w:val="24"/>
          <w:szCs w:val="24"/>
        </w:rPr>
        <w:t xml:space="preserve"> (-5.7</w:t>
      </w:r>
      <w:r w:rsidR="00142902">
        <w:rPr>
          <w:rFonts w:ascii="Times New Roman" w:hAnsi="Times New Roman" w:cs="Times New Roman"/>
          <w:sz w:val="24"/>
          <w:szCs w:val="24"/>
        </w:rPr>
        <w:t>‰)</w:t>
      </w:r>
      <w:r w:rsidR="00142902" w:rsidRPr="00C92180">
        <w:rPr>
          <w:rFonts w:ascii="Times New Roman" w:hAnsi="Times New Roman" w:cs="Times New Roman"/>
          <w:sz w:val="24"/>
          <w:szCs w:val="24"/>
        </w:rPr>
        <w:t xml:space="preserve"> </w:t>
      </w:r>
      <w:r w:rsidR="00142902">
        <w:rPr>
          <w:rFonts w:ascii="Times New Roman" w:hAnsi="Times New Roman" w:cs="Times New Roman"/>
          <w:sz w:val="24"/>
          <w:szCs w:val="24"/>
        </w:rPr>
        <w:t xml:space="preserve">and </w:t>
      </w:r>
      <w:r w:rsidR="00D83C96" w:rsidRPr="00C92180">
        <w:rPr>
          <w:rFonts w:ascii="Times New Roman" w:hAnsi="Times New Roman" w:cs="Times New Roman"/>
          <w:sz w:val="24"/>
          <w:szCs w:val="24"/>
        </w:rPr>
        <w:t>labelled</w:t>
      </w:r>
      <w:r w:rsidR="00B34979">
        <w:rPr>
          <w:rFonts w:ascii="Times New Roman" w:hAnsi="Times New Roman" w:cs="Times New Roman"/>
          <w:sz w:val="24"/>
          <w:szCs w:val="24"/>
        </w:rPr>
        <w:t xml:space="preserve"> (+81.6</w:t>
      </w:r>
      <w:r w:rsidR="00142902">
        <w:rPr>
          <w:rFonts w:ascii="Times New Roman" w:hAnsi="Times New Roman" w:cs="Times New Roman"/>
          <w:sz w:val="24"/>
          <w:szCs w:val="24"/>
        </w:rPr>
        <w:t xml:space="preserve">‰) </w:t>
      </w:r>
      <w:r w:rsidR="00D83C96" w:rsidRPr="00C92180">
        <w:rPr>
          <w:rFonts w:ascii="Times New Roman" w:hAnsi="Times New Roman" w:cs="Times New Roman"/>
          <w:sz w:val="24"/>
          <w:szCs w:val="24"/>
        </w:rPr>
        <w:t>0.2M NHO</w:t>
      </w:r>
      <w:r w:rsidR="00D83C96" w:rsidRPr="00C92180">
        <w:rPr>
          <w:rFonts w:ascii="Times New Roman" w:hAnsi="Times New Roman" w:cs="Times New Roman"/>
          <w:sz w:val="24"/>
          <w:szCs w:val="24"/>
          <w:vertAlign w:val="subscript"/>
        </w:rPr>
        <w:t>3</w:t>
      </w:r>
      <w:r w:rsidR="00D83C96" w:rsidRPr="00C92180">
        <w:rPr>
          <w:rFonts w:ascii="Times New Roman" w:hAnsi="Times New Roman" w:cs="Times New Roman"/>
          <w:sz w:val="24"/>
          <w:szCs w:val="24"/>
        </w:rPr>
        <w:t xml:space="preserve"> was used to test for hydrolysis of organic </w:t>
      </w:r>
      <w:r w:rsidR="00231DD1">
        <w:rPr>
          <w:rFonts w:ascii="Times New Roman" w:hAnsi="Times New Roman" w:cs="Times New Roman"/>
          <w:sz w:val="24"/>
          <w:szCs w:val="24"/>
        </w:rPr>
        <w:t>P</w:t>
      </w:r>
      <w:r w:rsidR="00D83C96" w:rsidRPr="00C92180">
        <w:rPr>
          <w:rFonts w:ascii="Times New Roman" w:hAnsi="Times New Roman" w:cs="Times New Roman"/>
          <w:sz w:val="24"/>
          <w:szCs w:val="24"/>
        </w:rPr>
        <w:t xml:space="preserve"> by the acid.</w:t>
      </w:r>
      <w:r w:rsidR="00422488">
        <w:rPr>
          <w:rFonts w:ascii="Times New Roman" w:hAnsi="Times New Roman" w:cs="Times New Roman"/>
          <w:sz w:val="24"/>
          <w:szCs w:val="24"/>
        </w:rPr>
        <w:t xml:space="preserve"> The corrected δ</w:t>
      </w:r>
      <w:r w:rsidR="00422488" w:rsidRPr="00422488">
        <w:rPr>
          <w:rFonts w:ascii="Times New Roman" w:hAnsi="Times New Roman" w:cs="Times New Roman"/>
          <w:sz w:val="24"/>
          <w:szCs w:val="24"/>
          <w:vertAlign w:val="superscript"/>
        </w:rPr>
        <w:t>18</w:t>
      </w:r>
      <w:r w:rsidR="00422488">
        <w:rPr>
          <w:rFonts w:ascii="Times New Roman" w:hAnsi="Times New Roman" w:cs="Times New Roman"/>
          <w:sz w:val="24"/>
          <w:szCs w:val="24"/>
        </w:rPr>
        <w:t>O</w:t>
      </w:r>
      <w:r w:rsidR="00422488" w:rsidRPr="00422488">
        <w:rPr>
          <w:rFonts w:ascii="Times New Roman" w:hAnsi="Times New Roman" w:cs="Times New Roman"/>
          <w:sz w:val="24"/>
          <w:szCs w:val="24"/>
          <w:vertAlign w:val="subscript"/>
        </w:rPr>
        <w:t>PO4</w:t>
      </w:r>
      <w:r w:rsidR="00422488">
        <w:rPr>
          <w:rFonts w:ascii="Times New Roman" w:hAnsi="Times New Roman" w:cs="Times New Roman"/>
          <w:sz w:val="24"/>
          <w:szCs w:val="24"/>
        </w:rPr>
        <w:t xml:space="preserve"> </w:t>
      </w:r>
      <w:r w:rsidR="004A6700">
        <w:rPr>
          <w:rFonts w:ascii="Times New Roman" w:hAnsi="Times New Roman" w:cs="Times New Roman"/>
          <w:sz w:val="24"/>
          <w:szCs w:val="24"/>
        </w:rPr>
        <w:t xml:space="preserve">value </w:t>
      </w:r>
      <w:r w:rsidR="00422488">
        <w:rPr>
          <w:rFonts w:ascii="Times New Roman" w:hAnsi="Times New Roman" w:cs="Times New Roman"/>
          <w:sz w:val="24"/>
          <w:szCs w:val="24"/>
        </w:rPr>
        <w:t>is then calculated using</w:t>
      </w:r>
      <w:r w:rsidR="00F91DED">
        <w:rPr>
          <w:rFonts w:ascii="Times New Roman" w:hAnsi="Times New Roman" w:cs="Times New Roman"/>
          <w:sz w:val="24"/>
          <w:szCs w:val="24"/>
        </w:rPr>
        <w:t xml:space="preserve"> a revised version</w:t>
      </w:r>
      <w:r w:rsidR="00E4639C">
        <w:rPr>
          <w:rFonts w:ascii="Times New Roman" w:hAnsi="Times New Roman" w:cs="Times New Roman"/>
          <w:sz w:val="24"/>
          <w:szCs w:val="24"/>
        </w:rPr>
        <w:fldChar w:fldCharType="begin">
          <w:fldData xml:space="preserve">PEVuZE5vdGU+PENpdGU+PEF1dGhvcj5QaXN0b2NjaGk8L0F1dGhvcj48WWVhcj4yMDE3PC9ZZWFy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PEVuZE5vdGU+PENpdGU+PEF1dGhvcj5QaXN0b2NjaGk8L0F1dGhvcj48WWVhcj4yMDE3PC9ZZWFy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[18]</w:t>
      </w:r>
      <w:r w:rsidR="00E4639C">
        <w:rPr>
          <w:rFonts w:ascii="Times New Roman" w:hAnsi="Times New Roman" w:cs="Times New Roman"/>
          <w:sz w:val="24"/>
          <w:szCs w:val="24"/>
        </w:rPr>
        <w:fldChar w:fldCharType="end"/>
      </w:r>
      <w:r w:rsidR="00F91DED">
        <w:rPr>
          <w:rFonts w:ascii="Times New Roman" w:hAnsi="Times New Roman" w:cs="Times New Roman"/>
          <w:sz w:val="24"/>
          <w:szCs w:val="24"/>
        </w:rPr>
        <w:t xml:space="preserve"> of the mass balance equation described by McLaughlin et al</w:t>
      </w:r>
      <w:r w:rsidR="00E4639C">
        <w:rPr>
          <w:rFonts w:ascii="Times New Roman" w:hAnsi="Times New Roman" w:cs="Times New Roman"/>
          <w:sz w:val="24"/>
          <w:szCs w:val="24"/>
        </w:rPr>
        <w:fldChar w:fldCharType="begin">
          <w:fldData xml:space="preserve">PEVuZE5vdGU+PENpdGUgRXhjbHVkZUF1dGg9IjEiPjxBdXRob3I+TWNMYXVnaGxpbjwvQXV0aG9y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PEVuZE5vdGU+PENpdGUgRXhjbHVkZUF1dGg9IjEiPjxBdXRob3I+TWNMYXVnaGxpbjwvQXV0aG9y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[28]</w:t>
      </w:r>
      <w:r w:rsidR="00E4639C">
        <w:rPr>
          <w:rFonts w:ascii="Times New Roman" w:hAnsi="Times New Roman" w:cs="Times New Roman"/>
          <w:sz w:val="24"/>
          <w:szCs w:val="24"/>
        </w:rPr>
        <w:fldChar w:fldCharType="end"/>
      </w:r>
      <w:r w:rsidR="00422488">
        <w:rPr>
          <w:rFonts w:ascii="Times New Roman" w:hAnsi="Times New Roman" w:cs="Times New Roman"/>
          <w:sz w:val="24"/>
          <w:szCs w:val="24"/>
        </w:rPr>
        <w:t>:</w:t>
      </w:r>
    </w:p>
    <w:p w14:paraId="7E817EC9" w14:textId="77777777" w:rsidR="00422488" w:rsidRPr="0039756E" w:rsidRDefault="00D270F8" w:rsidP="00AB2E30">
      <w:pPr>
        <w:jc w:val="both"/>
        <w:rPr>
          <w:rFonts w:ascii="Times New Roman" w:eastAsiaTheme="minorEastAsia" w:hAnsi="Times New Roman" w:cs="Times New Roman"/>
          <w:sz w:val="24"/>
          <w:szCs w:val="24"/>
        </w:rPr>
      </w:pPr>
      <m:oMathPara>
        <m:oMath>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PO4</m:t>
              </m:r>
            </m:sub>
          </m:sSub>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Psp</m:t>
                      </m:r>
                    </m:sub>
                  </m:sSub>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Aus</m:t>
                      </m:r>
                    </m:sub>
                  </m:sSub>
                </m:e>
              </m:d>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Pus</m:t>
                  </m:r>
                </m:sub>
              </m:sSub>
              <m:r>
                <m:rPr>
                  <m:sty m:val="p"/>
                </m:rPr>
                <w:rPr>
                  <w:rFonts w:ascii="Cambria Math" w:hAnsi="Cambria Math" w:cs="Times New Roman"/>
                  <w:sz w:val="24"/>
                  <w:szCs w:val="24"/>
                </w:rPr>
                <m:t xml:space="preserve">* </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Asp</m:t>
                  </m:r>
                </m:sub>
              </m:sSub>
              <m:r>
                <m:rPr>
                  <m:sty m:val="p"/>
                </m:rPr>
                <w:rPr>
                  <w:rFonts w:ascii="Cambria Math" w:hAnsi="Cambria Math" w:cs="Times New Roman"/>
                  <w:sz w:val="24"/>
                  <w:szCs w:val="24"/>
                </w:rPr>
                <m:t>)</m:t>
              </m:r>
            </m:num>
            <m:den>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Psp</m:t>
                  </m:r>
                </m:sub>
              </m:sSub>
              <m:r>
                <m:rPr>
                  <m:sty m:val="p"/>
                </m:rPr>
                <w:rPr>
                  <w:rFonts w:ascii="Cambria Math" w:hAnsi="Cambria Math" w:cs="Times New Roman"/>
                  <w:sz w:val="24"/>
                  <w:szCs w:val="24"/>
                </w:rPr>
                <m:t xml:space="preserve">- </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Pus</m:t>
                  </m:r>
                </m:sub>
              </m:sSub>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Asp</m:t>
                  </m:r>
                </m:sub>
              </m:sSub>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ty m:val="p"/>
                    </m:rPr>
                    <w:rPr>
                      <w:rFonts w:ascii="Cambria Math" w:hAnsi="Cambria Math" w:cs="Times New Roman"/>
                      <w:sz w:val="24"/>
                      <w:szCs w:val="24"/>
                    </w:rPr>
                    <m:t>δ</m:t>
                  </m:r>
                </m:e>
                <m:sup>
                  <m:r>
                    <m:rPr>
                      <m:sty m:val="p"/>
                    </m:rPr>
                    <w:rPr>
                      <w:rFonts w:ascii="Cambria Math" w:hAnsi="Cambria Math" w:cs="Times New Roman"/>
                      <w:sz w:val="24"/>
                      <w:szCs w:val="24"/>
                    </w:rPr>
                    <m:t>18</m:t>
                  </m:r>
                </m:sup>
              </m:sSup>
              <m:sSub>
                <m:sSubPr>
                  <m:ctrlPr>
                    <w:rPr>
                      <w:rFonts w:ascii="Cambria Math" w:hAnsi="Cambria Math" w:cs="Times New Roman"/>
                      <w:sz w:val="24"/>
                      <w:szCs w:val="24"/>
                    </w:rPr>
                  </m:ctrlPr>
                </m:sSubPr>
                <m:e>
                  <m:r>
                    <m:rPr>
                      <m:sty m:val="p"/>
                    </m:rPr>
                    <w:rPr>
                      <w:rFonts w:ascii="Cambria Math" w:hAnsi="Cambria Math" w:cs="Times New Roman"/>
                      <w:sz w:val="24"/>
                      <w:szCs w:val="24"/>
                    </w:rPr>
                    <m:t>O</m:t>
                  </m:r>
                </m:e>
                <m:sub>
                  <m:r>
                    <m:rPr>
                      <m:sty m:val="p"/>
                    </m:rPr>
                    <w:rPr>
                      <w:rFonts w:ascii="Cambria Math" w:hAnsi="Cambria Math" w:cs="Times New Roman"/>
                      <w:sz w:val="24"/>
                      <w:szCs w:val="24"/>
                    </w:rPr>
                    <m:t>Aus</m:t>
                  </m:r>
                </m:sub>
              </m:sSub>
              <m:r>
                <m:rPr>
                  <m:sty m:val="p"/>
                </m:rPr>
                <w:rPr>
                  <w:rFonts w:ascii="Cambria Math" w:hAnsi="Cambria Math" w:cs="Times New Roman"/>
                  <w:sz w:val="24"/>
                  <w:szCs w:val="24"/>
                </w:rPr>
                <m:t>)</m:t>
              </m:r>
            </m:den>
          </m:f>
        </m:oMath>
      </m:oMathPara>
    </w:p>
    <w:p w14:paraId="48E9ED17" w14:textId="0CDED4A5" w:rsidR="0084301F" w:rsidRDefault="0084301F" w:rsidP="00AB2E30">
      <w:pPr>
        <w:jc w:val="both"/>
        <w:rPr>
          <w:rFonts w:ascii="Times New Roman" w:hAnsi="Times New Roman" w:cs="Times New Roman"/>
          <w:sz w:val="24"/>
          <w:szCs w:val="24"/>
        </w:rPr>
      </w:pPr>
      <w:r>
        <w:rPr>
          <w:rFonts w:ascii="Times New Roman" w:eastAsiaTheme="minorEastAsia" w:hAnsi="Times New Roman" w:cs="Times New Roman"/>
          <w:sz w:val="24"/>
          <w:szCs w:val="24"/>
        </w:rPr>
        <w:t>where δ</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w:t>
      </w:r>
      <w:r w:rsidRPr="0084301F">
        <w:rPr>
          <w:rFonts w:ascii="Times New Roman" w:eastAsiaTheme="minorEastAsia" w:hAnsi="Times New Roman" w:cs="Times New Roman"/>
          <w:sz w:val="24"/>
          <w:szCs w:val="24"/>
          <w:vertAlign w:val="subscript"/>
        </w:rPr>
        <w:t>PO4</w:t>
      </w:r>
      <w:r>
        <w:rPr>
          <w:rFonts w:ascii="Times New Roman" w:eastAsiaTheme="minorEastAsia" w:hAnsi="Times New Roman" w:cs="Times New Roman"/>
          <w:sz w:val="24"/>
          <w:szCs w:val="24"/>
        </w:rPr>
        <w:t xml:space="preserve"> is the corrected final stable oxygen isotope ratio for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Pr>
          <w:rFonts w:ascii="Times New Roman" w:eastAsiaTheme="minorEastAsia" w:hAnsi="Times New Roman" w:cs="Times New Roman"/>
          <w:sz w:val="24"/>
          <w:szCs w:val="24"/>
        </w:rPr>
        <w:t xml:space="preserve"> considering the effect of any hydrolysis of organic P, δ</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w:t>
      </w:r>
      <w:r w:rsidR="00B644CF">
        <w:rPr>
          <w:rFonts w:ascii="Times New Roman" w:eastAsiaTheme="minorEastAsia" w:hAnsi="Times New Roman" w:cs="Times New Roman"/>
          <w:sz w:val="24"/>
          <w:szCs w:val="24"/>
          <w:vertAlign w:val="subscript"/>
        </w:rPr>
        <w:t>Ps</w:t>
      </w:r>
      <w:r w:rsidRPr="0084301F">
        <w:rPr>
          <w:rFonts w:ascii="Times New Roman" w:eastAsiaTheme="minorEastAsia" w:hAnsi="Times New Roman" w:cs="Times New Roman"/>
          <w:sz w:val="24"/>
          <w:szCs w:val="24"/>
          <w:vertAlign w:val="subscript"/>
        </w:rPr>
        <w:t>p</w:t>
      </w:r>
      <w:r>
        <w:rPr>
          <w:rFonts w:ascii="Times New Roman" w:eastAsiaTheme="minorEastAsia" w:hAnsi="Times New Roman" w:cs="Times New Roman"/>
          <w:sz w:val="24"/>
          <w:szCs w:val="24"/>
        </w:rPr>
        <w:t xml:space="preserve"> is the stable oxygen isotope ratio of the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Pr>
          <w:rFonts w:ascii="Times New Roman" w:eastAsiaTheme="minorEastAsia" w:hAnsi="Times New Roman" w:cs="Times New Roman"/>
          <w:sz w:val="24"/>
          <w:szCs w:val="24"/>
        </w:rPr>
        <w:t xml:space="preserve"> collected using </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 spiked HNO</w:t>
      </w:r>
      <w:r w:rsidRPr="0084301F">
        <w:rPr>
          <w:rFonts w:ascii="Times New Roman" w:eastAsiaTheme="minorEastAsia" w:hAnsi="Times New Roman" w:cs="Times New Roman"/>
          <w:sz w:val="24"/>
          <w:szCs w:val="24"/>
          <w:vertAlign w:val="subscript"/>
        </w:rPr>
        <w:t>3</w:t>
      </w:r>
      <w:r>
        <w:rPr>
          <w:rFonts w:ascii="Times New Roman" w:eastAsiaTheme="minorEastAsia" w:hAnsi="Times New Roman" w:cs="Times New Roman"/>
          <w:sz w:val="24"/>
          <w:szCs w:val="24"/>
        </w:rPr>
        <w:t>, δ</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w:t>
      </w:r>
      <w:r w:rsidR="00B644CF">
        <w:rPr>
          <w:rFonts w:ascii="Times New Roman" w:eastAsiaTheme="minorEastAsia" w:hAnsi="Times New Roman" w:cs="Times New Roman"/>
          <w:sz w:val="24"/>
          <w:szCs w:val="24"/>
          <w:vertAlign w:val="subscript"/>
        </w:rPr>
        <w:t>Pu</w:t>
      </w:r>
      <w:r w:rsidRPr="0084301F">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is the </w:t>
      </w:r>
      <w:r w:rsidRPr="0084301F">
        <w:rPr>
          <w:rFonts w:ascii="Times New Roman" w:eastAsiaTheme="minorEastAsia" w:hAnsi="Times New Roman" w:cs="Times New Roman"/>
          <w:sz w:val="24"/>
          <w:szCs w:val="24"/>
        </w:rPr>
        <w:t xml:space="preserve">stable oxygen isotope ratio of the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Pr="0084301F">
        <w:rPr>
          <w:rFonts w:ascii="Times New Roman" w:eastAsiaTheme="minorEastAsia" w:hAnsi="Times New Roman" w:cs="Times New Roman"/>
          <w:sz w:val="24"/>
          <w:szCs w:val="24"/>
        </w:rPr>
        <w:t xml:space="preserve"> collected using </w:t>
      </w:r>
      <w:proofErr w:type="spellStart"/>
      <w:r>
        <w:rPr>
          <w:rFonts w:ascii="Times New Roman" w:eastAsiaTheme="minorEastAsia" w:hAnsi="Times New Roman" w:cs="Times New Roman"/>
          <w:sz w:val="24"/>
          <w:szCs w:val="24"/>
        </w:rPr>
        <w:t>un</w:t>
      </w:r>
      <w:r w:rsidRPr="0084301F">
        <w:rPr>
          <w:rFonts w:ascii="Times New Roman" w:eastAsiaTheme="minorEastAsia" w:hAnsi="Times New Roman" w:cs="Times New Roman"/>
          <w:sz w:val="24"/>
          <w:szCs w:val="24"/>
        </w:rPr>
        <w:t>spiked</w:t>
      </w:r>
      <w:proofErr w:type="spellEnd"/>
      <w:r w:rsidRPr="0084301F">
        <w:rPr>
          <w:rFonts w:ascii="Times New Roman" w:eastAsiaTheme="minorEastAsia" w:hAnsi="Times New Roman" w:cs="Times New Roman"/>
          <w:sz w:val="24"/>
          <w:szCs w:val="24"/>
        </w:rPr>
        <w:t xml:space="preserve"> HNO</w:t>
      </w:r>
      <w:r w:rsidRPr="0084301F">
        <w:rPr>
          <w:rFonts w:ascii="Times New Roman" w:eastAsiaTheme="minorEastAsia" w:hAnsi="Times New Roman" w:cs="Times New Roman"/>
          <w:sz w:val="24"/>
          <w:szCs w:val="24"/>
          <w:vertAlign w:val="subscript"/>
        </w:rPr>
        <w:t>3</w:t>
      </w:r>
      <w:r>
        <w:rPr>
          <w:rFonts w:ascii="Times New Roman" w:eastAsiaTheme="minorEastAsia" w:hAnsi="Times New Roman" w:cs="Times New Roman"/>
          <w:sz w:val="24"/>
          <w:szCs w:val="24"/>
        </w:rPr>
        <w:t>, δ</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w:t>
      </w:r>
      <w:r w:rsidR="00B644CF">
        <w:rPr>
          <w:rFonts w:ascii="Times New Roman" w:eastAsiaTheme="minorEastAsia" w:hAnsi="Times New Roman" w:cs="Times New Roman"/>
          <w:sz w:val="24"/>
          <w:szCs w:val="24"/>
          <w:vertAlign w:val="subscript"/>
        </w:rPr>
        <w:t>Au</w:t>
      </w:r>
      <w:r w:rsidRPr="0084301F">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is the stable oxygen isotope ratio of the water in the </w:t>
      </w:r>
      <w:proofErr w:type="spellStart"/>
      <w:r>
        <w:rPr>
          <w:rFonts w:ascii="Times New Roman" w:eastAsiaTheme="minorEastAsia" w:hAnsi="Times New Roman" w:cs="Times New Roman"/>
          <w:sz w:val="24"/>
          <w:szCs w:val="24"/>
        </w:rPr>
        <w:t>unspiked</w:t>
      </w:r>
      <w:proofErr w:type="spellEnd"/>
      <w:r>
        <w:rPr>
          <w:rFonts w:ascii="Times New Roman" w:eastAsiaTheme="minorEastAsia" w:hAnsi="Times New Roman" w:cs="Times New Roman"/>
          <w:sz w:val="24"/>
          <w:szCs w:val="24"/>
        </w:rPr>
        <w:t xml:space="preserve"> HNO</w:t>
      </w:r>
      <w:r w:rsidRPr="0084301F">
        <w:rPr>
          <w:rFonts w:ascii="Times New Roman" w:eastAsiaTheme="minorEastAsia" w:hAnsi="Times New Roman" w:cs="Times New Roman"/>
          <w:sz w:val="24"/>
          <w:szCs w:val="24"/>
          <w:vertAlign w:val="subscript"/>
        </w:rPr>
        <w:t>3</w:t>
      </w:r>
      <w:r>
        <w:rPr>
          <w:rFonts w:ascii="Times New Roman" w:eastAsiaTheme="minorEastAsia" w:hAnsi="Times New Roman" w:cs="Times New Roman"/>
          <w:sz w:val="24"/>
          <w:szCs w:val="24"/>
        </w:rPr>
        <w:t xml:space="preserve"> and</w:t>
      </w:r>
      <w:r w:rsidR="00BE3C2E">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δ</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w:t>
      </w:r>
      <w:r w:rsidR="00B644CF">
        <w:rPr>
          <w:rFonts w:ascii="Times New Roman" w:eastAsiaTheme="minorEastAsia" w:hAnsi="Times New Roman" w:cs="Times New Roman"/>
          <w:sz w:val="24"/>
          <w:szCs w:val="24"/>
          <w:vertAlign w:val="subscript"/>
        </w:rPr>
        <w:t>As</w:t>
      </w:r>
      <w:r w:rsidRPr="0084301F">
        <w:rPr>
          <w:rFonts w:ascii="Times New Roman" w:eastAsiaTheme="minorEastAsia" w:hAnsi="Times New Roman" w:cs="Times New Roman"/>
          <w:sz w:val="24"/>
          <w:szCs w:val="24"/>
          <w:vertAlign w:val="subscript"/>
        </w:rPr>
        <w:t>p</w:t>
      </w:r>
      <w:r>
        <w:rPr>
          <w:rFonts w:ascii="Times New Roman" w:eastAsiaTheme="minorEastAsia" w:hAnsi="Times New Roman" w:cs="Times New Roman"/>
          <w:sz w:val="24"/>
          <w:szCs w:val="24"/>
        </w:rPr>
        <w:t xml:space="preserve"> is the stable oxygen isotope ratio of water in the </w:t>
      </w:r>
      <w:r w:rsidRPr="0084301F">
        <w:rPr>
          <w:rFonts w:ascii="Times New Roman" w:eastAsiaTheme="minorEastAsia" w:hAnsi="Times New Roman" w:cs="Times New Roman"/>
          <w:sz w:val="24"/>
          <w:szCs w:val="24"/>
          <w:vertAlign w:val="superscript"/>
        </w:rPr>
        <w:t>18</w:t>
      </w:r>
      <w:r>
        <w:rPr>
          <w:rFonts w:ascii="Times New Roman" w:eastAsiaTheme="minorEastAsia" w:hAnsi="Times New Roman" w:cs="Times New Roman"/>
          <w:sz w:val="24"/>
          <w:szCs w:val="24"/>
        </w:rPr>
        <w:t>O spiked HNO</w:t>
      </w:r>
      <w:r w:rsidRPr="0084301F">
        <w:rPr>
          <w:rFonts w:ascii="Times New Roman" w:eastAsiaTheme="minorEastAsia" w:hAnsi="Times New Roman" w:cs="Times New Roman"/>
          <w:sz w:val="24"/>
          <w:szCs w:val="24"/>
          <w:vertAlign w:val="subscript"/>
        </w:rPr>
        <w:t>3</w:t>
      </w:r>
      <w:r>
        <w:rPr>
          <w:rFonts w:ascii="Times New Roman" w:eastAsiaTheme="minorEastAsia" w:hAnsi="Times New Roman" w:cs="Times New Roman"/>
          <w:sz w:val="24"/>
          <w:szCs w:val="24"/>
        </w:rPr>
        <w:t>.</w:t>
      </w:r>
    </w:p>
    <w:p w14:paraId="51395FCD" w14:textId="16747B1D" w:rsidR="00744A82" w:rsidRPr="00744A82" w:rsidRDefault="00744A82" w:rsidP="00AB2E30">
      <w:pPr>
        <w:jc w:val="both"/>
        <w:rPr>
          <w:rFonts w:ascii="Times New Roman" w:hAnsi="Times New Roman" w:cs="Times New Roman"/>
          <w:sz w:val="24"/>
          <w:szCs w:val="24"/>
        </w:rPr>
      </w:pPr>
      <w:r>
        <w:rPr>
          <w:rFonts w:ascii="Times New Roman" w:hAnsi="Times New Roman" w:cs="Times New Roman"/>
          <w:sz w:val="24"/>
          <w:szCs w:val="24"/>
        </w:rPr>
        <w:t>Phosphate</w:t>
      </w:r>
      <w:r w:rsidRPr="00744A82">
        <w:rPr>
          <w:rFonts w:ascii="Times New Roman" w:hAnsi="Times New Roman" w:cs="Times New Roman"/>
          <w:sz w:val="24"/>
          <w:szCs w:val="24"/>
        </w:rPr>
        <w:t xml:space="preserve"> </w:t>
      </w:r>
      <w:r w:rsidR="00211CA4">
        <w:rPr>
          <w:rFonts w:ascii="Times New Roman" w:hAnsi="Times New Roman" w:cs="Times New Roman"/>
          <w:sz w:val="24"/>
          <w:szCs w:val="24"/>
        </w:rPr>
        <w:t xml:space="preserve">in the </w:t>
      </w:r>
      <w:r w:rsidRPr="00744A82">
        <w:rPr>
          <w:rFonts w:ascii="Times New Roman" w:hAnsi="Times New Roman" w:cs="Times New Roman"/>
          <w:sz w:val="24"/>
          <w:szCs w:val="24"/>
        </w:rPr>
        <w:t>extracts were converted to silver phosphate (Ag</w:t>
      </w:r>
      <w:r w:rsidRPr="00744A82">
        <w:rPr>
          <w:rFonts w:ascii="Times New Roman" w:hAnsi="Times New Roman" w:cs="Times New Roman"/>
          <w:sz w:val="24"/>
          <w:szCs w:val="24"/>
          <w:vertAlign w:val="subscript"/>
        </w:rPr>
        <w:t>3</w:t>
      </w:r>
      <w:r w:rsidRPr="00744A82">
        <w:rPr>
          <w:rFonts w:ascii="Times New Roman" w:hAnsi="Times New Roman" w:cs="Times New Roman"/>
          <w:sz w:val="24"/>
          <w:szCs w:val="24"/>
        </w:rPr>
        <w:t>PO</w:t>
      </w:r>
      <w:r w:rsidRPr="00744A82">
        <w:rPr>
          <w:rFonts w:ascii="Times New Roman" w:hAnsi="Times New Roman" w:cs="Times New Roman"/>
          <w:sz w:val="24"/>
          <w:szCs w:val="24"/>
          <w:vertAlign w:val="subscript"/>
        </w:rPr>
        <w:t>4</w:t>
      </w:r>
      <w:r w:rsidRPr="00744A82">
        <w:rPr>
          <w:rFonts w:ascii="Times New Roman" w:hAnsi="Times New Roman" w:cs="Times New Roman"/>
          <w:sz w:val="24"/>
          <w:szCs w:val="24"/>
        </w:rPr>
        <w:t xml:space="preserve">) </w:t>
      </w:r>
      <w:r>
        <w:rPr>
          <w:rFonts w:ascii="Times New Roman" w:hAnsi="Times New Roman" w:cs="Times New Roman"/>
          <w:sz w:val="24"/>
          <w:szCs w:val="24"/>
        </w:rPr>
        <w:t xml:space="preserve">using the purification protocol </w:t>
      </w:r>
      <w:r w:rsidRPr="00744A82">
        <w:rPr>
          <w:rFonts w:ascii="Times New Roman" w:hAnsi="Times New Roman" w:cs="Times New Roman"/>
          <w:sz w:val="24"/>
          <w:szCs w:val="24"/>
        </w:rPr>
        <w:t xml:space="preserve">described by </w:t>
      </w:r>
      <w:proofErr w:type="spellStart"/>
      <w:r w:rsidRPr="00744A82">
        <w:rPr>
          <w:rFonts w:ascii="Times New Roman" w:hAnsi="Times New Roman" w:cs="Times New Roman"/>
          <w:sz w:val="24"/>
          <w:szCs w:val="24"/>
        </w:rPr>
        <w:t>Tamburini</w:t>
      </w:r>
      <w:proofErr w:type="spellEnd"/>
      <w:r w:rsidRPr="00744A82">
        <w:rPr>
          <w:rFonts w:ascii="Times New Roman" w:hAnsi="Times New Roman" w:cs="Times New Roman"/>
          <w:sz w:val="24"/>
          <w:szCs w:val="24"/>
        </w:rPr>
        <w:t xml:space="preserve"> et al</w:t>
      </w:r>
      <w:r w:rsidR="00E4639C">
        <w:rPr>
          <w:rFonts w:ascii="Times New Roman" w:hAnsi="Times New Roman" w:cs="Times New Roman"/>
          <w:sz w:val="24"/>
          <w:szCs w:val="24"/>
        </w:rPr>
        <w:fldChar w:fldCharType="begin">
          <w:fldData xml:space="preserve">PEVuZE5vdGU+PENpdGUgRXhjbHVkZUF1dGg9IjEiPjxBdXRob3I+VGFtYnVyaW5pPC9BdXRob3I+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PEVuZE5vdGU+PENpdGUgRXhjbHVkZUF1dGg9IjEiPjxBdXRob3I+VGFtYnVyaW5pPC9BdXRob3I+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[29]</w:t>
      </w:r>
      <w:r w:rsidR="00E4639C">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744A82">
        <w:rPr>
          <w:rFonts w:ascii="Times New Roman" w:hAnsi="Times New Roman" w:cs="Times New Roman"/>
          <w:sz w:val="24"/>
          <w:szCs w:val="24"/>
        </w:rPr>
        <w:t>The process utilizes a series of dissolu</w:t>
      </w:r>
      <w:r>
        <w:rPr>
          <w:rFonts w:ascii="Times New Roman" w:hAnsi="Times New Roman" w:cs="Times New Roman"/>
          <w:sz w:val="24"/>
          <w:szCs w:val="24"/>
        </w:rPr>
        <w:t xml:space="preserve">tion and precipitation </w:t>
      </w:r>
      <w:r w:rsidRPr="00744A82">
        <w:rPr>
          <w:rFonts w:ascii="Times New Roman" w:hAnsi="Times New Roman" w:cs="Times New Roman"/>
          <w:sz w:val="24"/>
          <w:szCs w:val="24"/>
        </w:rPr>
        <w:t xml:space="preserve">reactions to isolate and purify dissolved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The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is precipitated </w:t>
      </w:r>
      <w:r w:rsidRPr="00744A82">
        <w:rPr>
          <w:rFonts w:ascii="Times New Roman" w:hAnsi="Times New Roman" w:cs="Times New Roman"/>
          <w:sz w:val="24"/>
          <w:szCs w:val="24"/>
        </w:rPr>
        <w:t xml:space="preserve">firstly as ammonium </w:t>
      </w:r>
      <w:proofErr w:type="spellStart"/>
      <w:r w:rsidRPr="00744A82">
        <w:rPr>
          <w:rFonts w:ascii="Times New Roman" w:hAnsi="Times New Roman" w:cs="Times New Roman"/>
          <w:sz w:val="24"/>
          <w:szCs w:val="24"/>
        </w:rPr>
        <w:t>phospho-molybdate</w:t>
      </w:r>
      <w:proofErr w:type="spellEnd"/>
      <w:r w:rsidRPr="00744A82">
        <w:rPr>
          <w:rFonts w:ascii="Times New Roman" w:hAnsi="Times New Roman" w:cs="Times New Roman"/>
          <w:sz w:val="24"/>
          <w:szCs w:val="24"/>
        </w:rPr>
        <w:t xml:space="preserve"> before it </w:t>
      </w:r>
      <w:r>
        <w:rPr>
          <w:rFonts w:ascii="Times New Roman" w:hAnsi="Times New Roman" w:cs="Times New Roman"/>
          <w:sz w:val="24"/>
          <w:szCs w:val="24"/>
        </w:rPr>
        <w:t xml:space="preserve">is dissolved and reprecipitated </w:t>
      </w:r>
      <w:r w:rsidRPr="00744A82">
        <w:rPr>
          <w:rFonts w:ascii="Times New Roman" w:hAnsi="Times New Roman" w:cs="Times New Roman"/>
          <w:sz w:val="24"/>
          <w:szCs w:val="24"/>
        </w:rPr>
        <w:t>as magnesium ammonium phosphate</w:t>
      </w:r>
      <w:r w:rsidR="00211CA4">
        <w:rPr>
          <w:rFonts w:ascii="Times New Roman" w:hAnsi="Times New Roman" w:cs="Times New Roman"/>
          <w:sz w:val="24"/>
          <w:szCs w:val="24"/>
        </w:rPr>
        <w:t xml:space="preserve"> which was dissolved again</w:t>
      </w:r>
      <w:r w:rsidRPr="00744A82">
        <w:rPr>
          <w:rFonts w:ascii="Times New Roman" w:hAnsi="Times New Roman" w:cs="Times New Roman"/>
          <w:sz w:val="24"/>
          <w:szCs w:val="24"/>
        </w:rPr>
        <w:t>.</w:t>
      </w:r>
      <w:r>
        <w:rPr>
          <w:rFonts w:ascii="Times New Roman" w:hAnsi="Times New Roman" w:cs="Times New Roman"/>
          <w:sz w:val="24"/>
          <w:szCs w:val="24"/>
        </w:rPr>
        <w:t xml:space="preserve"> </w:t>
      </w:r>
      <w:r w:rsidRPr="00744A82">
        <w:rPr>
          <w:rFonts w:ascii="Times New Roman" w:hAnsi="Times New Roman" w:cs="Times New Roman"/>
          <w:sz w:val="24"/>
          <w:szCs w:val="24"/>
        </w:rPr>
        <w:t xml:space="preserve">The resultant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in solution </w:t>
      </w:r>
      <w:r w:rsidR="009B5873">
        <w:rPr>
          <w:rFonts w:ascii="Times New Roman" w:hAnsi="Times New Roman" w:cs="Times New Roman"/>
          <w:sz w:val="24"/>
          <w:szCs w:val="24"/>
        </w:rPr>
        <w:t>was</w:t>
      </w:r>
      <w:r w:rsidR="009B5873" w:rsidRPr="00744A82">
        <w:rPr>
          <w:rFonts w:ascii="Times New Roman" w:hAnsi="Times New Roman" w:cs="Times New Roman"/>
          <w:sz w:val="24"/>
          <w:szCs w:val="24"/>
        </w:rPr>
        <w:t xml:space="preserve"> </w:t>
      </w:r>
      <w:r w:rsidRPr="00744A82">
        <w:rPr>
          <w:rFonts w:ascii="Times New Roman" w:hAnsi="Times New Roman" w:cs="Times New Roman"/>
          <w:sz w:val="24"/>
          <w:szCs w:val="24"/>
        </w:rPr>
        <w:t>then converted to Ag</w:t>
      </w:r>
      <w:r w:rsidRPr="00744A82">
        <w:rPr>
          <w:rFonts w:ascii="Times New Roman" w:hAnsi="Times New Roman" w:cs="Times New Roman"/>
          <w:sz w:val="24"/>
          <w:szCs w:val="24"/>
          <w:vertAlign w:val="subscript"/>
        </w:rPr>
        <w:t>3</w:t>
      </w:r>
      <w:r w:rsidRPr="00744A82">
        <w:rPr>
          <w:rFonts w:ascii="Times New Roman" w:hAnsi="Times New Roman" w:cs="Times New Roman"/>
          <w:sz w:val="24"/>
          <w:szCs w:val="24"/>
        </w:rPr>
        <w:t>PO</w:t>
      </w:r>
      <w:r w:rsidRPr="00744A82">
        <w:rPr>
          <w:rFonts w:ascii="Times New Roman" w:hAnsi="Times New Roman" w:cs="Times New Roman"/>
          <w:sz w:val="24"/>
          <w:szCs w:val="24"/>
          <w:vertAlign w:val="subscript"/>
        </w:rPr>
        <w:t>4</w:t>
      </w:r>
      <w:r w:rsidRPr="00744A82">
        <w:rPr>
          <w:rFonts w:ascii="Times New Roman" w:hAnsi="Times New Roman" w:cs="Times New Roman"/>
          <w:sz w:val="24"/>
          <w:szCs w:val="24"/>
        </w:rPr>
        <w:t xml:space="preserve"> th</w:t>
      </w:r>
      <w:r w:rsidR="00114E5F">
        <w:rPr>
          <w:rFonts w:ascii="Times New Roman" w:hAnsi="Times New Roman" w:cs="Times New Roman"/>
          <w:sz w:val="24"/>
          <w:szCs w:val="24"/>
        </w:rPr>
        <w:t>r</w:t>
      </w:r>
      <w:r w:rsidRPr="00744A82">
        <w:rPr>
          <w:rFonts w:ascii="Times New Roman" w:hAnsi="Times New Roman" w:cs="Times New Roman"/>
          <w:sz w:val="24"/>
          <w:szCs w:val="24"/>
        </w:rPr>
        <w:t>ou</w:t>
      </w:r>
      <w:r>
        <w:rPr>
          <w:rFonts w:ascii="Times New Roman" w:hAnsi="Times New Roman" w:cs="Times New Roman"/>
          <w:sz w:val="24"/>
          <w:szCs w:val="24"/>
        </w:rPr>
        <w:t>gh the addition of an Ag-ammine solution which</w:t>
      </w:r>
      <w:r w:rsidRPr="00744A82">
        <w:rPr>
          <w:rFonts w:ascii="Times New Roman" w:hAnsi="Times New Roman" w:cs="Times New Roman"/>
          <w:sz w:val="24"/>
          <w:szCs w:val="24"/>
        </w:rPr>
        <w:t xml:space="preserve"> </w:t>
      </w:r>
      <w:r w:rsidR="009B5873">
        <w:rPr>
          <w:rFonts w:ascii="Times New Roman" w:hAnsi="Times New Roman" w:cs="Times New Roman"/>
          <w:sz w:val="24"/>
          <w:szCs w:val="24"/>
        </w:rPr>
        <w:t>was</w:t>
      </w:r>
      <w:r w:rsidR="009B5873" w:rsidRPr="00744A82">
        <w:rPr>
          <w:rFonts w:ascii="Times New Roman" w:hAnsi="Times New Roman" w:cs="Times New Roman"/>
          <w:sz w:val="24"/>
          <w:szCs w:val="24"/>
        </w:rPr>
        <w:t xml:space="preserve"> </w:t>
      </w:r>
      <w:r w:rsidRPr="00744A82">
        <w:rPr>
          <w:rFonts w:ascii="Times New Roman" w:hAnsi="Times New Roman" w:cs="Times New Roman"/>
          <w:sz w:val="24"/>
          <w:szCs w:val="24"/>
        </w:rPr>
        <w:t xml:space="preserve">then placed in an oven </w:t>
      </w:r>
      <w:r w:rsidR="0057790D">
        <w:rPr>
          <w:rFonts w:ascii="Times New Roman" w:hAnsi="Times New Roman" w:cs="Times New Roman"/>
          <w:sz w:val="24"/>
          <w:szCs w:val="24"/>
        </w:rPr>
        <w:t xml:space="preserve">for </w:t>
      </w:r>
      <w:r w:rsidR="00211CA4">
        <w:rPr>
          <w:rFonts w:ascii="Times New Roman" w:hAnsi="Times New Roman" w:cs="Times New Roman"/>
          <w:sz w:val="24"/>
          <w:szCs w:val="24"/>
        </w:rPr>
        <w:t>one</w:t>
      </w:r>
      <w:r w:rsidR="0057790D">
        <w:rPr>
          <w:rFonts w:ascii="Times New Roman" w:hAnsi="Times New Roman" w:cs="Times New Roman"/>
          <w:sz w:val="24"/>
          <w:szCs w:val="24"/>
        </w:rPr>
        <w:t xml:space="preserve"> day at 50</w:t>
      </w:r>
      <w:r>
        <w:rPr>
          <w:rFonts w:ascii="Times New Roman" w:hAnsi="Times New Roman" w:cs="Times New Roman"/>
          <w:sz w:val="24"/>
          <w:szCs w:val="24"/>
        </w:rPr>
        <w:t xml:space="preserve">°C. Although </w:t>
      </w:r>
      <w:r w:rsidRPr="00744A82">
        <w:rPr>
          <w:rFonts w:ascii="Times New Roman" w:hAnsi="Times New Roman" w:cs="Times New Roman"/>
          <w:sz w:val="24"/>
          <w:szCs w:val="24"/>
        </w:rPr>
        <w:t xml:space="preserve">the </w:t>
      </w:r>
      <w:proofErr w:type="spellStart"/>
      <w:r w:rsidRPr="00744A82">
        <w:rPr>
          <w:rFonts w:ascii="Times New Roman" w:hAnsi="Times New Roman" w:cs="Times New Roman"/>
          <w:sz w:val="24"/>
          <w:szCs w:val="24"/>
        </w:rPr>
        <w:t>Tamburini</w:t>
      </w:r>
      <w:proofErr w:type="spellEnd"/>
      <w:r w:rsidRPr="00744A82">
        <w:rPr>
          <w:rFonts w:ascii="Times New Roman" w:hAnsi="Times New Roman" w:cs="Times New Roman"/>
          <w:sz w:val="24"/>
          <w:szCs w:val="24"/>
        </w:rPr>
        <w:t xml:space="preserve"> protocol uses a DAX-</w:t>
      </w:r>
      <w:r>
        <w:rPr>
          <w:rFonts w:ascii="Times New Roman" w:hAnsi="Times New Roman" w:cs="Times New Roman"/>
          <w:sz w:val="24"/>
          <w:szCs w:val="24"/>
        </w:rPr>
        <w:t xml:space="preserve">8 resin early in the extraction </w:t>
      </w:r>
      <w:r w:rsidRPr="00744A82">
        <w:rPr>
          <w:rFonts w:ascii="Times New Roman" w:hAnsi="Times New Roman" w:cs="Times New Roman"/>
          <w:sz w:val="24"/>
          <w:szCs w:val="24"/>
        </w:rPr>
        <w:t>its use is not necessary unless organic contamination is present in</w:t>
      </w:r>
      <w:r>
        <w:rPr>
          <w:rFonts w:ascii="Times New Roman" w:hAnsi="Times New Roman" w:cs="Times New Roman"/>
          <w:sz w:val="24"/>
          <w:szCs w:val="24"/>
        </w:rPr>
        <w:t xml:space="preserve"> </w:t>
      </w:r>
      <w:r w:rsidRPr="00744A82">
        <w:rPr>
          <w:rFonts w:ascii="Times New Roman" w:hAnsi="Times New Roman" w:cs="Times New Roman"/>
          <w:sz w:val="24"/>
          <w:szCs w:val="24"/>
        </w:rPr>
        <w:t>the subsequent Ag</w:t>
      </w:r>
      <w:r w:rsidRPr="00744A82">
        <w:rPr>
          <w:rFonts w:ascii="Times New Roman" w:hAnsi="Times New Roman" w:cs="Times New Roman"/>
          <w:sz w:val="24"/>
          <w:szCs w:val="24"/>
          <w:vertAlign w:val="subscript"/>
        </w:rPr>
        <w:t>3</w:t>
      </w:r>
      <w:r w:rsidRPr="00744A82">
        <w:rPr>
          <w:rFonts w:ascii="Times New Roman" w:hAnsi="Times New Roman" w:cs="Times New Roman"/>
          <w:sz w:val="24"/>
          <w:szCs w:val="24"/>
        </w:rPr>
        <w:t>PO</w:t>
      </w:r>
      <w:r w:rsidRPr="00744A82">
        <w:rPr>
          <w:rFonts w:ascii="Times New Roman" w:hAnsi="Times New Roman" w:cs="Times New Roman"/>
          <w:sz w:val="24"/>
          <w:szCs w:val="24"/>
          <w:vertAlign w:val="subscript"/>
        </w:rPr>
        <w:t>4</w:t>
      </w:r>
      <w:r w:rsidRPr="00744A82">
        <w:rPr>
          <w:rFonts w:ascii="Times New Roman" w:hAnsi="Times New Roman" w:cs="Times New Roman"/>
          <w:sz w:val="24"/>
          <w:szCs w:val="24"/>
        </w:rPr>
        <w:t xml:space="preserve"> (</w:t>
      </w:r>
      <w:proofErr w:type="spellStart"/>
      <w:r w:rsidRPr="00744A82">
        <w:rPr>
          <w:rFonts w:ascii="Times New Roman" w:hAnsi="Times New Roman" w:cs="Times New Roman"/>
          <w:sz w:val="24"/>
          <w:szCs w:val="24"/>
        </w:rPr>
        <w:t>Tamburini</w:t>
      </w:r>
      <w:proofErr w:type="spellEnd"/>
      <w:r w:rsidRPr="00744A82">
        <w:rPr>
          <w:rFonts w:ascii="Times New Roman" w:hAnsi="Times New Roman" w:cs="Times New Roman"/>
          <w:sz w:val="24"/>
          <w:szCs w:val="24"/>
        </w:rPr>
        <w:t xml:space="preserve"> pers. Comm.)</w:t>
      </w:r>
      <w:r w:rsidR="00E4639C">
        <w:rPr>
          <w:rFonts w:ascii="Times New Roman" w:hAnsi="Times New Roman" w:cs="Times New Roman"/>
          <w:sz w:val="24"/>
          <w:szCs w:val="24"/>
        </w:rPr>
        <w:fldChar w:fldCharType="begin"/>
      </w:r>
      <w:r w:rsidR="00EF3726">
        <w:rPr>
          <w:rFonts w:ascii="Times New Roman" w:hAnsi="Times New Roman" w:cs="Times New Roman"/>
          <w:sz w:val="24"/>
          <w:szCs w:val="24"/>
        </w:rPr>
        <w:instrText xml:space="preserve"> ADDIN EN.CITE &lt;EndNote&gt;&lt;Cite&gt;&lt;Author&gt;(IAEA)&lt;/Author&gt;&lt;Year&gt;2016&lt;/Year&gt;&lt;RecNum&gt;1488&lt;/RecNum&gt;&lt;DisplayText&gt;&lt;style face="superscript"&gt;[30]&lt;/style&gt;&lt;/DisplayText&gt;&lt;record&gt;&lt;rec-number&gt;1488&lt;/rec-number&gt;&lt;foreign-keys&gt;&lt;key app="EN" db-id="5zavd522ssrvr2eraaw5pexfp0dfxfzv55te" timestamp="1505467944"&gt;1488&lt;/key&gt;&lt;/foreign-keys&gt;&lt;ref-type name="Book"&gt;6&lt;/ref-type&gt;&lt;contributors&gt;&lt;authors&gt;&lt;author&gt;International Atomic Energy Agency (IAEA),&lt;/author&gt;&lt;/authors&gt;&lt;/contributors&gt;&lt;titles&gt;&lt;title&gt;Supporting sampling and sample preparation tools for isotope and nuclear analysis&lt;/title&gt;&lt;/titles&gt;&lt;dates&gt;&lt;year&gt;2016&lt;/year&gt;&lt;/dates&gt;&lt;pub-location&gt;Austria&lt;/pub-location&gt;&lt;isbn&gt;IAEA-TECDOC-1783&lt;/isbn&gt;&lt;urls&gt;&lt;/urls&gt;&lt;/record&gt;&lt;/Cite&gt;&lt;/EndNote&gt;</w:instrText>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[30]</w:t>
      </w:r>
      <w:r w:rsidR="00E4639C">
        <w:rPr>
          <w:rFonts w:ascii="Times New Roman" w:hAnsi="Times New Roman" w:cs="Times New Roman"/>
          <w:sz w:val="24"/>
          <w:szCs w:val="24"/>
        </w:rPr>
        <w:fldChar w:fldCharType="end"/>
      </w:r>
      <w:r w:rsidR="0057790D">
        <w:rPr>
          <w:rFonts w:ascii="Times New Roman" w:hAnsi="Times New Roman" w:cs="Times New Roman"/>
          <w:sz w:val="24"/>
          <w:szCs w:val="24"/>
        </w:rPr>
        <w:t>.</w:t>
      </w:r>
    </w:p>
    <w:p w14:paraId="211D0A26" w14:textId="77777777" w:rsidR="00D83C96" w:rsidRPr="0086029D" w:rsidRDefault="00744A82" w:rsidP="00AB2E30">
      <w:pPr>
        <w:jc w:val="both"/>
        <w:rPr>
          <w:rFonts w:ascii="Times New Roman" w:hAnsi="Times New Roman" w:cs="Times New Roman"/>
          <w:i/>
          <w:sz w:val="24"/>
          <w:szCs w:val="24"/>
        </w:rPr>
      </w:pPr>
      <w:r w:rsidRPr="0086029D">
        <w:rPr>
          <w:rFonts w:ascii="Times New Roman" w:hAnsi="Times New Roman" w:cs="Times New Roman"/>
          <w:i/>
          <w:sz w:val="24"/>
          <w:szCs w:val="24"/>
        </w:rPr>
        <w:t>Faecal</w:t>
      </w:r>
      <w:r w:rsidR="00D83C96" w:rsidRPr="0086029D">
        <w:rPr>
          <w:rFonts w:ascii="Times New Roman" w:hAnsi="Times New Roman" w:cs="Times New Roman"/>
          <w:i/>
          <w:sz w:val="24"/>
          <w:szCs w:val="24"/>
        </w:rPr>
        <w:t xml:space="preserve"> water</w:t>
      </w:r>
    </w:p>
    <w:p w14:paraId="721B2300" w14:textId="0DA3B2C6" w:rsidR="00D83C96" w:rsidRPr="00C92180" w:rsidRDefault="00D83C96" w:rsidP="00AB2E30">
      <w:pPr>
        <w:jc w:val="both"/>
        <w:rPr>
          <w:rFonts w:ascii="Times New Roman" w:hAnsi="Times New Roman" w:cs="Times New Roman"/>
          <w:sz w:val="24"/>
          <w:szCs w:val="24"/>
        </w:rPr>
      </w:pPr>
      <w:r w:rsidRPr="00C92180">
        <w:rPr>
          <w:rFonts w:ascii="Times New Roman" w:hAnsi="Times New Roman" w:cs="Times New Roman"/>
          <w:sz w:val="24"/>
          <w:szCs w:val="24"/>
        </w:rPr>
        <w:t>Cryogenic extraction of faeces water was undertaken at the National Isotope Geosciences Laboratory, based at the British Geological Survey in Nottingham.</w:t>
      </w:r>
      <w:r w:rsidR="0079474C" w:rsidRPr="00C92180">
        <w:rPr>
          <w:rFonts w:ascii="Times New Roman" w:hAnsi="Times New Roman" w:cs="Times New Roman"/>
          <w:sz w:val="24"/>
          <w:szCs w:val="24"/>
        </w:rPr>
        <w:t xml:space="preserve"> </w:t>
      </w:r>
      <w:r w:rsidR="00B447C6" w:rsidRPr="00C92180">
        <w:rPr>
          <w:rFonts w:ascii="Times New Roman" w:hAnsi="Times New Roman" w:cs="Times New Roman"/>
          <w:sz w:val="24"/>
          <w:szCs w:val="24"/>
        </w:rPr>
        <w:t>Frozen samples were placed in a U</w:t>
      </w:r>
      <w:r w:rsidR="00211CA4">
        <w:rPr>
          <w:rFonts w:ascii="Times New Roman" w:hAnsi="Times New Roman" w:cs="Times New Roman"/>
          <w:sz w:val="24"/>
          <w:szCs w:val="24"/>
        </w:rPr>
        <w:t>-</w:t>
      </w:r>
      <w:r w:rsidR="00B447C6" w:rsidRPr="00C92180">
        <w:rPr>
          <w:rFonts w:ascii="Times New Roman" w:hAnsi="Times New Roman" w:cs="Times New Roman"/>
          <w:sz w:val="24"/>
          <w:szCs w:val="24"/>
        </w:rPr>
        <w:t xml:space="preserve">shaped vacuum tube (borosilicate glass), the sample containing side of which was immersed in liquid N to ensure complete freezing of </w:t>
      </w:r>
      <w:r w:rsidR="00F14B4E" w:rsidRPr="00C92180">
        <w:rPr>
          <w:rFonts w:ascii="Times New Roman" w:hAnsi="Times New Roman" w:cs="Times New Roman"/>
          <w:sz w:val="24"/>
          <w:szCs w:val="24"/>
        </w:rPr>
        <w:t>sample</w:t>
      </w:r>
      <w:r w:rsidR="00B447C6" w:rsidRPr="00C92180">
        <w:rPr>
          <w:rFonts w:ascii="Times New Roman" w:hAnsi="Times New Roman" w:cs="Times New Roman"/>
          <w:sz w:val="24"/>
          <w:szCs w:val="24"/>
        </w:rPr>
        <w:t xml:space="preserve"> water. The U</w:t>
      </w:r>
      <w:r w:rsidR="002D56DB">
        <w:rPr>
          <w:rFonts w:ascii="Times New Roman" w:hAnsi="Times New Roman" w:cs="Times New Roman"/>
          <w:sz w:val="24"/>
          <w:szCs w:val="24"/>
        </w:rPr>
        <w:t>-</w:t>
      </w:r>
      <w:r w:rsidR="00B447C6" w:rsidRPr="00C92180">
        <w:rPr>
          <w:rFonts w:ascii="Times New Roman" w:hAnsi="Times New Roman" w:cs="Times New Roman"/>
          <w:sz w:val="24"/>
          <w:szCs w:val="24"/>
        </w:rPr>
        <w:t>tube was then evacuated to a pressure of &lt;10</w:t>
      </w:r>
      <w:r w:rsidR="00B447C6" w:rsidRPr="00C92180">
        <w:rPr>
          <w:rFonts w:ascii="Times New Roman" w:hAnsi="Times New Roman" w:cs="Times New Roman"/>
          <w:sz w:val="24"/>
          <w:szCs w:val="24"/>
          <w:vertAlign w:val="superscript"/>
        </w:rPr>
        <w:t>-2</w:t>
      </w:r>
      <w:r w:rsidR="00B447C6" w:rsidRPr="00C92180">
        <w:rPr>
          <w:rFonts w:ascii="Times New Roman" w:hAnsi="Times New Roman" w:cs="Times New Roman"/>
          <w:sz w:val="24"/>
          <w:szCs w:val="24"/>
        </w:rPr>
        <w:t xml:space="preserve"> mbar, removing </w:t>
      </w:r>
      <w:r w:rsidR="00A02FFC" w:rsidRPr="00C92180">
        <w:rPr>
          <w:rFonts w:ascii="Times New Roman" w:hAnsi="Times New Roman" w:cs="Times New Roman"/>
          <w:sz w:val="24"/>
          <w:szCs w:val="24"/>
        </w:rPr>
        <w:t>all</w:t>
      </w:r>
      <w:r w:rsidR="00F14B4E" w:rsidRPr="00C92180">
        <w:rPr>
          <w:rFonts w:ascii="Times New Roman" w:hAnsi="Times New Roman" w:cs="Times New Roman"/>
          <w:sz w:val="24"/>
          <w:szCs w:val="24"/>
        </w:rPr>
        <w:t xml:space="preserve"> the residual atmosphere</w:t>
      </w:r>
      <w:r w:rsidR="00B447C6" w:rsidRPr="00C92180">
        <w:rPr>
          <w:rFonts w:ascii="Times New Roman" w:hAnsi="Times New Roman" w:cs="Times New Roman"/>
          <w:sz w:val="24"/>
          <w:szCs w:val="24"/>
        </w:rPr>
        <w:t>. Once under stable vacuum</w:t>
      </w:r>
      <w:r w:rsidR="00BE3C2E">
        <w:rPr>
          <w:rFonts w:ascii="Times New Roman" w:hAnsi="Times New Roman" w:cs="Times New Roman"/>
          <w:sz w:val="24"/>
          <w:szCs w:val="24"/>
        </w:rPr>
        <w:t>,</w:t>
      </w:r>
      <w:r w:rsidR="00B447C6" w:rsidRPr="00C92180">
        <w:rPr>
          <w:rFonts w:ascii="Times New Roman" w:hAnsi="Times New Roman" w:cs="Times New Roman"/>
          <w:sz w:val="24"/>
          <w:szCs w:val="24"/>
        </w:rPr>
        <w:t xml:space="preserve"> the U</w:t>
      </w:r>
      <w:r w:rsidR="002D56DB">
        <w:rPr>
          <w:rFonts w:ascii="Times New Roman" w:hAnsi="Times New Roman" w:cs="Times New Roman"/>
          <w:sz w:val="24"/>
          <w:szCs w:val="24"/>
        </w:rPr>
        <w:t>-</w:t>
      </w:r>
      <w:r w:rsidR="00B447C6" w:rsidRPr="00C92180">
        <w:rPr>
          <w:rFonts w:ascii="Times New Roman" w:hAnsi="Times New Roman" w:cs="Times New Roman"/>
          <w:sz w:val="24"/>
          <w:szCs w:val="24"/>
        </w:rPr>
        <w:t xml:space="preserve">tube was sealed, removed from the vacuum line and the sample side of the </w:t>
      </w:r>
      <w:r w:rsidR="00F14B4E" w:rsidRPr="00C92180">
        <w:rPr>
          <w:rFonts w:ascii="Times New Roman" w:hAnsi="Times New Roman" w:cs="Times New Roman"/>
          <w:sz w:val="24"/>
          <w:szCs w:val="24"/>
        </w:rPr>
        <w:t>tube placed in a furnace at 100°</w:t>
      </w:r>
      <w:r w:rsidR="00B447C6" w:rsidRPr="00C92180">
        <w:rPr>
          <w:rFonts w:ascii="Times New Roman" w:hAnsi="Times New Roman" w:cs="Times New Roman"/>
          <w:sz w:val="24"/>
          <w:szCs w:val="24"/>
        </w:rPr>
        <w:t xml:space="preserve">C. </w:t>
      </w:r>
      <w:r w:rsidR="00F14B4E" w:rsidRPr="00C92180">
        <w:rPr>
          <w:rFonts w:ascii="Times New Roman" w:hAnsi="Times New Roman" w:cs="Times New Roman"/>
          <w:sz w:val="24"/>
          <w:szCs w:val="24"/>
        </w:rPr>
        <w:t>Sample</w:t>
      </w:r>
      <w:r w:rsidR="00B447C6" w:rsidRPr="00C92180">
        <w:rPr>
          <w:rFonts w:ascii="Times New Roman" w:hAnsi="Times New Roman" w:cs="Times New Roman"/>
          <w:sz w:val="24"/>
          <w:szCs w:val="24"/>
        </w:rPr>
        <w:t xml:space="preserve"> water collection was achieved by immersing the opposite side of the glass U</w:t>
      </w:r>
      <w:r w:rsidR="002D56DB">
        <w:rPr>
          <w:rFonts w:ascii="Times New Roman" w:hAnsi="Times New Roman" w:cs="Times New Roman"/>
          <w:sz w:val="24"/>
          <w:szCs w:val="24"/>
        </w:rPr>
        <w:t>-</w:t>
      </w:r>
      <w:r w:rsidR="00B447C6" w:rsidRPr="00C92180">
        <w:rPr>
          <w:rFonts w:ascii="Times New Roman" w:hAnsi="Times New Roman" w:cs="Times New Roman"/>
          <w:sz w:val="24"/>
          <w:szCs w:val="24"/>
        </w:rPr>
        <w:t xml:space="preserve">tube in liquid nitrogen, forcing evaporating </w:t>
      </w:r>
      <w:r w:rsidR="00A02FFC" w:rsidRPr="00C92180">
        <w:rPr>
          <w:rFonts w:ascii="Times New Roman" w:hAnsi="Times New Roman" w:cs="Times New Roman"/>
          <w:sz w:val="24"/>
          <w:szCs w:val="24"/>
        </w:rPr>
        <w:t>sample</w:t>
      </w:r>
      <w:r w:rsidR="00B447C6" w:rsidRPr="00C92180">
        <w:rPr>
          <w:rFonts w:ascii="Times New Roman" w:hAnsi="Times New Roman" w:cs="Times New Roman"/>
          <w:sz w:val="24"/>
          <w:szCs w:val="24"/>
        </w:rPr>
        <w:t xml:space="preserve"> water to condense and collect. </w:t>
      </w:r>
      <w:r w:rsidR="00685C64" w:rsidRPr="00C92180">
        <w:rPr>
          <w:rFonts w:ascii="Times New Roman" w:hAnsi="Times New Roman" w:cs="Times New Roman"/>
          <w:sz w:val="24"/>
          <w:szCs w:val="24"/>
        </w:rPr>
        <w:t xml:space="preserve">This set up was maintained for </w:t>
      </w:r>
      <w:r w:rsidR="00A02FFC" w:rsidRPr="00C92180">
        <w:rPr>
          <w:rFonts w:ascii="Times New Roman" w:hAnsi="Times New Roman" w:cs="Times New Roman"/>
          <w:sz w:val="24"/>
          <w:szCs w:val="24"/>
        </w:rPr>
        <w:t xml:space="preserve">at least </w:t>
      </w:r>
      <w:r w:rsidR="00B447C6" w:rsidRPr="00C92180">
        <w:rPr>
          <w:rFonts w:ascii="Times New Roman" w:hAnsi="Times New Roman" w:cs="Times New Roman"/>
          <w:sz w:val="24"/>
          <w:szCs w:val="24"/>
        </w:rPr>
        <w:t>1</w:t>
      </w:r>
      <w:r w:rsidR="00A02FFC" w:rsidRPr="00C92180">
        <w:rPr>
          <w:rFonts w:ascii="Times New Roman" w:hAnsi="Times New Roman" w:cs="Times New Roman"/>
          <w:sz w:val="24"/>
          <w:szCs w:val="24"/>
        </w:rPr>
        <w:t xml:space="preserve"> </w:t>
      </w:r>
      <w:r w:rsidR="00B447C6" w:rsidRPr="00C92180">
        <w:rPr>
          <w:rFonts w:ascii="Times New Roman" w:hAnsi="Times New Roman" w:cs="Times New Roman"/>
          <w:sz w:val="24"/>
          <w:szCs w:val="24"/>
        </w:rPr>
        <w:t xml:space="preserve">hour to ensure complete water transfer. </w:t>
      </w:r>
      <w:r w:rsidR="00A02FFC" w:rsidRPr="00C92180">
        <w:rPr>
          <w:rFonts w:ascii="Times New Roman" w:hAnsi="Times New Roman" w:cs="Times New Roman"/>
          <w:sz w:val="24"/>
          <w:szCs w:val="24"/>
        </w:rPr>
        <w:t>Sample</w:t>
      </w:r>
      <w:r w:rsidR="00B447C6" w:rsidRPr="00C92180">
        <w:rPr>
          <w:rFonts w:ascii="Times New Roman" w:hAnsi="Times New Roman" w:cs="Times New Roman"/>
          <w:sz w:val="24"/>
          <w:szCs w:val="24"/>
        </w:rPr>
        <w:t xml:space="preserve"> water was collected and stored refrigerated in 1.5</w:t>
      </w:r>
      <w:r w:rsidR="002D4692" w:rsidRPr="00C92180">
        <w:rPr>
          <w:rFonts w:ascii="Times New Roman" w:hAnsi="Times New Roman" w:cs="Times New Roman"/>
          <w:sz w:val="24"/>
          <w:szCs w:val="24"/>
        </w:rPr>
        <w:t xml:space="preserve"> </w:t>
      </w:r>
      <w:r w:rsidR="00B447C6" w:rsidRPr="00C92180">
        <w:rPr>
          <w:rFonts w:ascii="Times New Roman" w:hAnsi="Times New Roman" w:cs="Times New Roman"/>
          <w:sz w:val="24"/>
          <w:szCs w:val="24"/>
        </w:rPr>
        <w:t>m</w:t>
      </w:r>
      <w:r w:rsidR="00994E33">
        <w:rPr>
          <w:rFonts w:ascii="Times New Roman" w:hAnsi="Times New Roman" w:cs="Times New Roman"/>
          <w:sz w:val="24"/>
          <w:szCs w:val="24"/>
        </w:rPr>
        <w:t>L</w:t>
      </w:r>
      <w:r w:rsidR="00B447C6" w:rsidRPr="00C92180">
        <w:rPr>
          <w:rFonts w:ascii="Times New Roman" w:hAnsi="Times New Roman" w:cs="Times New Roman"/>
          <w:sz w:val="24"/>
          <w:szCs w:val="24"/>
        </w:rPr>
        <w:t xml:space="preserve"> vials with no he</w:t>
      </w:r>
      <w:r w:rsidR="00A02FFC" w:rsidRPr="00C92180">
        <w:rPr>
          <w:rFonts w:ascii="Times New Roman" w:hAnsi="Times New Roman" w:cs="Times New Roman"/>
          <w:sz w:val="24"/>
          <w:szCs w:val="24"/>
        </w:rPr>
        <w:t xml:space="preserve">adspace until isotope </w:t>
      </w:r>
      <w:r w:rsidR="00A02FFC" w:rsidRPr="00C92180">
        <w:rPr>
          <w:rFonts w:ascii="Times New Roman" w:hAnsi="Times New Roman" w:cs="Times New Roman"/>
          <w:sz w:val="24"/>
          <w:szCs w:val="24"/>
        </w:rPr>
        <w:lastRenderedPageBreak/>
        <w:t>analysis</w:t>
      </w:r>
      <w:r w:rsidR="00B447C6" w:rsidRPr="00C92180">
        <w:rPr>
          <w:rFonts w:ascii="Times New Roman" w:hAnsi="Times New Roman" w:cs="Times New Roman"/>
          <w:sz w:val="24"/>
          <w:szCs w:val="24"/>
        </w:rPr>
        <w:t xml:space="preserve">. </w:t>
      </w:r>
      <w:r w:rsidR="00367942">
        <w:rPr>
          <w:rFonts w:ascii="Times New Roman" w:hAnsi="Times New Roman" w:cs="Times New Roman"/>
          <w:sz w:val="24"/>
          <w:szCs w:val="24"/>
        </w:rPr>
        <w:t>Samples were weighed before and after extraction to assess whether they had been successfully dried.</w:t>
      </w:r>
    </w:p>
    <w:p w14:paraId="161AB6FB" w14:textId="77777777" w:rsidR="00F85B63" w:rsidRPr="0086029D" w:rsidRDefault="00F85B63" w:rsidP="00AB2E30">
      <w:pPr>
        <w:jc w:val="both"/>
        <w:rPr>
          <w:rFonts w:ascii="Times New Roman" w:hAnsi="Times New Roman" w:cs="Times New Roman"/>
          <w:b/>
          <w:sz w:val="24"/>
          <w:szCs w:val="24"/>
        </w:rPr>
      </w:pPr>
      <w:r w:rsidRPr="0086029D">
        <w:rPr>
          <w:rFonts w:ascii="Times New Roman" w:hAnsi="Times New Roman" w:cs="Times New Roman"/>
          <w:b/>
          <w:sz w:val="24"/>
          <w:szCs w:val="24"/>
        </w:rPr>
        <w:t>Sample analysis</w:t>
      </w:r>
    </w:p>
    <w:p w14:paraId="19EA77F4" w14:textId="0270AFCD" w:rsidR="0086029D" w:rsidRPr="0086029D" w:rsidRDefault="0086029D" w:rsidP="00AB2E30">
      <w:pPr>
        <w:jc w:val="both"/>
        <w:rPr>
          <w:rFonts w:ascii="Times New Roman" w:hAnsi="Times New Roman" w:cs="Times New Roman"/>
          <w:i/>
          <w:sz w:val="24"/>
          <w:szCs w:val="24"/>
        </w:rPr>
      </w:pPr>
      <w:r w:rsidRPr="0086029D">
        <w:rPr>
          <w:rFonts w:ascii="Times New Roman" w:hAnsi="Times New Roman" w:cs="Times New Roman"/>
          <w:i/>
          <w:sz w:val="24"/>
          <w:szCs w:val="24"/>
        </w:rPr>
        <w:t>Phosphate</w:t>
      </w:r>
    </w:p>
    <w:p w14:paraId="53088B07" w14:textId="59B6D28B" w:rsidR="0086029D" w:rsidRDefault="0086029D" w:rsidP="00AB2E30">
      <w:pPr>
        <w:jc w:val="both"/>
        <w:rPr>
          <w:rFonts w:ascii="Times New Roman" w:hAnsi="Times New Roman" w:cs="Times New Roman"/>
          <w:sz w:val="24"/>
          <w:szCs w:val="24"/>
        </w:rPr>
      </w:pPr>
      <w:r w:rsidRPr="0086029D">
        <w:rPr>
          <w:rFonts w:ascii="Times New Roman" w:hAnsi="Times New Roman" w:cs="Times New Roman"/>
          <w:sz w:val="24"/>
          <w:szCs w:val="24"/>
        </w:rPr>
        <w:t xml:space="preserve">Phosphate concentrations were determined </w:t>
      </w:r>
      <w:proofErr w:type="spellStart"/>
      <w:r w:rsidRPr="0086029D">
        <w:rPr>
          <w:rFonts w:ascii="Times New Roman" w:hAnsi="Times New Roman" w:cs="Times New Roman"/>
          <w:sz w:val="24"/>
          <w:szCs w:val="24"/>
        </w:rPr>
        <w:t>colourimetrically</w:t>
      </w:r>
      <w:proofErr w:type="spellEnd"/>
      <w:r w:rsidRPr="0086029D">
        <w:rPr>
          <w:rFonts w:ascii="Times New Roman" w:hAnsi="Times New Roman" w:cs="Times New Roman"/>
          <w:sz w:val="24"/>
          <w:szCs w:val="24"/>
        </w:rPr>
        <w:t xml:space="preserve"> on an </w:t>
      </w:r>
      <w:proofErr w:type="spellStart"/>
      <w:r w:rsidRPr="0086029D">
        <w:rPr>
          <w:rFonts w:ascii="Times New Roman" w:hAnsi="Times New Roman" w:cs="Times New Roman"/>
          <w:sz w:val="24"/>
          <w:szCs w:val="24"/>
        </w:rPr>
        <w:t>Aquachem</w:t>
      </w:r>
      <w:proofErr w:type="spellEnd"/>
      <w:r w:rsidRPr="0086029D">
        <w:rPr>
          <w:rFonts w:ascii="Times New Roman" w:hAnsi="Times New Roman" w:cs="Times New Roman"/>
          <w:sz w:val="24"/>
          <w:szCs w:val="24"/>
        </w:rPr>
        <w:t xml:space="preserve"> 250 analyser using a molybdenum blue reaction</w:t>
      </w:r>
      <w:r w:rsidR="00E4639C">
        <w:rPr>
          <w:rFonts w:ascii="Times New Roman" w:hAnsi="Times New Roman" w:cs="Times New Roman"/>
          <w:sz w:val="24"/>
          <w:szCs w:val="24"/>
        </w:rPr>
        <w:fldChar w:fldCharType="begin"/>
      </w:r>
      <w:r w:rsidR="00D10DA0">
        <w:rPr>
          <w:rFonts w:ascii="Times New Roman" w:hAnsi="Times New Roman" w:cs="Times New Roman"/>
          <w:sz w:val="24"/>
          <w:szCs w:val="24"/>
        </w:rPr>
        <w:instrText xml:space="preserve"> ADDIN EN.CITE &lt;EndNote&gt;&lt;Cite&gt;&lt;Author&gt;Murphy&lt;/Author&gt;&lt;Year&gt;1962&lt;/Year&gt;&lt;RecNum&gt;1023&lt;/RecNum&gt;&lt;DisplayText&gt;&lt;style face="superscript"&gt;[31]&lt;/style&gt;&lt;/DisplayText&gt;&lt;record&gt;&lt;rec-number&gt;1023&lt;/rec-number&gt;&lt;foreign-keys&gt;&lt;key app="EN" db-id="5zavd522ssrvr2eraaw5pexfp0dfxfzv55te" timestamp="1275388517"&gt;1023&lt;/key&gt;&lt;/foreign-keys&gt;&lt;ref-type name="Journal Article"&gt;17&lt;/ref-type&gt;&lt;contributors&gt;&lt;authors&gt;&lt;author&gt;Murphy, J.&lt;/author&gt;&lt;author&gt;Riley, J. P.&lt;/author&gt;&lt;/authors&gt;&lt;/contributors&gt;&lt;titles&gt;&lt;title&gt;A modified single solution method for determination of phosphate in natural waters&lt;/title&gt;&lt;secondary-title&gt;Analytica Chimica Acta&lt;/secondary-title&gt;&lt;alt-title&gt;Anal. Chim. Acta&lt;/alt-title&gt;&lt;/titles&gt;&lt;periodical&gt;&lt;full-title&gt;Analytica Chimica Acta&lt;/full-title&gt;&lt;abbr-1&gt;Anal. Chim. Acta&lt;/abbr-1&gt;&lt;abbr-2&gt;Anal Chim Acta&lt;/abbr-2&gt;&lt;/periodical&gt;&lt;alt-periodical&gt;&lt;full-title&gt;Analytica Chimica Acta&lt;/full-title&gt;&lt;abbr-1&gt;Anal. Chim. Acta&lt;/abbr-1&gt;&lt;abbr-2&gt;Anal Chim Acta&lt;/abbr-2&gt;&lt;/alt-periodical&gt;&lt;pages&gt;31-36&lt;/pages&gt;&lt;volume&gt;26&lt;/volume&gt;&lt;number&gt;1&lt;/number&gt;&lt;dates&gt;&lt;year&gt;1962&lt;/year&gt;&lt;/dates&gt;&lt;isbn&gt;0003-2670&lt;/isbn&gt;&lt;accession-num&gt;ISI:A19624070A00018&lt;/accession-num&gt;&lt;work-type&gt;Article&lt;/work-type&gt;&lt;urls&gt;&lt;related-urls&gt;&lt;url&gt;&lt;style face="underline" font="default" size="100%"&gt;&amp;lt;Go to ISI&amp;gt;://A19624070A00018&lt;/style&gt;&lt;/url&gt;&lt;/related-urls&gt;&lt;/urls&gt;&lt;language&gt;English&lt;/language&gt;&lt;/record&gt;&lt;/Cite&gt;&lt;/EndNote&gt;</w:instrText>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[31]</w:t>
      </w:r>
      <w:r w:rsidR="00E4639C">
        <w:rPr>
          <w:rFonts w:ascii="Times New Roman" w:hAnsi="Times New Roman" w:cs="Times New Roman"/>
          <w:sz w:val="24"/>
          <w:szCs w:val="24"/>
        </w:rPr>
        <w:fldChar w:fldCharType="end"/>
      </w:r>
      <w:r w:rsidRPr="0086029D">
        <w:rPr>
          <w:rFonts w:ascii="Times New Roman" w:hAnsi="Times New Roman" w:cs="Times New Roman"/>
          <w:sz w:val="24"/>
          <w:szCs w:val="24"/>
        </w:rPr>
        <w:t xml:space="preserve"> after they were diluted</w:t>
      </w:r>
      <w:r w:rsidR="00BE3C2E">
        <w:rPr>
          <w:rFonts w:ascii="Times New Roman" w:hAnsi="Times New Roman" w:cs="Times New Roman"/>
          <w:sz w:val="24"/>
          <w:szCs w:val="24"/>
        </w:rPr>
        <w:t xml:space="preserve"> (typically 1/10</w:t>
      </w:r>
      <w:r w:rsidR="00BE3C2E" w:rsidRPr="00BE3C2E">
        <w:rPr>
          <w:rFonts w:ascii="Times New Roman" w:hAnsi="Times New Roman" w:cs="Times New Roman"/>
          <w:sz w:val="24"/>
          <w:szCs w:val="24"/>
          <w:vertAlign w:val="superscript"/>
        </w:rPr>
        <w:t>th</w:t>
      </w:r>
      <w:r w:rsidR="00BE3C2E">
        <w:rPr>
          <w:rFonts w:ascii="Times New Roman" w:hAnsi="Times New Roman" w:cs="Times New Roman"/>
          <w:sz w:val="24"/>
          <w:szCs w:val="24"/>
        </w:rPr>
        <w:t>)</w:t>
      </w:r>
      <w:r w:rsidRPr="0086029D">
        <w:rPr>
          <w:rFonts w:ascii="Times New Roman" w:hAnsi="Times New Roman" w:cs="Times New Roman"/>
          <w:sz w:val="24"/>
          <w:szCs w:val="24"/>
        </w:rPr>
        <w:t xml:space="preserve"> to avoid any acid interference with the molybdenum chemistry.</w:t>
      </w:r>
    </w:p>
    <w:p w14:paraId="52C6F76D" w14:textId="77777777" w:rsidR="00D43185" w:rsidRPr="0086029D" w:rsidRDefault="00D43185" w:rsidP="00AB2E30">
      <w:pPr>
        <w:jc w:val="both"/>
        <w:rPr>
          <w:rFonts w:ascii="Times New Roman" w:hAnsi="Times New Roman" w:cs="Times New Roman"/>
          <w:i/>
          <w:sz w:val="24"/>
          <w:szCs w:val="24"/>
        </w:rPr>
      </w:pPr>
      <w:r w:rsidRPr="0086029D">
        <w:rPr>
          <w:rFonts w:ascii="Times New Roman" w:hAnsi="Times New Roman" w:cs="Times New Roman"/>
          <w:i/>
          <w:sz w:val="24"/>
          <w:szCs w:val="24"/>
        </w:rPr>
        <w:t>Isotopes</w:t>
      </w:r>
    </w:p>
    <w:p w14:paraId="360EEBDC" w14:textId="650F5A00" w:rsidR="004F4D5C" w:rsidRPr="00C92180" w:rsidRDefault="004F4D5C" w:rsidP="00AB2E30">
      <w:pPr>
        <w:jc w:val="both"/>
        <w:rPr>
          <w:rFonts w:ascii="Times New Roman" w:hAnsi="Times New Roman" w:cs="Times New Roman"/>
          <w:sz w:val="24"/>
          <w:szCs w:val="24"/>
        </w:rPr>
      </w:pPr>
      <w:r w:rsidRPr="00C92180">
        <w:rPr>
          <w:rFonts w:ascii="Times New Roman" w:hAnsi="Times New Roman" w:cs="Times New Roman"/>
          <w:sz w:val="24"/>
          <w:szCs w:val="24"/>
        </w:rPr>
        <w:t xml:space="preserve">Analysis of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del w:id="14" w:author="Steve Granger" w:date="2018-02-16T11:39:00Z">
        <w:r w:rsidR="000C7A2C" w:rsidRPr="00F85389" w:rsidDel="008C18B3">
          <w:rPr>
            <w:rFonts w:ascii="Times New Roman" w:hAnsi="Times New Roman" w:cs="Times New Roman"/>
            <w:sz w:val="24"/>
            <w:szCs w:val="24"/>
            <w:vertAlign w:val="superscript"/>
          </w:rPr>
          <w:delText>3-</w:delText>
        </w:r>
      </w:del>
      <w:r w:rsidRPr="00C92180">
        <w:rPr>
          <w:rFonts w:ascii="Times New Roman" w:hAnsi="Times New Roman" w:cs="Times New Roman"/>
          <w:sz w:val="24"/>
          <w:szCs w:val="24"/>
        </w:rPr>
        <w:t xml:space="preserve"> </w:t>
      </w:r>
      <w:r w:rsidRPr="00C92180">
        <w:rPr>
          <w:rFonts w:ascii="Times New Roman" w:hAnsi="Times New Roman" w:cs="Times New Roman"/>
          <w:sz w:val="24"/>
          <w:szCs w:val="24"/>
          <w:vertAlign w:val="superscript"/>
        </w:rPr>
        <w:t>18</w:t>
      </w:r>
      <w:r w:rsidRPr="00C92180">
        <w:rPr>
          <w:rFonts w:ascii="Times New Roman" w:hAnsi="Times New Roman" w:cs="Times New Roman"/>
          <w:sz w:val="24"/>
          <w:szCs w:val="24"/>
        </w:rPr>
        <w:t>O/</w:t>
      </w:r>
      <w:r w:rsidRPr="00C92180">
        <w:rPr>
          <w:rFonts w:ascii="Times New Roman" w:hAnsi="Times New Roman" w:cs="Times New Roman"/>
          <w:sz w:val="24"/>
          <w:szCs w:val="24"/>
          <w:vertAlign w:val="superscript"/>
        </w:rPr>
        <w:t>16</w:t>
      </w:r>
      <w:r w:rsidRPr="00C92180">
        <w:rPr>
          <w:rFonts w:ascii="Times New Roman" w:hAnsi="Times New Roman" w:cs="Times New Roman"/>
          <w:sz w:val="24"/>
          <w:szCs w:val="24"/>
        </w:rPr>
        <w:t>O was und</w:t>
      </w:r>
      <w:r w:rsidR="00E1038B" w:rsidRPr="00C92180">
        <w:rPr>
          <w:rFonts w:ascii="Times New Roman" w:hAnsi="Times New Roman" w:cs="Times New Roman"/>
          <w:sz w:val="24"/>
          <w:szCs w:val="24"/>
        </w:rPr>
        <w:t xml:space="preserve">ertaken by weighing </w:t>
      </w:r>
      <w:r w:rsidR="009B5873" w:rsidRPr="00C92180">
        <w:rPr>
          <w:rFonts w:ascii="Times New Roman" w:hAnsi="Times New Roman" w:cs="Times New Roman"/>
          <w:sz w:val="24"/>
          <w:szCs w:val="24"/>
        </w:rPr>
        <w:t>approx</w:t>
      </w:r>
      <w:r w:rsidR="009B5873">
        <w:rPr>
          <w:rFonts w:ascii="Times New Roman" w:hAnsi="Times New Roman" w:cs="Times New Roman"/>
          <w:sz w:val="24"/>
          <w:szCs w:val="24"/>
        </w:rPr>
        <w:t>imately</w:t>
      </w:r>
      <w:r w:rsidR="00E1038B" w:rsidRPr="00C92180">
        <w:rPr>
          <w:rFonts w:ascii="Times New Roman" w:hAnsi="Times New Roman" w:cs="Times New Roman"/>
          <w:sz w:val="24"/>
          <w:szCs w:val="24"/>
        </w:rPr>
        <w:t xml:space="preserve"> 300</w:t>
      </w:r>
      <w:r w:rsidR="002D4692" w:rsidRPr="00C92180">
        <w:rPr>
          <w:rFonts w:ascii="Times New Roman" w:hAnsi="Times New Roman" w:cs="Times New Roman"/>
          <w:sz w:val="24"/>
          <w:szCs w:val="24"/>
        </w:rPr>
        <w:t xml:space="preserve"> </w:t>
      </w:r>
      <w:proofErr w:type="spellStart"/>
      <w:r w:rsidRPr="00C92180">
        <w:rPr>
          <w:rFonts w:ascii="Times New Roman" w:hAnsi="Times New Roman" w:cs="Times New Roman"/>
          <w:sz w:val="24"/>
          <w:szCs w:val="24"/>
        </w:rPr>
        <w:t>μg</w:t>
      </w:r>
      <w:proofErr w:type="spellEnd"/>
      <w:r w:rsidRPr="00C92180">
        <w:rPr>
          <w:rFonts w:ascii="Times New Roman" w:hAnsi="Times New Roman" w:cs="Times New Roman"/>
          <w:sz w:val="24"/>
          <w:szCs w:val="24"/>
        </w:rPr>
        <w:t xml:space="preserve"> of Ag</w:t>
      </w:r>
      <w:r w:rsidRPr="00C92180">
        <w:rPr>
          <w:rFonts w:ascii="Times New Roman" w:hAnsi="Times New Roman" w:cs="Times New Roman"/>
          <w:sz w:val="24"/>
          <w:szCs w:val="24"/>
          <w:vertAlign w:val="subscript"/>
        </w:rPr>
        <w:t>3</w:t>
      </w:r>
      <w:r w:rsidRPr="00C92180">
        <w:rPr>
          <w:rFonts w:ascii="Times New Roman" w:hAnsi="Times New Roman" w:cs="Times New Roman"/>
          <w:sz w:val="24"/>
          <w:szCs w:val="24"/>
        </w:rPr>
        <w:t>PO</w:t>
      </w:r>
      <w:r w:rsidRPr="00C92180">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into a silver capsule to which a small amount of fine glassy carbon powder was added</w:t>
      </w:r>
      <w:r w:rsidR="00E4639C">
        <w:rPr>
          <w:rFonts w:ascii="Times New Roman" w:hAnsi="Times New Roman" w:cs="Times New Roman"/>
          <w:sz w:val="24"/>
          <w:szCs w:val="24"/>
        </w:rPr>
        <w:fldChar w:fldCharType="begin">
          <w:fldData xml:space="preserve">PEVuZE5vdGU+PENpdGU+PEF1dGhvcj5UYW1idXJpbmk8L0F1dGhvcj48WWVhcj4yMDEwPC9ZZWFy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PEVuZE5vdGU+PENpdGU+PEF1dGhvcj5UYW1idXJpbmk8L0F1dGhvcj48WWVhcj4yMDEwPC9ZZWFy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[29]</w:t>
      </w:r>
      <w:r w:rsidR="00E4639C">
        <w:rPr>
          <w:rFonts w:ascii="Times New Roman" w:hAnsi="Times New Roman" w:cs="Times New Roman"/>
          <w:sz w:val="24"/>
          <w:szCs w:val="24"/>
        </w:rPr>
        <w:fldChar w:fldCharType="end"/>
      </w:r>
      <w:r w:rsidRPr="00C92180">
        <w:rPr>
          <w:rFonts w:ascii="Times New Roman" w:hAnsi="Times New Roman" w:cs="Times New Roman"/>
          <w:sz w:val="24"/>
          <w:szCs w:val="24"/>
        </w:rPr>
        <w:t xml:space="preserve">. The sample </w:t>
      </w:r>
      <w:r w:rsidR="009B5873">
        <w:rPr>
          <w:rFonts w:ascii="Times New Roman" w:hAnsi="Times New Roman" w:cs="Times New Roman"/>
          <w:sz w:val="24"/>
          <w:szCs w:val="24"/>
        </w:rPr>
        <w:t>was</w:t>
      </w:r>
      <w:r w:rsidR="009B5873" w:rsidRPr="00C92180">
        <w:rPr>
          <w:rFonts w:ascii="Times New Roman" w:hAnsi="Times New Roman" w:cs="Times New Roman"/>
          <w:sz w:val="24"/>
          <w:szCs w:val="24"/>
        </w:rPr>
        <w:t xml:space="preserve"> </w:t>
      </w:r>
      <w:r w:rsidRPr="00C92180">
        <w:rPr>
          <w:rFonts w:ascii="Times New Roman" w:hAnsi="Times New Roman" w:cs="Times New Roman"/>
          <w:sz w:val="24"/>
          <w:szCs w:val="24"/>
        </w:rPr>
        <w:t>converted to carbon monoxide by dropping it into a thermal conversion elemental analyser (</w:t>
      </w:r>
      <w:proofErr w:type="spellStart"/>
      <w:r w:rsidRPr="00C92180">
        <w:rPr>
          <w:rFonts w:ascii="Times New Roman" w:hAnsi="Times New Roman" w:cs="Times New Roman"/>
          <w:sz w:val="24"/>
          <w:szCs w:val="24"/>
        </w:rPr>
        <w:t>T</w:t>
      </w:r>
      <w:r w:rsidR="00F14B4E" w:rsidRPr="00C92180">
        <w:rPr>
          <w:rFonts w:ascii="Times New Roman" w:hAnsi="Times New Roman" w:cs="Times New Roman"/>
          <w:sz w:val="24"/>
          <w:szCs w:val="24"/>
        </w:rPr>
        <w:t>hermoFinnigan</w:t>
      </w:r>
      <w:proofErr w:type="spellEnd"/>
      <w:r w:rsidR="00F14B4E" w:rsidRPr="00C92180">
        <w:rPr>
          <w:rFonts w:ascii="Times New Roman" w:hAnsi="Times New Roman" w:cs="Times New Roman"/>
          <w:sz w:val="24"/>
          <w:szCs w:val="24"/>
        </w:rPr>
        <w:t>, Germany) at 1400</w:t>
      </w:r>
      <w:r w:rsidR="00BE3C2E">
        <w:rPr>
          <w:rFonts w:ascii="Times New Roman" w:hAnsi="Times New Roman" w:cs="Times New Roman"/>
          <w:sz w:val="24"/>
          <w:szCs w:val="24"/>
        </w:rPr>
        <w:t>°C;</w:t>
      </w:r>
      <w:r w:rsidRPr="00C92180">
        <w:rPr>
          <w:rFonts w:ascii="Times New Roman" w:hAnsi="Times New Roman" w:cs="Times New Roman"/>
          <w:sz w:val="24"/>
          <w:szCs w:val="24"/>
        </w:rPr>
        <w:t xml:space="preserve"> the resultant </w:t>
      </w:r>
      <w:r w:rsidR="009B5873">
        <w:rPr>
          <w:rFonts w:ascii="Times New Roman" w:hAnsi="Times New Roman" w:cs="Times New Roman"/>
          <w:sz w:val="24"/>
          <w:szCs w:val="24"/>
        </w:rPr>
        <w:t>carbon monoxide</w:t>
      </w:r>
      <w:r w:rsidR="009B5873" w:rsidRPr="00C92180">
        <w:rPr>
          <w:rFonts w:ascii="Times New Roman" w:hAnsi="Times New Roman" w:cs="Times New Roman"/>
          <w:sz w:val="24"/>
          <w:szCs w:val="24"/>
        </w:rPr>
        <w:t xml:space="preserve"> </w:t>
      </w:r>
      <w:r w:rsidRPr="00C92180">
        <w:rPr>
          <w:rFonts w:ascii="Times New Roman" w:hAnsi="Times New Roman" w:cs="Times New Roman"/>
          <w:sz w:val="24"/>
          <w:szCs w:val="24"/>
        </w:rPr>
        <w:t>mixed with a helium carrier gas passe</w:t>
      </w:r>
      <w:r w:rsidR="009B5873">
        <w:rPr>
          <w:rFonts w:ascii="Times New Roman" w:hAnsi="Times New Roman" w:cs="Times New Roman"/>
          <w:sz w:val="24"/>
          <w:szCs w:val="24"/>
        </w:rPr>
        <w:t>d</w:t>
      </w:r>
      <w:r w:rsidRPr="00C92180">
        <w:rPr>
          <w:rFonts w:ascii="Times New Roman" w:hAnsi="Times New Roman" w:cs="Times New Roman"/>
          <w:sz w:val="24"/>
          <w:szCs w:val="24"/>
        </w:rPr>
        <w:t xml:space="preserve"> through a GC column into a Delta + XL mass spectrometer (</w:t>
      </w:r>
      <w:proofErr w:type="spellStart"/>
      <w:r w:rsidRPr="00C92180">
        <w:rPr>
          <w:rFonts w:ascii="Times New Roman" w:hAnsi="Times New Roman" w:cs="Times New Roman"/>
          <w:sz w:val="24"/>
          <w:szCs w:val="24"/>
        </w:rPr>
        <w:t>ThermoFinnigan</w:t>
      </w:r>
      <w:proofErr w:type="spellEnd"/>
      <w:r w:rsidRPr="00C92180">
        <w:rPr>
          <w:rFonts w:ascii="Times New Roman" w:hAnsi="Times New Roman" w:cs="Times New Roman"/>
          <w:sz w:val="24"/>
          <w:szCs w:val="24"/>
        </w:rPr>
        <w:t xml:space="preserve">, Germany). </w:t>
      </w:r>
      <w:r w:rsidR="00F14B4E" w:rsidRPr="00C92180">
        <w:rPr>
          <w:rFonts w:ascii="Times New Roman" w:hAnsi="Times New Roman" w:cs="Times New Roman"/>
          <w:sz w:val="24"/>
          <w:szCs w:val="24"/>
        </w:rPr>
        <w:t>The δ</w:t>
      </w:r>
      <w:r w:rsidR="00F14B4E" w:rsidRPr="00C92180">
        <w:rPr>
          <w:rFonts w:ascii="Times New Roman" w:hAnsi="Times New Roman" w:cs="Times New Roman"/>
          <w:sz w:val="24"/>
          <w:szCs w:val="24"/>
          <w:vertAlign w:val="superscript"/>
        </w:rPr>
        <w:t>18</w:t>
      </w:r>
      <w:r w:rsidR="00F14B4E" w:rsidRPr="00C92180">
        <w:rPr>
          <w:rFonts w:ascii="Times New Roman" w:hAnsi="Times New Roman" w:cs="Times New Roman"/>
          <w:sz w:val="24"/>
          <w:szCs w:val="24"/>
        </w:rPr>
        <w:t>O</w:t>
      </w:r>
      <w:r w:rsidR="00F14B4E" w:rsidRPr="00C92180">
        <w:rPr>
          <w:rFonts w:ascii="Times New Roman" w:hAnsi="Times New Roman" w:cs="Times New Roman"/>
          <w:sz w:val="24"/>
          <w:szCs w:val="24"/>
          <w:vertAlign w:val="subscript"/>
        </w:rPr>
        <w:t>PO4</w:t>
      </w:r>
      <w:r w:rsidRPr="00C92180">
        <w:rPr>
          <w:rFonts w:ascii="Times New Roman" w:hAnsi="Times New Roman" w:cs="Times New Roman"/>
          <w:sz w:val="24"/>
          <w:szCs w:val="24"/>
        </w:rPr>
        <w:t xml:space="preserve"> </w:t>
      </w:r>
      <w:r w:rsidR="004A6700">
        <w:rPr>
          <w:rFonts w:ascii="Times New Roman" w:hAnsi="Times New Roman" w:cs="Times New Roman"/>
          <w:sz w:val="24"/>
          <w:szCs w:val="24"/>
        </w:rPr>
        <w:t>value</w:t>
      </w:r>
      <w:r w:rsidR="00BF27EC">
        <w:rPr>
          <w:rFonts w:ascii="Times New Roman" w:hAnsi="Times New Roman" w:cs="Times New Roman"/>
          <w:sz w:val="24"/>
          <w:szCs w:val="24"/>
        </w:rPr>
        <w:t>s</w:t>
      </w:r>
      <w:r w:rsidR="004A6700">
        <w:rPr>
          <w:rFonts w:ascii="Times New Roman" w:hAnsi="Times New Roman" w:cs="Times New Roman"/>
          <w:sz w:val="24"/>
          <w:szCs w:val="24"/>
        </w:rPr>
        <w:t xml:space="preserve"> </w:t>
      </w:r>
      <w:r w:rsidR="00BF27EC">
        <w:rPr>
          <w:rFonts w:ascii="Times New Roman" w:hAnsi="Times New Roman" w:cs="Times New Roman"/>
          <w:sz w:val="24"/>
          <w:szCs w:val="24"/>
        </w:rPr>
        <w:t>were</w:t>
      </w:r>
      <w:r w:rsidR="00BF27EC" w:rsidRPr="00C92180">
        <w:rPr>
          <w:rFonts w:ascii="Times New Roman" w:hAnsi="Times New Roman" w:cs="Times New Roman"/>
          <w:sz w:val="24"/>
          <w:szCs w:val="24"/>
        </w:rPr>
        <w:t xml:space="preserve"> </w:t>
      </w:r>
      <w:r w:rsidRPr="00C92180">
        <w:rPr>
          <w:rFonts w:ascii="Times New Roman" w:hAnsi="Times New Roman" w:cs="Times New Roman"/>
          <w:sz w:val="24"/>
          <w:szCs w:val="24"/>
        </w:rPr>
        <w:t xml:space="preserve">calculated by comparison to </w:t>
      </w:r>
      <w:r w:rsidR="00BE3C2E">
        <w:rPr>
          <w:rFonts w:ascii="Times New Roman" w:hAnsi="Times New Roman" w:cs="Times New Roman"/>
          <w:sz w:val="24"/>
          <w:szCs w:val="24"/>
        </w:rPr>
        <w:t xml:space="preserve">an </w:t>
      </w:r>
      <w:r w:rsidRPr="00C92180">
        <w:rPr>
          <w:rFonts w:ascii="Times New Roman" w:hAnsi="Times New Roman" w:cs="Times New Roman"/>
          <w:sz w:val="24"/>
          <w:szCs w:val="24"/>
        </w:rPr>
        <w:t>internal Ag</w:t>
      </w:r>
      <w:r w:rsidRPr="00C92180">
        <w:rPr>
          <w:rFonts w:ascii="Times New Roman" w:hAnsi="Times New Roman" w:cs="Times New Roman"/>
          <w:sz w:val="24"/>
          <w:szCs w:val="24"/>
          <w:vertAlign w:val="subscript"/>
        </w:rPr>
        <w:t>3</w:t>
      </w:r>
      <w:r w:rsidRPr="00C92180">
        <w:rPr>
          <w:rFonts w:ascii="Times New Roman" w:hAnsi="Times New Roman" w:cs="Times New Roman"/>
          <w:sz w:val="24"/>
          <w:szCs w:val="24"/>
        </w:rPr>
        <w:t>PO</w:t>
      </w:r>
      <w:r w:rsidRPr="00C92180">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laboratory standard, ALFA-1 (ALFA-1= δ</w:t>
      </w:r>
      <w:r w:rsidRPr="00C92180">
        <w:rPr>
          <w:rFonts w:ascii="Times New Roman" w:hAnsi="Times New Roman" w:cs="Times New Roman"/>
          <w:sz w:val="24"/>
          <w:szCs w:val="24"/>
          <w:vertAlign w:val="superscript"/>
        </w:rPr>
        <w:t>18</w:t>
      </w:r>
      <w:r w:rsidRPr="00C92180">
        <w:rPr>
          <w:rFonts w:ascii="Times New Roman" w:hAnsi="Times New Roman" w:cs="Times New Roman"/>
          <w:sz w:val="24"/>
          <w:szCs w:val="24"/>
        </w:rPr>
        <w:t>O VSMOW value of +14.2‰). In the absence of an international Ag</w:t>
      </w:r>
      <w:r w:rsidRPr="00C92180">
        <w:rPr>
          <w:rFonts w:ascii="Times New Roman" w:hAnsi="Times New Roman" w:cs="Times New Roman"/>
          <w:sz w:val="24"/>
          <w:szCs w:val="24"/>
          <w:vertAlign w:val="subscript"/>
        </w:rPr>
        <w:t>3</w:t>
      </w:r>
      <w:r w:rsidRPr="00C92180">
        <w:rPr>
          <w:rFonts w:ascii="Times New Roman" w:hAnsi="Times New Roman" w:cs="Times New Roman"/>
          <w:sz w:val="24"/>
          <w:szCs w:val="24"/>
        </w:rPr>
        <w:t>PO</w:t>
      </w:r>
      <w:r w:rsidRPr="00C92180">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reference material</w:t>
      </w:r>
      <w:r w:rsidR="00BE3C2E">
        <w:rPr>
          <w:rFonts w:ascii="Times New Roman" w:hAnsi="Times New Roman" w:cs="Times New Roman"/>
          <w:sz w:val="24"/>
          <w:szCs w:val="24"/>
        </w:rPr>
        <w:t>,</w:t>
      </w:r>
      <w:r w:rsidRPr="00C92180">
        <w:rPr>
          <w:rFonts w:ascii="Times New Roman" w:hAnsi="Times New Roman" w:cs="Times New Roman"/>
          <w:sz w:val="24"/>
          <w:szCs w:val="24"/>
        </w:rPr>
        <w:t xml:space="preserve"> we derived this value for ALFA-1 by comparison to the Ag</w:t>
      </w:r>
      <w:r w:rsidRPr="00C92180">
        <w:rPr>
          <w:rFonts w:ascii="Times New Roman" w:hAnsi="Times New Roman" w:cs="Times New Roman"/>
          <w:sz w:val="24"/>
          <w:szCs w:val="24"/>
          <w:vertAlign w:val="subscript"/>
        </w:rPr>
        <w:t>3</w:t>
      </w:r>
      <w:r w:rsidRPr="00C92180">
        <w:rPr>
          <w:rFonts w:ascii="Times New Roman" w:hAnsi="Times New Roman" w:cs="Times New Roman"/>
          <w:sz w:val="24"/>
          <w:szCs w:val="24"/>
        </w:rPr>
        <w:t>PO</w:t>
      </w:r>
      <w:r w:rsidRPr="00C92180">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standard ‘B2207’ (Elemental Microanalysis Ltd., England), which has been measured in an inter-laboratory comparison study to have a δ</w:t>
      </w:r>
      <w:r w:rsidRPr="00C92180">
        <w:rPr>
          <w:rFonts w:ascii="Times New Roman" w:hAnsi="Times New Roman" w:cs="Times New Roman"/>
          <w:sz w:val="24"/>
          <w:szCs w:val="24"/>
          <w:vertAlign w:val="superscript"/>
        </w:rPr>
        <w:t>18</w:t>
      </w:r>
      <w:r w:rsidRPr="00C92180">
        <w:rPr>
          <w:rFonts w:ascii="Times New Roman" w:hAnsi="Times New Roman" w:cs="Times New Roman"/>
          <w:sz w:val="24"/>
          <w:szCs w:val="24"/>
        </w:rPr>
        <w:t>O value of +21.7‰ versus VSMOW. Samples were run in triplicate, with a typical precision σ ≤ 0.3‰. Sample purity was assessed by determining the CO yield compared with the yield of Ag</w:t>
      </w:r>
      <w:r w:rsidRPr="00C92180">
        <w:rPr>
          <w:rFonts w:ascii="Times New Roman" w:hAnsi="Times New Roman" w:cs="Times New Roman"/>
          <w:sz w:val="24"/>
          <w:szCs w:val="24"/>
          <w:vertAlign w:val="subscript"/>
        </w:rPr>
        <w:t>3</w:t>
      </w:r>
      <w:r w:rsidRPr="00C92180">
        <w:rPr>
          <w:rFonts w:ascii="Times New Roman" w:hAnsi="Times New Roman" w:cs="Times New Roman"/>
          <w:sz w:val="24"/>
          <w:szCs w:val="24"/>
        </w:rPr>
        <w:t>PO</w:t>
      </w:r>
      <w:r w:rsidRPr="00C92180">
        <w:rPr>
          <w:rFonts w:ascii="Times New Roman" w:hAnsi="Times New Roman" w:cs="Times New Roman"/>
          <w:sz w:val="24"/>
          <w:szCs w:val="24"/>
          <w:vertAlign w:val="subscript"/>
        </w:rPr>
        <w:t>4</w:t>
      </w:r>
      <w:r w:rsidRPr="00C92180">
        <w:rPr>
          <w:rFonts w:ascii="Times New Roman" w:hAnsi="Times New Roman" w:cs="Times New Roman"/>
          <w:sz w:val="24"/>
          <w:szCs w:val="24"/>
        </w:rPr>
        <w:t xml:space="preserve"> standards, and rejecting samples where this differed by 10%.  </w:t>
      </w:r>
    </w:p>
    <w:p w14:paraId="757B39E6" w14:textId="4E4CB2E0" w:rsidR="00D83C96" w:rsidRDefault="00F14B4E" w:rsidP="00AB2E30">
      <w:pPr>
        <w:jc w:val="both"/>
        <w:rPr>
          <w:ins w:id="15" w:author="Steve Granger" w:date="2018-02-16T11:34:00Z"/>
          <w:rFonts w:ascii="Times New Roman" w:hAnsi="Times New Roman" w:cs="Times New Roman"/>
          <w:sz w:val="24"/>
          <w:szCs w:val="24"/>
        </w:rPr>
      </w:pPr>
      <w:r w:rsidRPr="00C92180">
        <w:rPr>
          <w:rFonts w:ascii="Times New Roman" w:hAnsi="Times New Roman" w:cs="Times New Roman"/>
          <w:sz w:val="24"/>
          <w:szCs w:val="24"/>
        </w:rPr>
        <w:t>Faeces</w:t>
      </w:r>
      <w:r w:rsidR="004F4D5C" w:rsidRPr="00C92180">
        <w:rPr>
          <w:rFonts w:ascii="Times New Roman" w:hAnsi="Times New Roman" w:cs="Times New Roman"/>
          <w:sz w:val="24"/>
          <w:szCs w:val="24"/>
        </w:rPr>
        <w:t xml:space="preserve"> water δ</w:t>
      </w:r>
      <w:r w:rsidR="004F4D5C" w:rsidRPr="00C92180">
        <w:rPr>
          <w:rFonts w:ascii="Times New Roman" w:hAnsi="Times New Roman" w:cs="Times New Roman"/>
          <w:sz w:val="24"/>
          <w:szCs w:val="24"/>
          <w:vertAlign w:val="superscript"/>
        </w:rPr>
        <w:t>18</w:t>
      </w:r>
      <w:r w:rsidR="004F4D5C" w:rsidRPr="00C92180">
        <w:rPr>
          <w:rFonts w:ascii="Times New Roman" w:hAnsi="Times New Roman" w:cs="Times New Roman"/>
          <w:sz w:val="24"/>
          <w:szCs w:val="24"/>
        </w:rPr>
        <w:t xml:space="preserve">O was determined on an </w:t>
      </w:r>
      <w:proofErr w:type="spellStart"/>
      <w:r w:rsidR="004F4D5C" w:rsidRPr="00C92180">
        <w:rPr>
          <w:rFonts w:ascii="Times New Roman" w:hAnsi="Times New Roman" w:cs="Times New Roman"/>
          <w:sz w:val="24"/>
          <w:szCs w:val="24"/>
        </w:rPr>
        <w:t>Isoprime</w:t>
      </w:r>
      <w:proofErr w:type="spellEnd"/>
      <w:r w:rsidR="004F4D5C" w:rsidRPr="00C92180">
        <w:rPr>
          <w:rFonts w:ascii="Times New Roman" w:hAnsi="Times New Roman" w:cs="Times New Roman"/>
          <w:sz w:val="24"/>
          <w:szCs w:val="24"/>
        </w:rPr>
        <w:t xml:space="preserve"> </w:t>
      </w:r>
      <w:proofErr w:type="spellStart"/>
      <w:r w:rsidR="004F4D5C" w:rsidRPr="00C92180">
        <w:rPr>
          <w:rFonts w:ascii="Times New Roman" w:hAnsi="Times New Roman" w:cs="Times New Roman"/>
          <w:sz w:val="24"/>
          <w:szCs w:val="24"/>
        </w:rPr>
        <w:t>Aquaprep</w:t>
      </w:r>
      <w:proofErr w:type="spellEnd"/>
      <w:r w:rsidR="004F4D5C" w:rsidRPr="00C92180">
        <w:rPr>
          <w:rFonts w:ascii="Times New Roman" w:hAnsi="Times New Roman" w:cs="Times New Roman"/>
          <w:sz w:val="24"/>
          <w:szCs w:val="24"/>
        </w:rPr>
        <w:t xml:space="preserve"> coupled to an </w:t>
      </w:r>
      <w:proofErr w:type="spellStart"/>
      <w:r w:rsidR="004F4D5C" w:rsidRPr="00C92180">
        <w:rPr>
          <w:rFonts w:ascii="Times New Roman" w:hAnsi="Times New Roman" w:cs="Times New Roman"/>
          <w:sz w:val="24"/>
          <w:szCs w:val="24"/>
        </w:rPr>
        <w:t>Isoprime</w:t>
      </w:r>
      <w:proofErr w:type="spellEnd"/>
      <w:r w:rsidR="004F4D5C" w:rsidRPr="00C92180">
        <w:rPr>
          <w:rFonts w:ascii="Times New Roman" w:hAnsi="Times New Roman" w:cs="Times New Roman"/>
          <w:sz w:val="24"/>
          <w:szCs w:val="24"/>
        </w:rPr>
        <w:t xml:space="preserve"> 100 dual-inlet mass spectrometer (</w:t>
      </w:r>
      <w:proofErr w:type="spellStart"/>
      <w:r w:rsidR="004F4D5C" w:rsidRPr="00C92180">
        <w:rPr>
          <w:rFonts w:ascii="Times New Roman" w:hAnsi="Times New Roman" w:cs="Times New Roman"/>
          <w:sz w:val="24"/>
          <w:szCs w:val="24"/>
        </w:rPr>
        <w:t>Isoprime</w:t>
      </w:r>
      <w:proofErr w:type="spellEnd"/>
      <w:r w:rsidR="004F4D5C" w:rsidRPr="00C92180">
        <w:rPr>
          <w:rFonts w:ascii="Times New Roman" w:hAnsi="Times New Roman" w:cs="Times New Roman"/>
          <w:sz w:val="24"/>
          <w:szCs w:val="24"/>
        </w:rPr>
        <w:t xml:space="preserve"> Ltd., Cheadle, England) through a process of headspace CO</w:t>
      </w:r>
      <w:r w:rsidR="004F4D5C" w:rsidRPr="00C92180">
        <w:rPr>
          <w:rFonts w:ascii="Times New Roman" w:hAnsi="Times New Roman" w:cs="Times New Roman"/>
          <w:sz w:val="24"/>
          <w:szCs w:val="24"/>
          <w:vertAlign w:val="subscript"/>
        </w:rPr>
        <w:t>2</w:t>
      </w:r>
      <w:r w:rsidR="004F4D5C" w:rsidRPr="00C92180">
        <w:rPr>
          <w:rFonts w:ascii="Times New Roman" w:hAnsi="Times New Roman" w:cs="Times New Roman"/>
          <w:sz w:val="24"/>
          <w:szCs w:val="24"/>
        </w:rPr>
        <w:t xml:space="preserve"> equilibration with water samples. The isotope ratios are reported as δ</w:t>
      </w:r>
      <w:r w:rsidR="004F4D5C" w:rsidRPr="00C92180">
        <w:rPr>
          <w:rFonts w:ascii="Times New Roman" w:hAnsi="Times New Roman" w:cs="Times New Roman"/>
          <w:sz w:val="24"/>
          <w:szCs w:val="24"/>
          <w:vertAlign w:val="superscript"/>
        </w:rPr>
        <w:t>18</w:t>
      </w:r>
      <w:r w:rsidR="004F4D5C" w:rsidRPr="00C92180">
        <w:rPr>
          <w:rFonts w:ascii="Times New Roman" w:hAnsi="Times New Roman" w:cs="Times New Roman"/>
          <w:sz w:val="24"/>
          <w:szCs w:val="24"/>
        </w:rPr>
        <w:t>O</w:t>
      </w:r>
      <w:r w:rsidR="004F4D5C" w:rsidRPr="00C92180">
        <w:rPr>
          <w:rFonts w:ascii="Times New Roman" w:hAnsi="Times New Roman" w:cs="Times New Roman"/>
          <w:sz w:val="24"/>
          <w:szCs w:val="24"/>
          <w:vertAlign w:val="subscript"/>
        </w:rPr>
        <w:t>H2O</w:t>
      </w:r>
      <w:r w:rsidR="004F4D5C" w:rsidRPr="00C92180">
        <w:rPr>
          <w:rFonts w:ascii="Times New Roman" w:hAnsi="Times New Roman" w:cs="Times New Roman"/>
          <w:sz w:val="24"/>
          <w:szCs w:val="24"/>
        </w:rPr>
        <w:t xml:space="preserve"> values versus VSMOW, based on comparison with laboratory standards calibrated against IAEA standards VSMOW and SLAP, with analytical precision typically σ ≤ 0.05‰.</w:t>
      </w:r>
    </w:p>
    <w:p w14:paraId="6F77088C" w14:textId="690AED8B" w:rsidR="005F188B" w:rsidRPr="005F188B" w:rsidRDefault="005F188B" w:rsidP="00AB2E30">
      <w:pPr>
        <w:jc w:val="both"/>
        <w:rPr>
          <w:ins w:id="16" w:author="Steve Granger" w:date="2018-02-16T11:34:00Z"/>
          <w:rFonts w:ascii="Times New Roman" w:hAnsi="Times New Roman" w:cs="Times New Roman"/>
          <w:b/>
          <w:sz w:val="24"/>
          <w:szCs w:val="24"/>
          <w:rPrChange w:id="17" w:author="Steve Granger" w:date="2018-02-16T11:34:00Z">
            <w:rPr>
              <w:ins w:id="18" w:author="Steve Granger" w:date="2018-02-16T11:34:00Z"/>
              <w:rFonts w:ascii="Times New Roman" w:hAnsi="Times New Roman" w:cs="Times New Roman"/>
              <w:sz w:val="24"/>
              <w:szCs w:val="24"/>
            </w:rPr>
          </w:rPrChange>
        </w:rPr>
      </w:pPr>
      <w:ins w:id="19" w:author="Steve Granger" w:date="2018-02-16T11:34:00Z">
        <w:r w:rsidRPr="005F188B">
          <w:rPr>
            <w:rFonts w:ascii="Times New Roman" w:hAnsi="Times New Roman" w:cs="Times New Roman"/>
            <w:b/>
            <w:sz w:val="24"/>
            <w:szCs w:val="24"/>
            <w:rPrChange w:id="20" w:author="Steve Granger" w:date="2018-02-16T11:34:00Z">
              <w:rPr>
                <w:rFonts w:ascii="Times New Roman" w:hAnsi="Times New Roman" w:cs="Times New Roman"/>
                <w:sz w:val="24"/>
                <w:szCs w:val="24"/>
              </w:rPr>
            </w:rPrChange>
          </w:rPr>
          <w:t>Statistical analysis</w:t>
        </w:r>
      </w:ins>
    </w:p>
    <w:p w14:paraId="6347EFB8" w14:textId="59451393" w:rsidR="005F188B" w:rsidDel="007A37D3" w:rsidRDefault="007A37D3" w:rsidP="00AB2E30">
      <w:pPr>
        <w:jc w:val="both"/>
        <w:rPr>
          <w:del w:id="21" w:author="Steve Granger" w:date="2018-02-16T14:11:00Z"/>
          <w:rFonts w:ascii="Times New Roman" w:hAnsi="Times New Roman" w:cs="Times New Roman"/>
          <w:sz w:val="24"/>
          <w:szCs w:val="24"/>
        </w:rPr>
      </w:pPr>
      <w:ins w:id="22" w:author="Steve Granger" w:date="2018-02-16T14:11:00Z">
        <w:r w:rsidRPr="007A37D3">
          <w:rPr>
            <w:rFonts w:ascii="Times New Roman" w:hAnsi="Times New Roman" w:cs="Times New Roman"/>
            <w:sz w:val="24"/>
            <w:szCs w:val="24"/>
          </w:rPr>
          <w:t>All statistical analyses were conducted in 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r w:rsidRPr="007A37D3">
          <w:rPr>
            <w:rFonts w:ascii="Times New Roman" w:hAnsi="Times New Roman" w:cs="Times New Roman"/>
            <w:sz w:val="24"/>
            <w:szCs w:val="24"/>
          </w:rPr>
          <w:instrText>https://www.r-project.org/</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ins>
      <w:r w:rsidRPr="00D22243">
        <w:rPr>
          <w:rStyle w:val="Hyperlink"/>
          <w:rFonts w:ascii="Times New Roman" w:hAnsi="Times New Roman" w:cs="Times New Roman"/>
          <w:sz w:val="24"/>
          <w:szCs w:val="24"/>
        </w:rPr>
        <w:t>https://www.r-project.org/</w:t>
      </w:r>
      <w:ins w:id="23" w:author="Steve Granger" w:date="2018-02-16T14:11:00Z">
        <w:r>
          <w:rPr>
            <w:rFonts w:ascii="Times New Roman" w:hAnsi="Times New Roman" w:cs="Times New Roman"/>
            <w:sz w:val="24"/>
            <w:szCs w:val="24"/>
          </w:rPr>
          <w:fldChar w:fldCharType="end"/>
        </w:r>
        <w:r w:rsidRPr="007A37D3">
          <w:rPr>
            <w:rFonts w:ascii="Times New Roman" w:hAnsi="Times New Roman" w:cs="Times New Roman"/>
            <w:sz w:val="24"/>
            <w:szCs w:val="24"/>
          </w:rPr>
          <w:t>).</w:t>
        </w:r>
      </w:ins>
    </w:p>
    <w:p w14:paraId="542FD5B5" w14:textId="77777777" w:rsidR="007A37D3" w:rsidRPr="00C92180" w:rsidRDefault="007A37D3" w:rsidP="00AB2E30">
      <w:pPr>
        <w:jc w:val="both"/>
        <w:rPr>
          <w:ins w:id="24" w:author="Steve Granger" w:date="2018-02-16T14:11:00Z"/>
          <w:rFonts w:ascii="Times New Roman" w:hAnsi="Times New Roman" w:cs="Times New Roman"/>
          <w:sz w:val="24"/>
          <w:szCs w:val="24"/>
        </w:rPr>
      </w:pPr>
    </w:p>
    <w:p w14:paraId="13692ABD" w14:textId="77777777" w:rsidR="00106A9F" w:rsidRPr="0086029D" w:rsidRDefault="0086029D" w:rsidP="00AB2E30">
      <w:pPr>
        <w:jc w:val="both"/>
        <w:rPr>
          <w:rFonts w:ascii="Times New Roman" w:hAnsi="Times New Roman" w:cs="Times New Roman"/>
          <w:b/>
          <w:sz w:val="24"/>
          <w:szCs w:val="24"/>
        </w:rPr>
      </w:pPr>
      <w:r w:rsidRPr="0086029D">
        <w:rPr>
          <w:rFonts w:ascii="Times New Roman" w:hAnsi="Times New Roman" w:cs="Times New Roman"/>
          <w:b/>
          <w:sz w:val="24"/>
          <w:szCs w:val="24"/>
        </w:rPr>
        <w:t>RESULTS</w:t>
      </w:r>
    </w:p>
    <w:p w14:paraId="5614CD3D" w14:textId="77777777" w:rsidR="00B75F03" w:rsidRPr="0086029D" w:rsidRDefault="00590108" w:rsidP="00AB2E30">
      <w:pPr>
        <w:jc w:val="both"/>
        <w:rPr>
          <w:rFonts w:ascii="Times New Roman" w:hAnsi="Times New Roman" w:cs="Times New Roman"/>
          <w:b/>
          <w:sz w:val="24"/>
          <w:szCs w:val="24"/>
        </w:rPr>
      </w:pPr>
      <w:r w:rsidRPr="0086029D">
        <w:rPr>
          <w:rFonts w:ascii="Times New Roman" w:hAnsi="Times New Roman" w:cs="Times New Roman"/>
          <w:b/>
          <w:sz w:val="24"/>
          <w:szCs w:val="24"/>
        </w:rPr>
        <w:t xml:space="preserve">Faecal </w:t>
      </w:r>
      <w:r w:rsidR="001D7F3F" w:rsidRPr="0086029D">
        <w:rPr>
          <w:rFonts w:ascii="Times New Roman" w:hAnsi="Times New Roman" w:cs="Times New Roman"/>
          <w:b/>
          <w:sz w:val="24"/>
          <w:szCs w:val="24"/>
        </w:rPr>
        <w:t>properties</w:t>
      </w:r>
    </w:p>
    <w:p w14:paraId="77C250E9" w14:textId="36930563" w:rsidR="00756274" w:rsidRPr="00756274" w:rsidRDefault="00590108" w:rsidP="00AB2E30">
      <w:pPr>
        <w:jc w:val="both"/>
        <w:rPr>
          <w:rFonts w:ascii="Times New Roman" w:hAnsi="Times New Roman" w:cs="Times New Roman"/>
          <w:sz w:val="24"/>
          <w:szCs w:val="24"/>
        </w:rPr>
      </w:pPr>
      <w:r>
        <w:rPr>
          <w:rFonts w:ascii="Times New Roman" w:hAnsi="Times New Roman" w:cs="Times New Roman"/>
          <w:sz w:val="24"/>
          <w:szCs w:val="24"/>
        </w:rPr>
        <w:t>The fresh faeces were found to have a DM ranging from 9</w:t>
      </w:r>
      <w:r w:rsidR="00BE57C6">
        <w:rPr>
          <w:rFonts w:ascii="Times New Roman" w:hAnsi="Times New Roman" w:cs="Times New Roman"/>
          <w:sz w:val="24"/>
          <w:szCs w:val="24"/>
        </w:rPr>
        <w:t>.3 to 16.6% with a mean of 11.4</w:t>
      </w:r>
      <w:r w:rsidR="00A31FA0">
        <w:rPr>
          <w:rFonts w:ascii="Times New Roman" w:hAnsi="Times New Roman" w:cs="Times New Roman"/>
          <w:sz w:val="24"/>
          <w:szCs w:val="24"/>
        </w:rPr>
        <w:t>%</w:t>
      </w:r>
      <w:r>
        <w:rPr>
          <w:rFonts w:ascii="Times New Roman" w:hAnsi="Times New Roman" w:cs="Times New Roman"/>
          <w:sz w:val="24"/>
          <w:szCs w:val="24"/>
        </w:rPr>
        <w:t xml:space="preserve"> (± 2.5)</w:t>
      </w:r>
      <w:r w:rsidR="00A31FA0">
        <w:rPr>
          <w:rFonts w:ascii="Times New Roman" w:hAnsi="Times New Roman" w:cs="Times New Roman"/>
          <w:sz w:val="24"/>
          <w:szCs w:val="24"/>
        </w:rPr>
        <w:t xml:space="preserve"> </w:t>
      </w:r>
      <w:r w:rsidR="001D7F3F">
        <w:rPr>
          <w:rFonts w:ascii="Times New Roman" w:hAnsi="Times New Roman" w:cs="Times New Roman"/>
          <w:sz w:val="24"/>
          <w:szCs w:val="24"/>
        </w:rPr>
        <w:t>while the δ</w:t>
      </w:r>
      <w:r w:rsidR="001D7F3F" w:rsidRPr="001D7F3F">
        <w:rPr>
          <w:rFonts w:ascii="Times New Roman" w:hAnsi="Times New Roman" w:cs="Times New Roman"/>
          <w:sz w:val="24"/>
          <w:szCs w:val="24"/>
          <w:vertAlign w:val="superscript"/>
        </w:rPr>
        <w:t>18</w:t>
      </w:r>
      <w:r w:rsidR="001D7F3F">
        <w:rPr>
          <w:rFonts w:ascii="Times New Roman" w:hAnsi="Times New Roman" w:cs="Times New Roman"/>
          <w:sz w:val="24"/>
          <w:szCs w:val="24"/>
        </w:rPr>
        <w:t>O</w:t>
      </w:r>
      <w:r w:rsidR="001D7F3F" w:rsidRPr="001D7F3F">
        <w:rPr>
          <w:rFonts w:ascii="Times New Roman" w:hAnsi="Times New Roman" w:cs="Times New Roman"/>
          <w:sz w:val="24"/>
          <w:szCs w:val="24"/>
          <w:vertAlign w:val="subscript"/>
        </w:rPr>
        <w:t>H2O</w:t>
      </w:r>
      <w:r w:rsidR="00A31FA0">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A31FA0">
        <w:rPr>
          <w:rFonts w:ascii="Times New Roman" w:hAnsi="Times New Roman" w:cs="Times New Roman"/>
          <w:sz w:val="24"/>
          <w:szCs w:val="24"/>
        </w:rPr>
        <w:t>ranged between -1.19</w:t>
      </w:r>
      <w:r w:rsidR="001D7F3F">
        <w:rPr>
          <w:rFonts w:ascii="Times New Roman" w:hAnsi="Times New Roman" w:cs="Times New Roman"/>
          <w:sz w:val="24"/>
          <w:szCs w:val="24"/>
        </w:rPr>
        <w:t xml:space="preserve"> </w:t>
      </w:r>
      <w:r w:rsidR="00BE57C6">
        <w:rPr>
          <w:rFonts w:ascii="Times New Roman" w:hAnsi="Times New Roman" w:cs="Times New Roman"/>
          <w:sz w:val="24"/>
          <w:szCs w:val="24"/>
        </w:rPr>
        <w:t>to +0.41</w:t>
      </w:r>
      <w:r w:rsidR="002D733E">
        <w:rPr>
          <w:rFonts w:ascii="Times New Roman" w:hAnsi="Times New Roman" w:cs="Times New Roman"/>
          <w:sz w:val="24"/>
          <w:szCs w:val="24"/>
        </w:rPr>
        <w:t>‰</w:t>
      </w:r>
      <w:r w:rsidR="00A31FA0">
        <w:rPr>
          <w:rFonts w:ascii="Times New Roman" w:hAnsi="Times New Roman" w:cs="Times New Roman"/>
          <w:sz w:val="24"/>
          <w:szCs w:val="24"/>
        </w:rPr>
        <w:t xml:space="preserve"> with a mean of -0.73‰</w:t>
      </w:r>
      <w:r w:rsidR="001D7F3F">
        <w:rPr>
          <w:rFonts w:ascii="Times New Roman" w:hAnsi="Times New Roman" w:cs="Times New Roman"/>
          <w:sz w:val="24"/>
          <w:szCs w:val="24"/>
        </w:rPr>
        <w:t xml:space="preserve"> (± </w:t>
      </w:r>
      <w:r w:rsidR="00A31FA0">
        <w:rPr>
          <w:rFonts w:ascii="Times New Roman" w:hAnsi="Times New Roman" w:cs="Times New Roman"/>
          <w:sz w:val="24"/>
          <w:szCs w:val="24"/>
        </w:rPr>
        <w:t>0.65</w:t>
      </w:r>
      <w:r w:rsidR="001D7F3F">
        <w:rPr>
          <w:rFonts w:ascii="Times New Roman" w:hAnsi="Times New Roman" w:cs="Times New Roman"/>
          <w:sz w:val="24"/>
          <w:szCs w:val="24"/>
        </w:rPr>
        <w:t>)</w:t>
      </w:r>
      <w:r w:rsidR="00947B70">
        <w:rPr>
          <w:rFonts w:ascii="Times New Roman" w:hAnsi="Times New Roman" w:cs="Times New Roman"/>
          <w:sz w:val="24"/>
          <w:szCs w:val="24"/>
        </w:rPr>
        <w:t xml:space="preserve"> (Table 2)</w:t>
      </w:r>
      <w:r w:rsidR="001D7F3F">
        <w:rPr>
          <w:rFonts w:ascii="Times New Roman" w:hAnsi="Times New Roman" w:cs="Times New Roman"/>
          <w:sz w:val="24"/>
          <w:szCs w:val="24"/>
        </w:rPr>
        <w:t xml:space="preserve">. </w:t>
      </w:r>
      <w:r w:rsidR="001D7F3F" w:rsidRPr="00C92180">
        <w:rPr>
          <w:rFonts w:ascii="Times New Roman" w:hAnsi="Times New Roman" w:cs="Times New Roman"/>
          <w:sz w:val="24"/>
          <w:szCs w:val="24"/>
        </w:rPr>
        <w:t xml:space="preserve">The amounts of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D7F3F" w:rsidRPr="00C92180">
        <w:rPr>
          <w:rFonts w:ascii="Times New Roman" w:hAnsi="Times New Roman" w:cs="Times New Roman"/>
          <w:sz w:val="24"/>
          <w:szCs w:val="24"/>
        </w:rPr>
        <w:t xml:space="preserve"> collected from faeces </w:t>
      </w:r>
      <w:r w:rsidR="001D7F3F">
        <w:rPr>
          <w:rFonts w:ascii="Times New Roman" w:hAnsi="Times New Roman" w:cs="Times New Roman"/>
          <w:sz w:val="24"/>
          <w:szCs w:val="24"/>
        </w:rPr>
        <w:t>w</w:t>
      </w:r>
      <w:r w:rsidR="001D7F3F" w:rsidRPr="00C92180">
        <w:rPr>
          <w:rFonts w:ascii="Times New Roman" w:hAnsi="Times New Roman" w:cs="Times New Roman"/>
          <w:sz w:val="24"/>
          <w:szCs w:val="24"/>
        </w:rPr>
        <w:t>hen using Ringer</w:t>
      </w:r>
      <w:r w:rsidR="009B5873">
        <w:rPr>
          <w:rFonts w:ascii="Times New Roman" w:hAnsi="Times New Roman" w:cs="Times New Roman"/>
          <w:sz w:val="24"/>
          <w:szCs w:val="24"/>
        </w:rPr>
        <w:t>’</w:t>
      </w:r>
      <w:r w:rsidR="001D7F3F" w:rsidRPr="00C92180">
        <w:rPr>
          <w:rFonts w:ascii="Times New Roman" w:hAnsi="Times New Roman" w:cs="Times New Roman"/>
          <w:sz w:val="24"/>
          <w:szCs w:val="24"/>
        </w:rPr>
        <w:t xml:space="preserve">s solution values ranged from 67 to 93 µg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D7F3F" w:rsidRPr="00C92180">
        <w:rPr>
          <w:rFonts w:ascii="Times New Roman" w:hAnsi="Times New Roman" w:cs="Times New Roman"/>
          <w:sz w:val="24"/>
          <w:szCs w:val="24"/>
        </w:rPr>
        <w:t>-P g</w:t>
      </w:r>
      <w:r w:rsidR="001D7F3F" w:rsidRPr="00C92180">
        <w:rPr>
          <w:rFonts w:ascii="Times New Roman" w:hAnsi="Times New Roman" w:cs="Times New Roman"/>
          <w:sz w:val="24"/>
          <w:szCs w:val="24"/>
          <w:vertAlign w:val="superscript"/>
        </w:rPr>
        <w:t xml:space="preserve">-1 </w:t>
      </w:r>
      <w:r w:rsidR="001D7F3F" w:rsidRPr="00C92180">
        <w:rPr>
          <w:rFonts w:ascii="Times New Roman" w:hAnsi="Times New Roman" w:cs="Times New Roman"/>
          <w:sz w:val="24"/>
          <w:szCs w:val="24"/>
        </w:rPr>
        <w:t xml:space="preserve">DM with a mean of 78 (± 9.1) µg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D7F3F" w:rsidRPr="00C92180">
        <w:rPr>
          <w:rFonts w:ascii="Times New Roman" w:hAnsi="Times New Roman" w:cs="Times New Roman"/>
          <w:sz w:val="24"/>
          <w:szCs w:val="24"/>
        </w:rPr>
        <w:t>-P g</w:t>
      </w:r>
      <w:r w:rsidR="001D7F3F" w:rsidRPr="00C92180">
        <w:rPr>
          <w:rFonts w:ascii="Times New Roman" w:hAnsi="Times New Roman" w:cs="Times New Roman"/>
          <w:sz w:val="24"/>
          <w:szCs w:val="24"/>
          <w:vertAlign w:val="superscript"/>
        </w:rPr>
        <w:t xml:space="preserve">-1 </w:t>
      </w:r>
      <w:r w:rsidR="001D7F3F" w:rsidRPr="00C92180">
        <w:rPr>
          <w:rFonts w:ascii="Times New Roman" w:hAnsi="Times New Roman" w:cs="Times New Roman"/>
          <w:sz w:val="24"/>
          <w:szCs w:val="24"/>
        </w:rPr>
        <w:t>DM. This was found to be significantly less (t</w:t>
      </w:r>
      <w:r w:rsidR="001D7F3F" w:rsidRPr="00C92180">
        <w:rPr>
          <w:rFonts w:ascii="Times New Roman" w:hAnsi="Times New Roman" w:cs="Times New Roman"/>
          <w:sz w:val="24"/>
          <w:szCs w:val="24"/>
          <w:vertAlign w:val="subscript"/>
        </w:rPr>
        <w:t>6</w:t>
      </w:r>
      <w:r w:rsidR="001D7F3F" w:rsidRPr="00C92180">
        <w:rPr>
          <w:rFonts w:ascii="Times New Roman" w:hAnsi="Times New Roman" w:cs="Times New Roman"/>
          <w:sz w:val="24"/>
          <w:szCs w:val="24"/>
        </w:rPr>
        <w:t xml:space="preserve"> = -8.03; p&lt;0.001) than that collected using deionised water which ranged from 3885 to 8635 µg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D7F3F" w:rsidRPr="00C92180">
        <w:rPr>
          <w:rFonts w:ascii="Times New Roman" w:hAnsi="Times New Roman" w:cs="Times New Roman"/>
          <w:sz w:val="24"/>
          <w:szCs w:val="24"/>
        </w:rPr>
        <w:t>-P g</w:t>
      </w:r>
      <w:r w:rsidR="001D7F3F" w:rsidRPr="00C92180">
        <w:rPr>
          <w:rFonts w:ascii="Times New Roman" w:hAnsi="Times New Roman" w:cs="Times New Roman"/>
          <w:sz w:val="24"/>
          <w:szCs w:val="24"/>
          <w:vertAlign w:val="superscript"/>
        </w:rPr>
        <w:t xml:space="preserve">-1 </w:t>
      </w:r>
      <w:r w:rsidR="001D7F3F" w:rsidRPr="00C92180">
        <w:rPr>
          <w:rFonts w:ascii="Times New Roman" w:hAnsi="Times New Roman" w:cs="Times New Roman"/>
          <w:sz w:val="24"/>
          <w:szCs w:val="24"/>
        </w:rPr>
        <w:t xml:space="preserve">DM with a mean of 5713 (± 1856) µg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D7F3F" w:rsidRPr="00C92180">
        <w:rPr>
          <w:rFonts w:ascii="Times New Roman" w:hAnsi="Times New Roman" w:cs="Times New Roman"/>
          <w:sz w:val="24"/>
          <w:szCs w:val="24"/>
        </w:rPr>
        <w:t>-P g</w:t>
      </w:r>
      <w:r w:rsidR="001D7F3F" w:rsidRPr="00C92180">
        <w:rPr>
          <w:rFonts w:ascii="Times New Roman" w:hAnsi="Times New Roman" w:cs="Times New Roman"/>
          <w:sz w:val="24"/>
          <w:szCs w:val="24"/>
          <w:vertAlign w:val="superscript"/>
        </w:rPr>
        <w:t xml:space="preserve">-1 </w:t>
      </w:r>
      <w:r w:rsidR="001D7F3F" w:rsidRPr="00C92180">
        <w:rPr>
          <w:rFonts w:ascii="Times New Roman" w:hAnsi="Times New Roman" w:cs="Times New Roman"/>
          <w:sz w:val="24"/>
          <w:szCs w:val="24"/>
        </w:rPr>
        <w:t>DM.</w:t>
      </w:r>
    </w:p>
    <w:p w14:paraId="02A0351F" w14:textId="77777777" w:rsidR="00B75F03" w:rsidRPr="0018708A" w:rsidRDefault="001D7F3F" w:rsidP="00AB2E30">
      <w:pPr>
        <w:jc w:val="both"/>
        <w:rPr>
          <w:rFonts w:ascii="Times New Roman" w:hAnsi="Times New Roman" w:cs="Times New Roman"/>
          <w:b/>
          <w:sz w:val="24"/>
          <w:szCs w:val="24"/>
        </w:rPr>
      </w:pPr>
      <w:r w:rsidRPr="0018708A">
        <w:rPr>
          <w:rFonts w:ascii="Times New Roman" w:hAnsi="Times New Roman" w:cs="Times New Roman"/>
          <w:b/>
          <w:sz w:val="24"/>
          <w:szCs w:val="24"/>
        </w:rPr>
        <w:t>Faecal m</w:t>
      </w:r>
      <w:r w:rsidR="004011E4" w:rsidRPr="0018708A">
        <w:rPr>
          <w:rFonts w:ascii="Times New Roman" w:hAnsi="Times New Roman" w:cs="Times New Roman"/>
          <w:b/>
          <w:sz w:val="24"/>
          <w:szCs w:val="24"/>
        </w:rPr>
        <w:t xml:space="preserve">icrobiological </w:t>
      </w:r>
      <w:r w:rsidR="0018708A" w:rsidRPr="0018708A">
        <w:rPr>
          <w:rFonts w:ascii="Times New Roman" w:hAnsi="Times New Roman" w:cs="Times New Roman"/>
          <w:b/>
          <w:sz w:val="24"/>
          <w:szCs w:val="24"/>
        </w:rPr>
        <w:t>content</w:t>
      </w:r>
    </w:p>
    <w:p w14:paraId="045EA7FB" w14:textId="41427FD4" w:rsidR="004011E4" w:rsidRPr="00756274" w:rsidRDefault="00CF7A76" w:rsidP="00AB2E30">
      <w:pPr>
        <w:jc w:val="both"/>
        <w:rPr>
          <w:rFonts w:ascii="Times New Roman" w:hAnsi="Times New Roman" w:cs="Times New Roman"/>
          <w:sz w:val="24"/>
          <w:szCs w:val="24"/>
        </w:rPr>
      </w:pPr>
      <w:r w:rsidRPr="00CF7A76">
        <w:rPr>
          <w:rFonts w:ascii="Times New Roman" w:hAnsi="Times New Roman" w:cs="Times New Roman"/>
          <w:sz w:val="24"/>
          <w:szCs w:val="24"/>
        </w:rPr>
        <w:lastRenderedPageBreak/>
        <w:t xml:space="preserve">Fresh cattle faeces had </w:t>
      </w:r>
      <w:r w:rsidRPr="00CF7A76">
        <w:rPr>
          <w:rFonts w:ascii="Times New Roman" w:hAnsi="Times New Roman" w:cs="Times New Roman"/>
          <w:i/>
          <w:sz w:val="24"/>
          <w:szCs w:val="24"/>
        </w:rPr>
        <w:t xml:space="preserve">E. coli </w:t>
      </w:r>
      <w:r w:rsidR="00590E41">
        <w:rPr>
          <w:rFonts w:ascii="Times New Roman" w:hAnsi="Times New Roman" w:cs="Times New Roman"/>
          <w:sz w:val="24"/>
          <w:szCs w:val="24"/>
        </w:rPr>
        <w:t>concentrations ranging from 6.1 to 7.85</w:t>
      </w:r>
      <w:r w:rsidRPr="00CF7A76">
        <w:rPr>
          <w:rFonts w:ascii="Times New Roman" w:hAnsi="Times New Roman" w:cs="Times New Roman"/>
          <w:sz w:val="24"/>
          <w:szCs w:val="24"/>
        </w:rPr>
        <w:t xml:space="preserve"> CFU g</w:t>
      </w:r>
      <w:r w:rsidRPr="00CF7A76">
        <w:rPr>
          <w:rFonts w:ascii="Times New Roman" w:hAnsi="Times New Roman" w:cs="Times New Roman"/>
          <w:sz w:val="24"/>
          <w:szCs w:val="24"/>
          <w:vertAlign w:val="superscript"/>
        </w:rPr>
        <w:t>-1</w:t>
      </w:r>
      <w:r w:rsidRPr="00CF7A76">
        <w:rPr>
          <w:rFonts w:ascii="Times New Roman" w:hAnsi="Times New Roman" w:cs="Times New Roman"/>
          <w:sz w:val="24"/>
          <w:szCs w:val="24"/>
        </w:rPr>
        <w:t xml:space="preserve"> </w:t>
      </w:r>
      <w:r w:rsidR="00EB0CD4">
        <w:rPr>
          <w:rFonts w:ascii="Times New Roman" w:hAnsi="Times New Roman" w:cs="Times New Roman"/>
          <w:sz w:val="24"/>
          <w:szCs w:val="24"/>
        </w:rPr>
        <w:t>DM</w:t>
      </w:r>
      <w:r>
        <w:rPr>
          <w:rFonts w:ascii="Times New Roman" w:hAnsi="Times New Roman" w:cs="Times New Roman"/>
          <w:sz w:val="24"/>
          <w:szCs w:val="24"/>
        </w:rPr>
        <w:t xml:space="preserve"> (Table 3</w:t>
      </w:r>
      <w:r w:rsidRPr="00CF7A76">
        <w:rPr>
          <w:rFonts w:ascii="Times New Roman" w:hAnsi="Times New Roman" w:cs="Times New Roman"/>
          <w:sz w:val="24"/>
          <w:szCs w:val="24"/>
        </w:rPr>
        <w:t xml:space="preserve">). </w:t>
      </w:r>
      <w:r w:rsidR="00590E41">
        <w:rPr>
          <w:rFonts w:ascii="Times New Roman" w:hAnsi="Times New Roman" w:cs="Times New Roman"/>
          <w:sz w:val="24"/>
          <w:szCs w:val="24"/>
        </w:rPr>
        <w:t xml:space="preserve">Concentrations of </w:t>
      </w:r>
      <w:r w:rsidR="00590E41" w:rsidRPr="00B8498E">
        <w:rPr>
          <w:rFonts w:ascii="Times New Roman" w:hAnsi="Times New Roman" w:cs="Times New Roman"/>
          <w:i/>
          <w:sz w:val="24"/>
          <w:szCs w:val="24"/>
        </w:rPr>
        <w:t>E. coli</w:t>
      </w:r>
      <w:r w:rsidR="00590E41">
        <w:rPr>
          <w:rFonts w:ascii="Times New Roman" w:hAnsi="Times New Roman" w:cs="Times New Roman"/>
          <w:sz w:val="24"/>
          <w:szCs w:val="24"/>
        </w:rPr>
        <w:t xml:space="preserve"> in the two extracting solutions ranged from 5.73 to 7.71</w:t>
      </w:r>
      <w:r>
        <w:rPr>
          <w:rFonts w:ascii="Times New Roman" w:hAnsi="Times New Roman" w:cs="Times New Roman"/>
          <w:sz w:val="24"/>
          <w:szCs w:val="24"/>
        </w:rPr>
        <w:t xml:space="preserve"> </w:t>
      </w:r>
      <w:r w:rsidRPr="00CF7A76">
        <w:rPr>
          <w:rFonts w:ascii="Times New Roman" w:hAnsi="Times New Roman" w:cs="Times New Roman"/>
          <w:sz w:val="24"/>
          <w:szCs w:val="24"/>
        </w:rPr>
        <w:t>CFU g</w:t>
      </w:r>
      <w:r w:rsidRPr="00CF7A76">
        <w:rPr>
          <w:rFonts w:ascii="Times New Roman" w:hAnsi="Times New Roman" w:cs="Times New Roman"/>
          <w:sz w:val="24"/>
          <w:szCs w:val="24"/>
          <w:vertAlign w:val="superscript"/>
        </w:rPr>
        <w:t>-1</w:t>
      </w:r>
      <w:r w:rsidRPr="00CF7A76">
        <w:rPr>
          <w:rFonts w:ascii="Times New Roman" w:hAnsi="Times New Roman" w:cs="Times New Roman"/>
          <w:sz w:val="24"/>
          <w:szCs w:val="24"/>
        </w:rPr>
        <w:t xml:space="preserve"> </w:t>
      </w:r>
      <w:r w:rsidR="00EB0CD4">
        <w:rPr>
          <w:rFonts w:ascii="Times New Roman" w:hAnsi="Times New Roman" w:cs="Times New Roman"/>
          <w:sz w:val="24"/>
          <w:szCs w:val="24"/>
        </w:rPr>
        <w:t>DM</w:t>
      </w:r>
      <w:r w:rsidRPr="00CF7A76">
        <w:rPr>
          <w:rFonts w:ascii="Times New Roman" w:hAnsi="Times New Roman" w:cs="Times New Roman"/>
          <w:sz w:val="24"/>
          <w:szCs w:val="24"/>
        </w:rPr>
        <w:t xml:space="preserve"> in Ringer</w:t>
      </w:r>
      <w:r w:rsidR="009B5873">
        <w:rPr>
          <w:rFonts w:ascii="Times New Roman" w:hAnsi="Times New Roman" w:cs="Times New Roman"/>
          <w:sz w:val="24"/>
          <w:szCs w:val="24"/>
        </w:rPr>
        <w:t>’</w:t>
      </w:r>
      <w:r w:rsidRPr="00CF7A76">
        <w:rPr>
          <w:rFonts w:ascii="Times New Roman" w:hAnsi="Times New Roman" w:cs="Times New Roman"/>
          <w:sz w:val="24"/>
          <w:szCs w:val="24"/>
        </w:rPr>
        <w:t xml:space="preserve">s and </w:t>
      </w:r>
      <w:r>
        <w:rPr>
          <w:rFonts w:ascii="Times New Roman" w:hAnsi="Times New Roman" w:cs="Times New Roman"/>
          <w:sz w:val="24"/>
          <w:szCs w:val="24"/>
        </w:rPr>
        <w:t xml:space="preserve">5.85 to 8.02 </w:t>
      </w:r>
      <w:r w:rsidR="00590E41" w:rsidRPr="00CF7A76">
        <w:rPr>
          <w:rFonts w:ascii="Times New Roman" w:hAnsi="Times New Roman" w:cs="Times New Roman"/>
          <w:sz w:val="24"/>
          <w:szCs w:val="24"/>
        </w:rPr>
        <w:t>CFU g</w:t>
      </w:r>
      <w:r w:rsidR="00590E41" w:rsidRPr="00CF7A76">
        <w:rPr>
          <w:rFonts w:ascii="Times New Roman" w:hAnsi="Times New Roman" w:cs="Times New Roman"/>
          <w:sz w:val="24"/>
          <w:szCs w:val="24"/>
          <w:vertAlign w:val="superscript"/>
        </w:rPr>
        <w:t>-1</w:t>
      </w:r>
      <w:r w:rsidR="00590E41" w:rsidRPr="00CF7A76">
        <w:rPr>
          <w:rFonts w:ascii="Times New Roman" w:hAnsi="Times New Roman" w:cs="Times New Roman"/>
          <w:sz w:val="24"/>
          <w:szCs w:val="24"/>
        </w:rPr>
        <w:t xml:space="preserve"> </w:t>
      </w:r>
      <w:r w:rsidR="00590E41">
        <w:rPr>
          <w:rFonts w:ascii="Times New Roman" w:hAnsi="Times New Roman" w:cs="Times New Roman"/>
          <w:sz w:val="24"/>
          <w:szCs w:val="24"/>
        </w:rPr>
        <w:t xml:space="preserve">DM </w:t>
      </w:r>
      <w:r>
        <w:rPr>
          <w:rFonts w:ascii="Times New Roman" w:hAnsi="Times New Roman" w:cs="Times New Roman"/>
          <w:sz w:val="24"/>
          <w:szCs w:val="24"/>
        </w:rPr>
        <w:t>in de</w:t>
      </w:r>
      <w:r w:rsidR="00BF27EC">
        <w:rPr>
          <w:rFonts w:ascii="Times New Roman" w:hAnsi="Times New Roman" w:cs="Times New Roman"/>
          <w:sz w:val="24"/>
          <w:szCs w:val="24"/>
        </w:rPr>
        <w:t>ion</w:t>
      </w:r>
      <w:r>
        <w:rPr>
          <w:rFonts w:ascii="Times New Roman" w:hAnsi="Times New Roman" w:cs="Times New Roman"/>
          <w:sz w:val="24"/>
          <w:szCs w:val="24"/>
        </w:rPr>
        <w:t>ised water</w:t>
      </w:r>
      <w:r w:rsidRPr="00CF7A76">
        <w:rPr>
          <w:rFonts w:ascii="Times New Roman" w:hAnsi="Times New Roman" w:cs="Times New Roman"/>
          <w:sz w:val="24"/>
          <w:szCs w:val="24"/>
        </w:rPr>
        <w:t xml:space="preserve">. There was no significant difference in concentrations of </w:t>
      </w:r>
      <w:r w:rsidRPr="00CF7A76">
        <w:rPr>
          <w:rFonts w:ascii="Times New Roman" w:hAnsi="Times New Roman" w:cs="Times New Roman"/>
          <w:i/>
          <w:sz w:val="24"/>
          <w:szCs w:val="24"/>
        </w:rPr>
        <w:t xml:space="preserve">E. coli </w:t>
      </w:r>
      <w:r w:rsidR="00877234">
        <w:rPr>
          <w:rFonts w:ascii="Times New Roman" w:hAnsi="Times New Roman" w:cs="Times New Roman"/>
          <w:sz w:val="24"/>
          <w:szCs w:val="24"/>
        </w:rPr>
        <w:t>concentrations between r</w:t>
      </w:r>
      <w:r w:rsidR="00590E41">
        <w:rPr>
          <w:rFonts w:ascii="Times New Roman" w:hAnsi="Times New Roman" w:cs="Times New Roman"/>
          <w:sz w:val="24"/>
          <w:szCs w:val="24"/>
        </w:rPr>
        <w:t>aw faeces,</w:t>
      </w:r>
      <w:r w:rsidRPr="00CF7A76">
        <w:rPr>
          <w:rFonts w:ascii="Times New Roman" w:hAnsi="Times New Roman" w:cs="Times New Roman"/>
          <w:sz w:val="24"/>
          <w:szCs w:val="24"/>
        </w:rPr>
        <w:t xml:space="preserve"> Ringer</w:t>
      </w:r>
      <w:r w:rsidR="009B5873">
        <w:rPr>
          <w:rFonts w:ascii="Times New Roman" w:hAnsi="Times New Roman" w:cs="Times New Roman"/>
          <w:sz w:val="24"/>
          <w:szCs w:val="24"/>
        </w:rPr>
        <w:t>’</w:t>
      </w:r>
      <w:r w:rsidRPr="00CF7A76">
        <w:rPr>
          <w:rFonts w:ascii="Times New Roman" w:hAnsi="Times New Roman" w:cs="Times New Roman"/>
          <w:sz w:val="24"/>
          <w:szCs w:val="24"/>
        </w:rPr>
        <w:t>s</w:t>
      </w:r>
      <w:r w:rsidR="00590E41">
        <w:rPr>
          <w:rFonts w:ascii="Times New Roman" w:hAnsi="Times New Roman" w:cs="Times New Roman"/>
          <w:sz w:val="24"/>
          <w:szCs w:val="24"/>
        </w:rPr>
        <w:t xml:space="preserve"> solution</w:t>
      </w:r>
      <w:r w:rsidRPr="00CF7A76">
        <w:rPr>
          <w:rFonts w:ascii="Times New Roman" w:hAnsi="Times New Roman" w:cs="Times New Roman"/>
          <w:sz w:val="24"/>
          <w:szCs w:val="24"/>
        </w:rPr>
        <w:t xml:space="preserve"> and deionised water. </w:t>
      </w:r>
    </w:p>
    <w:p w14:paraId="3E5EFB2C" w14:textId="77777777" w:rsidR="009E6C71" w:rsidRPr="00D81219" w:rsidRDefault="00D81219" w:rsidP="00AB2E30">
      <w:pPr>
        <w:jc w:val="both"/>
        <w:rPr>
          <w:rFonts w:ascii="Times New Roman" w:hAnsi="Times New Roman" w:cs="Times New Roman"/>
          <w:b/>
          <w:sz w:val="24"/>
          <w:szCs w:val="24"/>
        </w:rPr>
      </w:pPr>
      <w:r w:rsidRPr="00D81219">
        <w:rPr>
          <w:rFonts w:ascii="Times New Roman" w:hAnsi="Times New Roman" w:cs="Times New Roman"/>
          <w:b/>
          <w:sz w:val="24"/>
          <w:szCs w:val="24"/>
        </w:rPr>
        <w:t>Extractable faecal δ</w:t>
      </w:r>
      <w:r w:rsidRPr="00D81219">
        <w:rPr>
          <w:rFonts w:ascii="Times New Roman" w:hAnsi="Times New Roman" w:cs="Times New Roman"/>
          <w:b/>
          <w:sz w:val="24"/>
          <w:szCs w:val="24"/>
          <w:vertAlign w:val="superscript"/>
        </w:rPr>
        <w:t>18</w:t>
      </w:r>
      <w:r w:rsidRPr="00D81219">
        <w:rPr>
          <w:rFonts w:ascii="Times New Roman" w:hAnsi="Times New Roman" w:cs="Times New Roman"/>
          <w:b/>
          <w:sz w:val="24"/>
          <w:szCs w:val="24"/>
        </w:rPr>
        <w:t>O</w:t>
      </w:r>
      <w:r w:rsidRPr="00D81219">
        <w:rPr>
          <w:rFonts w:ascii="Times New Roman" w:hAnsi="Times New Roman" w:cs="Times New Roman"/>
          <w:b/>
          <w:sz w:val="24"/>
          <w:szCs w:val="24"/>
          <w:vertAlign w:val="subscript"/>
        </w:rPr>
        <w:t>PO4</w:t>
      </w:r>
    </w:p>
    <w:p w14:paraId="5CD6A4E8" w14:textId="431B61B2" w:rsidR="00422488" w:rsidRDefault="00F26A5E" w:rsidP="00AB2E30">
      <w:pPr>
        <w:jc w:val="both"/>
        <w:rPr>
          <w:ins w:id="25" w:author="Steve Granger" w:date="2018-02-15T11:51:00Z"/>
          <w:rFonts w:ascii="Times New Roman" w:hAnsi="Times New Roman" w:cs="Times New Roman"/>
          <w:sz w:val="24"/>
          <w:szCs w:val="24"/>
        </w:rPr>
      </w:pPr>
      <w:ins w:id="26" w:author="Steve Granger" w:date="2018-02-15T12:08:00Z">
        <w:r>
          <w:rPr>
            <w:rFonts w:ascii="Times New Roman" w:hAnsi="Times New Roman" w:cs="Times New Roman"/>
            <w:sz w:val="24"/>
            <w:szCs w:val="24"/>
          </w:rPr>
          <w:t>To assess whether organic P had been hydrolysed by the 0.2M HNO</w:t>
        </w:r>
        <w:r w:rsidRPr="00800F9D">
          <w:rPr>
            <w:rFonts w:ascii="Times New Roman" w:hAnsi="Times New Roman" w:cs="Times New Roman"/>
            <w:sz w:val="24"/>
            <w:szCs w:val="24"/>
            <w:vertAlign w:val="subscript"/>
          </w:rPr>
          <w:t>3</w:t>
        </w:r>
        <w:r>
          <w:rPr>
            <w:rFonts w:ascii="Times New Roman" w:hAnsi="Times New Roman" w:cs="Times New Roman"/>
            <w:sz w:val="24"/>
            <w:szCs w:val="24"/>
          </w:rPr>
          <w:t xml:space="preserve"> resin elution solution, δ</w:t>
        </w:r>
        <w:r w:rsidRPr="00800F9D">
          <w:rPr>
            <w:rFonts w:ascii="Times New Roman" w:hAnsi="Times New Roman" w:cs="Times New Roman"/>
            <w:sz w:val="24"/>
            <w:szCs w:val="24"/>
            <w:vertAlign w:val="superscript"/>
          </w:rPr>
          <w:t>18</w:t>
        </w:r>
        <w:r>
          <w:rPr>
            <w:rFonts w:ascii="Times New Roman" w:hAnsi="Times New Roman" w:cs="Times New Roman"/>
            <w:sz w:val="24"/>
            <w:szCs w:val="24"/>
          </w:rPr>
          <w:t>O</w:t>
        </w:r>
        <w:r w:rsidRPr="00800F9D">
          <w:rPr>
            <w:rFonts w:ascii="Times New Roman" w:hAnsi="Times New Roman" w:cs="Times New Roman"/>
            <w:sz w:val="24"/>
            <w:szCs w:val="24"/>
            <w:vertAlign w:val="subscript"/>
          </w:rPr>
          <w:t>PO4</w:t>
        </w:r>
        <w:r>
          <w:rPr>
            <w:rFonts w:ascii="Times New Roman" w:hAnsi="Times New Roman" w:cs="Times New Roman"/>
            <w:sz w:val="24"/>
            <w:szCs w:val="24"/>
          </w:rPr>
          <w:t xml:space="preserve"> values extracted with </w:t>
        </w:r>
        <w:r w:rsidRPr="00800F9D">
          <w:rPr>
            <w:rFonts w:ascii="Times New Roman" w:hAnsi="Times New Roman" w:cs="Times New Roman"/>
            <w:sz w:val="24"/>
            <w:szCs w:val="24"/>
            <w:vertAlign w:val="superscript"/>
          </w:rPr>
          <w:t>18</w:t>
        </w:r>
        <w:r>
          <w:rPr>
            <w:rFonts w:ascii="Times New Roman" w:hAnsi="Times New Roman" w:cs="Times New Roman"/>
            <w:sz w:val="24"/>
            <w:szCs w:val="24"/>
          </w:rPr>
          <w:t>O labelled and unlabelled HNO</w:t>
        </w:r>
        <w:r w:rsidRPr="00800F9D">
          <w:rPr>
            <w:rFonts w:ascii="Times New Roman" w:hAnsi="Times New Roman" w:cs="Times New Roman"/>
            <w:sz w:val="24"/>
            <w:szCs w:val="24"/>
            <w:vertAlign w:val="subscript"/>
          </w:rPr>
          <w:t>3</w:t>
        </w:r>
        <w:r>
          <w:rPr>
            <w:rFonts w:ascii="Times New Roman" w:hAnsi="Times New Roman" w:cs="Times New Roman"/>
            <w:sz w:val="24"/>
            <w:szCs w:val="24"/>
          </w:rPr>
          <w:t xml:space="preserve"> were </w:t>
        </w:r>
      </w:ins>
      <w:ins w:id="27" w:author="Steve Granger" w:date="2018-02-15T14:06:00Z">
        <w:r w:rsidR="00C465FF">
          <w:rPr>
            <w:rFonts w:ascii="Times New Roman" w:hAnsi="Times New Roman" w:cs="Times New Roman"/>
            <w:sz w:val="24"/>
            <w:szCs w:val="24"/>
          </w:rPr>
          <w:t xml:space="preserve">analysed </w:t>
        </w:r>
      </w:ins>
      <w:ins w:id="28" w:author="Steve Granger" w:date="2018-02-15T12:08:00Z">
        <w:r>
          <w:rPr>
            <w:rFonts w:ascii="Times New Roman" w:hAnsi="Times New Roman" w:cs="Times New Roman"/>
            <w:sz w:val="24"/>
            <w:szCs w:val="24"/>
          </w:rPr>
          <w:t xml:space="preserve">statistically and it was found that no significant difference occurred between labelled and unlabelled acid </w:t>
        </w:r>
      </w:ins>
      <w:ins w:id="29" w:author="Steve Granger" w:date="2018-02-15T14:07:00Z">
        <w:r w:rsidR="00175C90">
          <w:rPr>
            <w:rFonts w:ascii="Times New Roman" w:hAnsi="Times New Roman" w:cs="Times New Roman"/>
            <w:sz w:val="24"/>
            <w:szCs w:val="24"/>
          </w:rPr>
          <w:t>elution’s for either Ringer</w:t>
        </w:r>
      </w:ins>
      <w:ins w:id="30" w:author="Steve Granger" w:date="2018-02-15T14:08:00Z">
        <w:r w:rsidR="00175C90">
          <w:rPr>
            <w:rFonts w:ascii="Times New Roman" w:hAnsi="Times New Roman" w:cs="Times New Roman"/>
            <w:sz w:val="24"/>
            <w:szCs w:val="24"/>
          </w:rPr>
          <w:t>’s solution</w:t>
        </w:r>
      </w:ins>
      <w:ins w:id="31" w:author="Steve Granger" w:date="2018-02-15T14:14:00Z">
        <w:r w:rsidR="00A737A8">
          <w:rPr>
            <w:rFonts w:ascii="Times New Roman" w:hAnsi="Times New Roman" w:cs="Times New Roman"/>
            <w:sz w:val="24"/>
            <w:szCs w:val="24"/>
          </w:rPr>
          <w:t xml:space="preserve"> (t</w:t>
        </w:r>
        <w:r w:rsidR="00A737A8" w:rsidRPr="00A737A8">
          <w:rPr>
            <w:rFonts w:ascii="Times New Roman" w:hAnsi="Times New Roman" w:cs="Times New Roman"/>
            <w:sz w:val="24"/>
            <w:szCs w:val="24"/>
            <w:vertAlign w:val="subscript"/>
            <w:rPrChange w:id="32" w:author="Steve Granger" w:date="2018-02-15T14:15:00Z">
              <w:rPr>
                <w:rFonts w:ascii="Times New Roman" w:hAnsi="Times New Roman" w:cs="Times New Roman"/>
                <w:sz w:val="24"/>
                <w:szCs w:val="24"/>
              </w:rPr>
            </w:rPrChange>
          </w:rPr>
          <w:t>3</w:t>
        </w:r>
      </w:ins>
      <w:ins w:id="33" w:author="Steve Granger" w:date="2018-02-15T14:24:00Z">
        <w:r w:rsidR="007A37D3">
          <w:rPr>
            <w:rFonts w:ascii="Times New Roman" w:hAnsi="Times New Roman" w:cs="Times New Roman"/>
            <w:sz w:val="24"/>
            <w:szCs w:val="24"/>
            <w:vertAlign w:val="subscript"/>
          </w:rPr>
          <w:t>.358</w:t>
        </w:r>
      </w:ins>
      <w:ins w:id="34" w:author="Steve Granger" w:date="2018-02-15T14:14:00Z">
        <w:r w:rsidR="00A737A8">
          <w:rPr>
            <w:rFonts w:ascii="Times New Roman" w:hAnsi="Times New Roman" w:cs="Times New Roman"/>
            <w:sz w:val="24"/>
            <w:szCs w:val="24"/>
          </w:rPr>
          <w:t xml:space="preserve"> = -1.2</w:t>
        </w:r>
      </w:ins>
      <w:ins w:id="35" w:author="Steve Granger" w:date="2018-02-16T14:09:00Z">
        <w:r w:rsidR="00230A05">
          <w:rPr>
            <w:rFonts w:ascii="Times New Roman" w:hAnsi="Times New Roman" w:cs="Times New Roman"/>
            <w:sz w:val="24"/>
            <w:szCs w:val="24"/>
          </w:rPr>
          <w:t>012</w:t>
        </w:r>
      </w:ins>
      <w:ins w:id="36" w:author="Steve Granger" w:date="2018-02-15T14:14:00Z">
        <w:r w:rsidR="00A737A8">
          <w:rPr>
            <w:rFonts w:ascii="Times New Roman" w:hAnsi="Times New Roman" w:cs="Times New Roman"/>
            <w:sz w:val="24"/>
            <w:szCs w:val="24"/>
          </w:rPr>
          <w:t>; p&gt;0.05)</w:t>
        </w:r>
      </w:ins>
      <w:ins w:id="37" w:author="Steve Granger" w:date="2018-02-15T14:08:00Z">
        <w:r w:rsidR="00175C90">
          <w:rPr>
            <w:rFonts w:ascii="Times New Roman" w:hAnsi="Times New Roman" w:cs="Times New Roman"/>
            <w:sz w:val="24"/>
            <w:szCs w:val="24"/>
          </w:rPr>
          <w:t xml:space="preserve"> or deionised water </w:t>
        </w:r>
      </w:ins>
      <w:ins w:id="38" w:author="Steve Granger" w:date="2018-02-15T14:15:00Z">
        <w:r w:rsidR="005C13C3">
          <w:rPr>
            <w:rFonts w:ascii="Times New Roman" w:hAnsi="Times New Roman" w:cs="Times New Roman"/>
            <w:sz w:val="24"/>
            <w:szCs w:val="24"/>
          </w:rPr>
          <w:t>(t</w:t>
        </w:r>
        <w:r w:rsidR="005C13C3" w:rsidRPr="005C13C3">
          <w:rPr>
            <w:rFonts w:ascii="Times New Roman" w:hAnsi="Times New Roman" w:cs="Times New Roman"/>
            <w:sz w:val="24"/>
            <w:szCs w:val="24"/>
            <w:vertAlign w:val="subscript"/>
            <w:rPrChange w:id="39" w:author="Steve Granger" w:date="2018-02-15T14:24:00Z">
              <w:rPr>
                <w:rFonts w:ascii="Times New Roman" w:hAnsi="Times New Roman" w:cs="Times New Roman"/>
                <w:sz w:val="24"/>
                <w:szCs w:val="24"/>
              </w:rPr>
            </w:rPrChange>
          </w:rPr>
          <w:t>1</w:t>
        </w:r>
        <w:r w:rsidR="007A37D3">
          <w:rPr>
            <w:rFonts w:ascii="Times New Roman" w:hAnsi="Times New Roman" w:cs="Times New Roman"/>
            <w:sz w:val="24"/>
            <w:szCs w:val="24"/>
            <w:vertAlign w:val="subscript"/>
            <w:rPrChange w:id="40" w:author="Steve Granger" w:date="2018-02-15T14:24:00Z">
              <w:rPr>
                <w:rFonts w:ascii="Times New Roman" w:hAnsi="Times New Roman" w:cs="Times New Roman"/>
                <w:sz w:val="24"/>
                <w:szCs w:val="24"/>
                <w:vertAlign w:val="subscript"/>
              </w:rPr>
            </w:rPrChange>
          </w:rPr>
          <w:t>1.606</w:t>
        </w:r>
        <w:r w:rsidR="00A737A8">
          <w:rPr>
            <w:rFonts w:ascii="Times New Roman" w:hAnsi="Times New Roman" w:cs="Times New Roman"/>
            <w:sz w:val="24"/>
            <w:szCs w:val="24"/>
          </w:rPr>
          <w:t xml:space="preserve"> = </w:t>
        </w:r>
      </w:ins>
      <w:ins w:id="41" w:author="Steve Granger" w:date="2018-02-15T14:23:00Z">
        <w:r w:rsidR="007A37D3">
          <w:rPr>
            <w:rFonts w:ascii="Times New Roman" w:hAnsi="Times New Roman" w:cs="Times New Roman"/>
            <w:sz w:val="24"/>
            <w:szCs w:val="24"/>
          </w:rPr>
          <w:t>0.6995</w:t>
        </w:r>
        <w:r w:rsidR="005C13C3">
          <w:rPr>
            <w:rFonts w:ascii="Times New Roman" w:hAnsi="Times New Roman" w:cs="Times New Roman"/>
            <w:sz w:val="24"/>
            <w:szCs w:val="24"/>
          </w:rPr>
          <w:t xml:space="preserve">; p&gt;0.05) </w:t>
        </w:r>
      </w:ins>
      <w:ins w:id="42" w:author="Steve Granger" w:date="2018-02-15T14:08:00Z">
        <w:r w:rsidR="00175C90">
          <w:rPr>
            <w:rFonts w:ascii="Times New Roman" w:hAnsi="Times New Roman" w:cs="Times New Roman"/>
            <w:sz w:val="24"/>
            <w:szCs w:val="24"/>
          </w:rPr>
          <w:t>extractions</w:t>
        </w:r>
      </w:ins>
      <w:ins w:id="43" w:author="Steve Granger" w:date="2018-02-15T12:08:00Z">
        <w:r>
          <w:rPr>
            <w:rFonts w:ascii="Times New Roman" w:hAnsi="Times New Roman" w:cs="Times New Roman"/>
            <w:sz w:val="24"/>
            <w:szCs w:val="24"/>
          </w:rPr>
          <w:t xml:space="preserve">. It was concluded </w:t>
        </w:r>
      </w:ins>
      <w:ins w:id="44" w:author="Steve Granger" w:date="2018-02-15T14:08:00Z">
        <w:r w:rsidR="00DA72F9">
          <w:rPr>
            <w:rFonts w:ascii="Times New Roman" w:hAnsi="Times New Roman" w:cs="Times New Roman"/>
            <w:sz w:val="24"/>
            <w:szCs w:val="24"/>
          </w:rPr>
          <w:t xml:space="preserve">therefore </w:t>
        </w:r>
      </w:ins>
      <w:ins w:id="45" w:author="Steve Granger" w:date="2018-02-15T12:08:00Z">
        <w:r>
          <w:rPr>
            <w:rFonts w:ascii="Times New Roman" w:hAnsi="Times New Roman" w:cs="Times New Roman"/>
            <w:sz w:val="24"/>
            <w:szCs w:val="24"/>
          </w:rPr>
          <w:t xml:space="preserve">that there was no need to correct </w:t>
        </w:r>
      </w:ins>
      <w:ins w:id="46" w:author="Steve Granger" w:date="2018-02-15T14:09:00Z">
        <w:r w:rsidR="00DA72F9">
          <w:rPr>
            <w:rFonts w:ascii="Times New Roman" w:hAnsi="Times New Roman" w:cs="Times New Roman"/>
            <w:sz w:val="24"/>
            <w:szCs w:val="24"/>
          </w:rPr>
          <w:t xml:space="preserve">data </w:t>
        </w:r>
      </w:ins>
      <w:ins w:id="47" w:author="Steve Granger" w:date="2018-02-15T12:08:00Z">
        <w:r>
          <w:rPr>
            <w:rFonts w:ascii="Times New Roman" w:hAnsi="Times New Roman" w:cs="Times New Roman"/>
            <w:sz w:val="24"/>
            <w:szCs w:val="24"/>
          </w:rPr>
          <w:t>using the equation described by McLaughlin et al</w:t>
        </w:r>
        <w:r>
          <w:rPr>
            <w:rFonts w:ascii="Times New Roman" w:hAnsi="Times New Roman" w:cs="Times New Roman"/>
            <w:sz w:val="24"/>
            <w:szCs w:val="24"/>
          </w:rPr>
          <w:fldChar w:fldCharType="begin">
            <w:fldData xml:space="preserve">PEVuZE5vdGU+PENpdGUgRXhjbHVkZUF1dGg9IjEiPjxBdXRob3I+TWNMYXVnaGxpbjwvQXV0aG9y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PEVuZE5vdGU+PENpdGUgRXhjbHVkZUF1dGg9IjEiPjxBdXRob3I+TWNMYXVnaGxpbjwvQXV0aG9y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Pr="00E4639C">
          <w:rPr>
            <w:rFonts w:ascii="Times New Roman" w:hAnsi="Times New Roman" w:cs="Times New Roman"/>
            <w:noProof/>
            <w:sz w:val="24"/>
            <w:szCs w:val="24"/>
            <w:vertAlign w:val="superscript"/>
          </w:rPr>
          <w:t>[28]</w:t>
        </w:r>
        <w:r>
          <w:rPr>
            <w:rFonts w:ascii="Times New Roman" w:hAnsi="Times New Roman" w:cs="Times New Roman"/>
            <w:sz w:val="24"/>
            <w:szCs w:val="24"/>
          </w:rPr>
          <w:fldChar w:fldCharType="end"/>
        </w:r>
        <w:r>
          <w:rPr>
            <w:rFonts w:ascii="Times New Roman" w:hAnsi="Times New Roman" w:cs="Times New Roman"/>
            <w:sz w:val="24"/>
            <w:szCs w:val="24"/>
          </w:rPr>
          <w:t xml:space="preserve">. Instead a mean of the spiked and </w:t>
        </w:r>
        <w:proofErr w:type="spellStart"/>
        <w:r>
          <w:rPr>
            <w:rFonts w:ascii="Times New Roman" w:hAnsi="Times New Roman" w:cs="Times New Roman"/>
            <w:sz w:val="24"/>
            <w:szCs w:val="24"/>
          </w:rPr>
          <w:t>unspiked</w:t>
        </w:r>
        <w:proofErr w:type="spellEnd"/>
        <w:r>
          <w:rPr>
            <w:rFonts w:ascii="Times New Roman" w:hAnsi="Times New Roman" w:cs="Times New Roman"/>
            <w:sz w:val="24"/>
            <w:szCs w:val="24"/>
          </w:rPr>
          <w:t xml:space="preserve"> values </w:t>
        </w:r>
      </w:ins>
      <w:ins w:id="48" w:author="Steve Granger" w:date="2018-02-15T15:52:00Z">
        <w:r w:rsidR="00330E8D">
          <w:rPr>
            <w:rFonts w:ascii="Times New Roman" w:hAnsi="Times New Roman" w:cs="Times New Roman"/>
            <w:sz w:val="24"/>
            <w:szCs w:val="24"/>
          </w:rPr>
          <w:t>was</w:t>
        </w:r>
      </w:ins>
      <w:ins w:id="49" w:author="Steve Granger" w:date="2018-02-15T12:08:00Z">
        <w:r>
          <w:rPr>
            <w:rFonts w:ascii="Times New Roman" w:hAnsi="Times New Roman" w:cs="Times New Roman"/>
            <w:sz w:val="24"/>
            <w:szCs w:val="24"/>
          </w:rPr>
          <w:t xml:space="preserve"> used to describe the resin extractable δ</w:t>
        </w:r>
        <w:r w:rsidRPr="00800F9D">
          <w:rPr>
            <w:rFonts w:ascii="Times New Roman" w:hAnsi="Times New Roman" w:cs="Times New Roman"/>
            <w:sz w:val="24"/>
            <w:szCs w:val="24"/>
            <w:vertAlign w:val="superscript"/>
          </w:rPr>
          <w:t>18</w:t>
        </w:r>
        <w:r>
          <w:rPr>
            <w:rFonts w:ascii="Times New Roman" w:hAnsi="Times New Roman" w:cs="Times New Roman"/>
            <w:sz w:val="24"/>
            <w:szCs w:val="24"/>
          </w:rPr>
          <w:t>O</w:t>
        </w:r>
        <w:r w:rsidRPr="00800F9D">
          <w:rPr>
            <w:rFonts w:ascii="Times New Roman" w:hAnsi="Times New Roman" w:cs="Times New Roman"/>
            <w:sz w:val="24"/>
            <w:szCs w:val="24"/>
            <w:vertAlign w:val="subscript"/>
          </w:rPr>
          <w:t>PO4</w:t>
        </w:r>
        <w:r>
          <w:rPr>
            <w:rFonts w:ascii="Times New Roman" w:hAnsi="Times New Roman" w:cs="Times New Roman"/>
            <w:sz w:val="24"/>
            <w:szCs w:val="24"/>
          </w:rPr>
          <w:t xml:space="preserve"> values. </w:t>
        </w:r>
      </w:ins>
      <w:r w:rsidR="00231DD1">
        <w:rPr>
          <w:rFonts w:ascii="Times New Roman" w:hAnsi="Times New Roman" w:cs="Times New Roman"/>
          <w:sz w:val="24"/>
          <w:szCs w:val="24"/>
        </w:rPr>
        <w:t xml:space="preserve">The </w:t>
      </w:r>
      <w:r w:rsidR="00231DD1">
        <w:rPr>
          <w:rFonts w:ascii="Times New Roman" w:hAnsi="Times New Roman" w:cs="Times New Roman"/>
          <w:szCs w:val="24"/>
        </w:rPr>
        <w:t>δ</w:t>
      </w:r>
      <w:r w:rsidR="00231DD1" w:rsidRPr="00D81219">
        <w:rPr>
          <w:rFonts w:ascii="Times New Roman" w:hAnsi="Times New Roman" w:cs="Times New Roman"/>
          <w:szCs w:val="24"/>
          <w:vertAlign w:val="superscript"/>
        </w:rPr>
        <w:t>18</w:t>
      </w:r>
      <w:r w:rsidR="00231DD1">
        <w:rPr>
          <w:rFonts w:ascii="Times New Roman" w:hAnsi="Times New Roman" w:cs="Times New Roman"/>
          <w:szCs w:val="24"/>
        </w:rPr>
        <w:t>O</w:t>
      </w:r>
      <w:r w:rsidR="00231DD1" w:rsidRPr="00D81219">
        <w:rPr>
          <w:rFonts w:ascii="Times New Roman" w:hAnsi="Times New Roman" w:cs="Times New Roman"/>
          <w:szCs w:val="24"/>
          <w:vertAlign w:val="subscript"/>
        </w:rPr>
        <w:t>PO4</w:t>
      </w:r>
      <w:r w:rsidR="00231DD1">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231DD1">
        <w:rPr>
          <w:rFonts w:ascii="Times New Roman" w:hAnsi="Times New Roman" w:cs="Times New Roman"/>
          <w:sz w:val="24"/>
          <w:szCs w:val="24"/>
        </w:rPr>
        <w:t xml:space="preserve">for the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231DD1">
        <w:rPr>
          <w:rFonts w:ascii="Times New Roman" w:hAnsi="Times New Roman" w:cs="Times New Roman"/>
          <w:sz w:val="24"/>
          <w:szCs w:val="24"/>
        </w:rPr>
        <w:t xml:space="preserve"> extracted from faeces are presented in Table 4. </w:t>
      </w:r>
      <w:r w:rsidR="00D81219">
        <w:rPr>
          <w:rFonts w:ascii="Times New Roman" w:hAnsi="Times New Roman" w:cs="Times New Roman"/>
          <w:sz w:val="24"/>
          <w:szCs w:val="24"/>
        </w:rPr>
        <w:t xml:space="preserve">The </w:t>
      </w:r>
      <w:r w:rsidR="00231DD1">
        <w:rPr>
          <w:rFonts w:ascii="Times New Roman" w:hAnsi="Times New Roman" w:cs="Times New Roman"/>
          <w:szCs w:val="24"/>
        </w:rPr>
        <w:t>δ</w:t>
      </w:r>
      <w:r w:rsidR="00231DD1" w:rsidRPr="00D81219">
        <w:rPr>
          <w:rFonts w:ascii="Times New Roman" w:hAnsi="Times New Roman" w:cs="Times New Roman"/>
          <w:szCs w:val="24"/>
          <w:vertAlign w:val="superscript"/>
        </w:rPr>
        <w:t>18</w:t>
      </w:r>
      <w:r w:rsidR="00231DD1">
        <w:rPr>
          <w:rFonts w:ascii="Times New Roman" w:hAnsi="Times New Roman" w:cs="Times New Roman"/>
          <w:szCs w:val="24"/>
        </w:rPr>
        <w:t>O</w:t>
      </w:r>
      <w:r w:rsidR="00231DD1" w:rsidRPr="00D81219">
        <w:rPr>
          <w:rFonts w:ascii="Times New Roman" w:hAnsi="Times New Roman" w:cs="Times New Roman"/>
          <w:szCs w:val="24"/>
          <w:vertAlign w:val="subscript"/>
        </w:rPr>
        <w:t>PO4</w:t>
      </w:r>
      <w:r w:rsidR="00D81219">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D81219">
        <w:rPr>
          <w:rFonts w:ascii="Times New Roman" w:hAnsi="Times New Roman" w:cs="Times New Roman"/>
          <w:sz w:val="24"/>
          <w:szCs w:val="24"/>
        </w:rPr>
        <w:t xml:space="preserve">for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D81219">
        <w:rPr>
          <w:rFonts w:ascii="Times New Roman" w:hAnsi="Times New Roman" w:cs="Times New Roman"/>
          <w:sz w:val="24"/>
          <w:szCs w:val="24"/>
        </w:rPr>
        <w:t xml:space="preserve"> extracted using Ringer</w:t>
      </w:r>
      <w:r w:rsidR="009B5873">
        <w:rPr>
          <w:rFonts w:ascii="Times New Roman" w:hAnsi="Times New Roman" w:cs="Times New Roman"/>
          <w:sz w:val="24"/>
          <w:szCs w:val="24"/>
        </w:rPr>
        <w:t>’s</w:t>
      </w:r>
      <w:r w:rsidR="00D81219">
        <w:rPr>
          <w:rFonts w:ascii="Times New Roman" w:hAnsi="Times New Roman" w:cs="Times New Roman"/>
          <w:sz w:val="24"/>
          <w:szCs w:val="24"/>
        </w:rPr>
        <w:t xml:space="preserve"> solution </w:t>
      </w:r>
      <w:ins w:id="50" w:author="Steve Granger" w:date="2018-02-15T11:45:00Z">
        <w:r w:rsidR="00DD6DF6">
          <w:rPr>
            <w:rFonts w:ascii="Times New Roman" w:hAnsi="Times New Roman" w:cs="Times New Roman"/>
            <w:sz w:val="24"/>
            <w:szCs w:val="24"/>
          </w:rPr>
          <w:t xml:space="preserve">for the first three samples </w:t>
        </w:r>
      </w:ins>
      <w:r w:rsidR="00D81219">
        <w:rPr>
          <w:rFonts w:ascii="Times New Roman" w:hAnsi="Times New Roman" w:cs="Times New Roman"/>
          <w:sz w:val="24"/>
          <w:szCs w:val="24"/>
        </w:rPr>
        <w:t xml:space="preserve">are not presented as the amount of </w:t>
      </w:r>
      <w:r w:rsidR="00F776FC">
        <w:rPr>
          <w:rFonts w:ascii="Times New Roman" w:hAnsi="Times New Roman" w:cs="Times New Roman"/>
          <w:sz w:val="24"/>
          <w:szCs w:val="24"/>
        </w:rPr>
        <w:t xml:space="preserve">some of </w:t>
      </w:r>
      <w:r w:rsidR="001203BC">
        <w:rPr>
          <w:rFonts w:ascii="Times New Roman" w:hAnsi="Times New Roman" w:cs="Times New Roman"/>
          <w:sz w:val="24"/>
          <w:szCs w:val="24"/>
        </w:rPr>
        <w:t>them was</w:t>
      </w:r>
      <w:r w:rsidR="00D81219">
        <w:rPr>
          <w:rFonts w:ascii="Times New Roman" w:hAnsi="Times New Roman" w:cs="Times New Roman"/>
          <w:sz w:val="24"/>
          <w:szCs w:val="24"/>
        </w:rPr>
        <w:t xml:space="preserve"> too small for </w:t>
      </w:r>
      <w:r w:rsidR="00DA3594">
        <w:rPr>
          <w:rFonts w:ascii="Times New Roman" w:hAnsi="Times New Roman" w:cs="Times New Roman"/>
          <w:sz w:val="24"/>
          <w:szCs w:val="24"/>
        </w:rPr>
        <w:t xml:space="preserve">standard </w:t>
      </w:r>
      <w:r w:rsidR="00D81219">
        <w:rPr>
          <w:rFonts w:ascii="Times New Roman" w:hAnsi="Times New Roman" w:cs="Times New Roman"/>
          <w:sz w:val="24"/>
          <w:szCs w:val="24"/>
        </w:rPr>
        <w:t>Ag</w:t>
      </w:r>
      <w:r w:rsidR="00D81219" w:rsidRPr="00231DD1">
        <w:rPr>
          <w:rFonts w:ascii="Times New Roman" w:hAnsi="Times New Roman" w:cs="Times New Roman"/>
          <w:sz w:val="24"/>
          <w:szCs w:val="24"/>
          <w:vertAlign w:val="subscript"/>
        </w:rPr>
        <w:t>3</w:t>
      </w:r>
      <w:r w:rsidR="00D81219">
        <w:rPr>
          <w:rFonts w:ascii="Times New Roman" w:hAnsi="Times New Roman" w:cs="Times New Roman"/>
          <w:sz w:val="24"/>
          <w:szCs w:val="24"/>
        </w:rPr>
        <w:t>PO</w:t>
      </w:r>
      <w:r w:rsidR="00D81219" w:rsidRPr="00231DD1">
        <w:rPr>
          <w:rFonts w:ascii="Times New Roman" w:hAnsi="Times New Roman" w:cs="Times New Roman"/>
          <w:sz w:val="24"/>
          <w:szCs w:val="24"/>
          <w:vertAlign w:val="subscript"/>
        </w:rPr>
        <w:t>4</w:t>
      </w:r>
      <w:r w:rsidR="00D81219">
        <w:rPr>
          <w:rFonts w:ascii="Times New Roman" w:hAnsi="Times New Roman" w:cs="Times New Roman"/>
          <w:sz w:val="24"/>
          <w:szCs w:val="24"/>
        </w:rPr>
        <w:t xml:space="preserve"> precipitation</w:t>
      </w:r>
      <w:ins w:id="51" w:author="Steve Granger" w:date="2018-02-15T14:10:00Z">
        <w:r w:rsidR="00AC1DFB">
          <w:rPr>
            <w:rFonts w:ascii="Times New Roman" w:hAnsi="Times New Roman" w:cs="Times New Roman"/>
            <w:sz w:val="24"/>
            <w:szCs w:val="24"/>
          </w:rPr>
          <w:t xml:space="preserve"> of </w:t>
        </w:r>
      </w:ins>
      <w:del w:id="52" w:author="Steve Granger" w:date="2018-02-15T14:10:00Z">
        <w:r w:rsidR="00D81219" w:rsidDel="00AC1DFB">
          <w:rPr>
            <w:rFonts w:ascii="Times New Roman" w:hAnsi="Times New Roman" w:cs="Times New Roman"/>
            <w:sz w:val="24"/>
            <w:szCs w:val="24"/>
          </w:rPr>
          <w:delText xml:space="preserve">. </w:delText>
        </w:r>
      </w:del>
      <w:del w:id="53" w:author="Steve Granger" w:date="2018-02-15T11:46:00Z">
        <w:r w:rsidR="00624338" w:rsidDel="00523AD6">
          <w:rPr>
            <w:rFonts w:ascii="Times New Roman" w:hAnsi="Times New Roman" w:cs="Times New Roman"/>
            <w:sz w:val="24"/>
            <w:szCs w:val="24"/>
          </w:rPr>
          <w:delText>Among</w:delText>
        </w:r>
        <w:r w:rsidR="00D81219" w:rsidDel="00523AD6">
          <w:rPr>
            <w:rFonts w:ascii="Times New Roman" w:hAnsi="Times New Roman" w:cs="Times New Roman"/>
            <w:sz w:val="24"/>
            <w:szCs w:val="24"/>
          </w:rPr>
          <w:delText xml:space="preserve"> t</w:delText>
        </w:r>
      </w:del>
      <w:del w:id="54" w:author="Steve Granger" w:date="2018-02-15T14:10:00Z">
        <w:r w:rsidR="00D81219" w:rsidDel="00AC1DFB">
          <w:rPr>
            <w:rFonts w:ascii="Times New Roman" w:hAnsi="Times New Roman" w:cs="Times New Roman"/>
            <w:sz w:val="24"/>
            <w:szCs w:val="24"/>
          </w:rPr>
          <w:delText>he remaining</w:delText>
        </w:r>
      </w:del>
      <w:ins w:id="55" w:author="Steve Granger" w:date="2018-02-15T14:10:00Z">
        <w:r w:rsidR="00AC1DFB">
          <w:rPr>
            <w:rFonts w:ascii="Times New Roman" w:hAnsi="Times New Roman" w:cs="Times New Roman"/>
            <w:sz w:val="24"/>
            <w:szCs w:val="24"/>
          </w:rPr>
          <w:t>the remaining</w:t>
        </w:r>
      </w:ins>
      <w:r w:rsidR="00D81219">
        <w:rPr>
          <w:rFonts w:ascii="Times New Roman" w:hAnsi="Times New Roman" w:cs="Times New Roman"/>
          <w:sz w:val="24"/>
          <w:szCs w:val="24"/>
        </w:rPr>
        <w:t xml:space="preserve"> four faecal sampl</w:t>
      </w:r>
      <w:r w:rsidR="00784717">
        <w:rPr>
          <w:rFonts w:ascii="Times New Roman" w:hAnsi="Times New Roman" w:cs="Times New Roman"/>
          <w:sz w:val="24"/>
          <w:szCs w:val="24"/>
        </w:rPr>
        <w:t>es the values ranged from +12.0 to +19.8</w:t>
      </w:r>
      <w:r w:rsidR="00D81219">
        <w:rPr>
          <w:rFonts w:ascii="Times New Roman" w:hAnsi="Times New Roman" w:cs="Times New Roman"/>
          <w:sz w:val="24"/>
          <w:szCs w:val="24"/>
        </w:rPr>
        <w:t>‰</w:t>
      </w:r>
      <w:ins w:id="56" w:author="Steve Granger" w:date="2018-02-15T13:48:00Z">
        <w:r w:rsidR="009B0BB4">
          <w:rPr>
            <w:rFonts w:ascii="Times New Roman" w:hAnsi="Times New Roman" w:cs="Times New Roman"/>
            <w:sz w:val="24"/>
            <w:szCs w:val="24"/>
          </w:rPr>
          <w:t xml:space="preserve"> with mean values between </w:t>
        </w:r>
      </w:ins>
      <w:ins w:id="57" w:author="Steve Granger" w:date="2018-02-15T13:49:00Z">
        <w:r w:rsidR="009B0BB4">
          <w:rPr>
            <w:rFonts w:ascii="Times New Roman" w:hAnsi="Times New Roman" w:cs="Times New Roman"/>
            <w:sz w:val="24"/>
            <w:szCs w:val="24"/>
          </w:rPr>
          <w:t>+12.1 and +16.3‰</w:t>
        </w:r>
      </w:ins>
      <w:r w:rsidR="00D81219">
        <w:rPr>
          <w:rFonts w:ascii="Times New Roman" w:hAnsi="Times New Roman" w:cs="Times New Roman"/>
          <w:sz w:val="24"/>
          <w:szCs w:val="24"/>
        </w:rPr>
        <w:t>. The values for the seven samples extracted in de</w:t>
      </w:r>
      <w:r w:rsidR="00784717">
        <w:rPr>
          <w:rFonts w:ascii="Times New Roman" w:hAnsi="Times New Roman" w:cs="Times New Roman"/>
          <w:sz w:val="24"/>
          <w:szCs w:val="24"/>
        </w:rPr>
        <w:t>ionised water ranged from +12.9 to +15.6</w:t>
      </w:r>
      <w:r w:rsidR="00D81219">
        <w:rPr>
          <w:rFonts w:ascii="Times New Roman" w:hAnsi="Times New Roman" w:cs="Times New Roman"/>
          <w:sz w:val="24"/>
          <w:szCs w:val="24"/>
        </w:rPr>
        <w:t>‰</w:t>
      </w:r>
      <w:ins w:id="58" w:author="Steve Granger" w:date="2018-02-15T13:50:00Z">
        <w:r w:rsidR="009B0BB4">
          <w:rPr>
            <w:rFonts w:ascii="Times New Roman" w:hAnsi="Times New Roman" w:cs="Times New Roman"/>
            <w:sz w:val="24"/>
            <w:szCs w:val="24"/>
          </w:rPr>
          <w:t xml:space="preserve"> with mean values of +13.2 and +15.3‰</w:t>
        </w:r>
      </w:ins>
      <w:r w:rsidR="00D81219">
        <w:rPr>
          <w:rFonts w:ascii="Times New Roman" w:hAnsi="Times New Roman" w:cs="Times New Roman"/>
          <w:sz w:val="24"/>
          <w:szCs w:val="24"/>
        </w:rPr>
        <w:t xml:space="preserve">. </w:t>
      </w:r>
      <w:ins w:id="59" w:author="Steve Granger" w:date="2018-02-15T13:52:00Z">
        <w:r w:rsidR="009B0BB4">
          <w:rPr>
            <w:rFonts w:ascii="Times New Roman" w:hAnsi="Times New Roman" w:cs="Times New Roman"/>
            <w:sz w:val="24"/>
            <w:szCs w:val="24"/>
          </w:rPr>
          <w:t xml:space="preserve">The greatest variation </w:t>
        </w:r>
      </w:ins>
      <w:ins w:id="60" w:author="Steve Granger" w:date="2018-02-15T14:11:00Z">
        <w:r w:rsidR="00B07BF3">
          <w:rPr>
            <w:rFonts w:ascii="Times New Roman" w:hAnsi="Times New Roman" w:cs="Times New Roman"/>
            <w:sz w:val="24"/>
            <w:szCs w:val="24"/>
          </w:rPr>
          <w:t>between</w:t>
        </w:r>
      </w:ins>
      <w:ins w:id="61" w:author="Steve Granger" w:date="2018-02-15T13:52:00Z">
        <w:r w:rsidR="009B0BB4">
          <w:rPr>
            <w:rFonts w:ascii="Times New Roman" w:hAnsi="Times New Roman" w:cs="Times New Roman"/>
            <w:sz w:val="24"/>
            <w:szCs w:val="24"/>
          </w:rPr>
          <w:t xml:space="preserve"> labelled and unlabelled acid </w:t>
        </w:r>
      </w:ins>
      <w:ins w:id="62" w:author="Steve Granger" w:date="2018-02-15T14:02:00Z">
        <w:r w:rsidR="00EC6C46">
          <w:rPr>
            <w:rFonts w:ascii="Times New Roman" w:hAnsi="Times New Roman" w:cs="Times New Roman"/>
            <w:szCs w:val="24"/>
          </w:rPr>
          <w:t>δ</w:t>
        </w:r>
        <w:r w:rsidR="00EC6C46" w:rsidRPr="00D81219">
          <w:rPr>
            <w:rFonts w:ascii="Times New Roman" w:hAnsi="Times New Roman" w:cs="Times New Roman"/>
            <w:szCs w:val="24"/>
            <w:vertAlign w:val="superscript"/>
          </w:rPr>
          <w:t>18</w:t>
        </w:r>
        <w:r w:rsidR="00EC6C46">
          <w:rPr>
            <w:rFonts w:ascii="Times New Roman" w:hAnsi="Times New Roman" w:cs="Times New Roman"/>
            <w:szCs w:val="24"/>
          </w:rPr>
          <w:t>O</w:t>
        </w:r>
        <w:r w:rsidR="00EC6C46" w:rsidRPr="00D81219">
          <w:rPr>
            <w:rFonts w:ascii="Times New Roman" w:hAnsi="Times New Roman" w:cs="Times New Roman"/>
            <w:szCs w:val="24"/>
            <w:vertAlign w:val="subscript"/>
          </w:rPr>
          <w:t>PO4</w:t>
        </w:r>
      </w:ins>
      <w:ins w:id="63" w:author="Steve Granger" w:date="2018-02-15T13:52:00Z">
        <w:r w:rsidR="009B0BB4">
          <w:rPr>
            <w:rFonts w:ascii="Times New Roman" w:hAnsi="Times New Roman" w:cs="Times New Roman"/>
            <w:sz w:val="24"/>
            <w:szCs w:val="24"/>
          </w:rPr>
          <w:t xml:space="preserve"> </w:t>
        </w:r>
      </w:ins>
      <w:ins w:id="64" w:author="Steve Granger" w:date="2018-02-15T14:02:00Z">
        <w:r w:rsidR="00EC6C46">
          <w:rPr>
            <w:rFonts w:ascii="Times New Roman" w:hAnsi="Times New Roman" w:cs="Times New Roman"/>
            <w:sz w:val="24"/>
            <w:szCs w:val="24"/>
          </w:rPr>
          <w:t>elution’s</w:t>
        </w:r>
      </w:ins>
      <w:ins w:id="65" w:author="Steve Granger" w:date="2018-02-15T13:58:00Z">
        <w:r w:rsidR="00EC6C46">
          <w:rPr>
            <w:rFonts w:ascii="Times New Roman" w:hAnsi="Times New Roman" w:cs="Times New Roman"/>
            <w:sz w:val="24"/>
            <w:szCs w:val="24"/>
          </w:rPr>
          <w:t xml:space="preserve"> </w:t>
        </w:r>
      </w:ins>
      <w:ins w:id="66" w:author="Steve Granger" w:date="2018-02-15T13:52:00Z">
        <w:r w:rsidR="009B0BB4">
          <w:rPr>
            <w:rFonts w:ascii="Times New Roman" w:hAnsi="Times New Roman" w:cs="Times New Roman"/>
            <w:sz w:val="24"/>
            <w:szCs w:val="24"/>
          </w:rPr>
          <w:t>values occurred in the Ringer</w:t>
        </w:r>
      </w:ins>
      <w:ins w:id="67" w:author="Steve Granger" w:date="2018-02-15T14:08:00Z">
        <w:r w:rsidR="00D7168A">
          <w:rPr>
            <w:rFonts w:ascii="Times New Roman" w:hAnsi="Times New Roman" w:cs="Times New Roman"/>
            <w:sz w:val="24"/>
            <w:szCs w:val="24"/>
          </w:rPr>
          <w:t>’</w:t>
        </w:r>
      </w:ins>
      <w:ins w:id="68" w:author="Steve Granger" w:date="2018-02-15T13:52:00Z">
        <w:r w:rsidR="009B0BB4">
          <w:rPr>
            <w:rFonts w:ascii="Times New Roman" w:hAnsi="Times New Roman" w:cs="Times New Roman"/>
            <w:sz w:val="24"/>
            <w:szCs w:val="24"/>
          </w:rPr>
          <w:t>s solution dataset with mean difference of the labelled acid extraction being +2.1</w:t>
        </w:r>
      </w:ins>
      <w:ins w:id="69" w:author="Steve Granger" w:date="2018-02-15T13:54:00Z">
        <w:r w:rsidR="009B0BB4">
          <w:rPr>
            <w:rFonts w:ascii="Times New Roman" w:hAnsi="Times New Roman" w:cs="Times New Roman"/>
            <w:sz w:val="24"/>
            <w:szCs w:val="24"/>
          </w:rPr>
          <w:t xml:space="preserve">‰. This result </w:t>
        </w:r>
      </w:ins>
      <w:ins w:id="70" w:author="Steve Granger" w:date="2018-02-15T13:55:00Z">
        <w:r w:rsidR="009B0BB4">
          <w:rPr>
            <w:rFonts w:ascii="Times New Roman" w:hAnsi="Times New Roman" w:cs="Times New Roman"/>
            <w:sz w:val="24"/>
            <w:szCs w:val="24"/>
          </w:rPr>
          <w:t xml:space="preserve">however, </w:t>
        </w:r>
      </w:ins>
      <w:ins w:id="71" w:author="Steve Granger" w:date="2018-02-15T13:54:00Z">
        <w:r w:rsidR="009B0BB4">
          <w:rPr>
            <w:rFonts w:ascii="Times New Roman" w:hAnsi="Times New Roman" w:cs="Times New Roman"/>
            <w:sz w:val="24"/>
            <w:szCs w:val="24"/>
          </w:rPr>
          <w:t>was strongly influenced</w:t>
        </w:r>
      </w:ins>
      <w:ins w:id="72" w:author="Steve Granger" w:date="2018-02-15T13:55:00Z">
        <w:r w:rsidR="009B0BB4">
          <w:rPr>
            <w:rFonts w:ascii="Times New Roman" w:hAnsi="Times New Roman" w:cs="Times New Roman"/>
            <w:sz w:val="24"/>
            <w:szCs w:val="24"/>
          </w:rPr>
          <w:t xml:space="preserve"> by one anomalously high labelled acid </w:t>
        </w:r>
      </w:ins>
      <w:ins w:id="73" w:author="Steve Granger" w:date="2018-02-15T14:02:00Z">
        <w:r w:rsidR="00EC6C46">
          <w:rPr>
            <w:rFonts w:ascii="Times New Roman" w:hAnsi="Times New Roman" w:cs="Times New Roman"/>
            <w:szCs w:val="24"/>
          </w:rPr>
          <w:t>δ</w:t>
        </w:r>
        <w:r w:rsidR="00EC6C46" w:rsidRPr="00D81219">
          <w:rPr>
            <w:rFonts w:ascii="Times New Roman" w:hAnsi="Times New Roman" w:cs="Times New Roman"/>
            <w:szCs w:val="24"/>
            <w:vertAlign w:val="superscript"/>
          </w:rPr>
          <w:t>18</w:t>
        </w:r>
        <w:r w:rsidR="00EC6C46">
          <w:rPr>
            <w:rFonts w:ascii="Times New Roman" w:hAnsi="Times New Roman" w:cs="Times New Roman"/>
            <w:szCs w:val="24"/>
          </w:rPr>
          <w:t>O</w:t>
        </w:r>
        <w:r w:rsidR="00EC6C46" w:rsidRPr="00D81219">
          <w:rPr>
            <w:rFonts w:ascii="Times New Roman" w:hAnsi="Times New Roman" w:cs="Times New Roman"/>
            <w:szCs w:val="24"/>
            <w:vertAlign w:val="subscript"/>
          </w:rPr>
          <w:t>PO4</w:t>
        </w:r>
      </w:ins>
      <w:ins w:id="74" w:author="Steve Granger" w:date="2018-02-15T13:55:00Z">
        <w:r w:rsidR="009B0BB4">
          <w:rPr>
            <w:rFonts w:ascii="Times New Roman" w:hAnsi="Times New Roman" w:cs="Times New Roman"/>
            <w:sz w:val="24"/>
            <w:szCs w:val="24"/>
          </w:rPr>
          <w:t xml:space="preserve"> value of +19.8‰</w:t>
        </w:r>
      </w:ins>
      <w:ins w:id="75" w:author="Steve Granger" w:date="2018-02-15T13:56:00Z">
        <w:r w:rsidR="009B0BB4">
          <w:rPr>
            <w:rFonts w:ascii="Times New Roman" w:hAnsi="Times New Roman" w:cs="Times New Roman"/>
            <w:sz w:val="24"/>
            <w:szCs w:val="24"/>
          </w:rPr>
          <w:t xml:space="preserve"> leading to a difference of +6.9‰. </w:t>
        </w:r>
      </w:ins>
      <w:ins w:id="76" w:author="Steve Granger" w:date="2018-02-15T15:53:00Z">
        <w:r w:rsidR="00CA663D">
          <w:rPr>
            <w:rFonts w:ascii="Times New Roman" w:hAnsi="Times New Roman" w:cs="Times New Roman"/>
            <w:sz w:val="24"/>
            <w:szCs w:val="24"/>
          </w:rPr>
          <w:t>This sample also had a slightly higher oxygen yield indicating that it was not pure Ag</w:t>
        </w:r>
        <w:r w:rsidR="00CA663D" w:rsidRPr="00CA663D">
          <w:rPr>
            <w:rFonts w:ascii="Times New Roman" w:hAnsi="Times New Roman" w:cs="Times New Roman"/>
            <w:sz w:val="24"/>
            <w:szCs w:val="24"/>
            <w:vertAlign w:val="subscript"/>
            <w:rPrChange w:id="77" w:author="Steve Granger" w:date="2018-02-15T15:53:00Z">
              <w:rPr>
                <w:rFonts w:ascii="Times New Roman" w:hAnsi="Times New Roman" w:cs="Times New Roman"/>
                <w:sz w:val="24"/>
                <w:szCs w:val="24"/>
              </w:rPr>
            </w:rPrChange>
          </w:rPr>
          <w:t>3</w:t>
        </w:r>
        <w:r w:rsidR="00CA663D">
          <w:rPr>
            <w:rFonts w:ascii="Times New Roman" w:hAnsi="Times New Roman" w:cs="Times New Roman"/>
            <w:sz w:val="24"/>
            <w:szCs w:val="24"/>
          </w:rPr>
          <w:t>PO</w:t>
        </w:r>
        <w:r w:rsidR="00CA663D" w:rsidRPr="00CA663D">
          <w:rPr>
            <w:rFonts w:ascii="Times New Roman" w:hAnsi="Times New Roman" w:cs="Times New Roman"/>
            <w:sz w:val="24"/>
            <w:szCs w:val="24"/>
            <w:vertAlign w:val="subscript"/>
            <w:rPrChange w:id="78" w:author="Steve Granger" w:date="2018-02-15T15:53:00Z">
              <w:rPr>
                <w:rFonts w:ascii="Times New Roman" w:hAnsi="Times New Roman" w:cs="Times New Roman"/>
                <w:sz w:val="24"/>
                <w:szCs w:val="24"/>
              </w:rPr>
            </w:rPrChange>
          </w:rPr>
          <w:t xml:space="preserve">4 </w:t>
        </w:r>
        <w:r w:rsidR="00CA663D">
          <w:rPr>
            <w:rFonts w:ascii="Times New Roman" w:hAnsi="Times New Roman" w:cs="Times New Roman"/>
            <w:sz w:val="24"/>
            <w:szCs w:val="24"/>
          </w:rPr>
          <w:t xml:space="preserve">which could explain the relatively high difference between </w:t>
        </w:r>
        <w:r w:rsidR="00CA663D">
          <w:rPr>
            <w:rFonts w:ascii="Times New Roman" w:hAnsi="Times New Roman" w:cs="Times New Roman"/>
            <w:szCs w:val="24"/>
          </w:rPr>
          <w:t>δ</w:t>
        </w:r>
        <w:r w:rsidR="00CA663D" w:rsidRPr="00D81219">
          <w:rPr>
            <w:rFonts w:ascii="Times New Roman" w:hAnsi="Times New Roman" w:cs="Times New Roman"/>
            <w:szCs w:val="24"/>
            <w:vertAlign w:val="superscript"/>
          </w:rPr>
          <w:t>18</w:t>
        </w:r>
        <w:r w:rsidR="00CA663D">
          <w:rPr>
            <w:rFonts w:ascii="Times New Roman" w:hAnsi="Times New Roman" w:cs="Times New Roman"/>
            <w:szCs w:val="24"/>
          </w:rPr>
          <w:t>O</w:t>
        </w:r>
        <w:r w:rsidR="00CA663D" w:rsidRPr="00D81219">
          <w:rPr>
            <w:rFonts w:ascii="Times New Roman" w:hAnsi="Times New Roman" w:cs="Times New Roman"/>
            <w:szCs w:val="24"/>
            <w:vertAlign w:val="subscript"/>
          </w:rPr>
          <w:t>PO4</w:t>
        </w:r>
        <w:r w:rsidR="00CA663D">
          <w:rPr>
            <w:rFonts w:ascii="Times New Roman" w:hAnsi="Times New Roman" w:cs="Times New Roman"/>
            <w:sz w:val="24"/>
            <w:szCs w:val="24"/>
          </w:rPr>
          <w:t xml:space="preserve"> values of labelled and unlabelled acid extraction. </w:t>
        </w:r>
      </w:ins>
      <w:ins w:id="79" w:author="Steve Granger" w:date="2018-02-15T13:56:00Z">
        <w:r w:rsidR="009B0BB4">
          <w:rPr>
            <w:rFonts w:ascii="Times New Roman" w:hAnsi="Times New Roman" w:cs="Times New Roman"/>
            <w:sz w:val="24"/>
            <w:szCs w:val="24"/>
          </w:rPr>
          <w:t>The differences observed</w:t>
        </w:r>
      </w:ins>
      <w:ins w:id="80" w:author="Steve Granger" w:date="2018-02-15T13:57:00Z">
        <w:r w:rsidR="00EC6C46">
          <w:rPr>
            <w:rFonts w:ascii="Times New Roman" w:hAnsi="Times New Roman" w:cs="Times New Roman"/>
            <w:sz w:val="24"/>
            <w:szCs w:val="24"/>
          </w:rPr>
          <w:t xml:space="preserve"> in the deionised water labelled and unlabelled acid </w:t>
        </w:r>
      </w:ins>
      <w:ins w:id="81" w:author="Steve Granger" w:date="2018-02-15T14:02:00Z">
        <w:r w:rsidR="00EC6C46">
          <w:rPr>
            <w:rFonts w:ascii="Times New Roman" w:hAnsi="Times New Roman" w:cs="Times New Roman"/>
            <w:sz w:val="24"/>
            <w:szCs w:val="24"/>
          </w:rPr>
          <w:t>elution’s</w:t>
        </w:r>
      </w:ins>
      <w:ins w:id="82" w:author="Steve Granger" w:date="2018-02-15T13:57:00Z">
        <w:r w:rsidR="00EC6C46">
          <w:rPr>
            <w:rFonts w:ascii="Times New Roman" w:hAnsi="Times New Roman" w:cs="Times New Roman"/>
            <w:sz w:val="24"/>
            <w:szCs w:val="24"/>
          </w:rPr>
          <w:t xml:space="preserve"> </w:t>
        </w:r>
      </w:ins>
      <w:ins w:id="83" w:author="Steve Granger" w:date="2018-02-15T13:58:00Z">
        <w:r w:rsidR="00EC6C46">
          <w:rPr>
            <w:rFonts w:ascii="Times New Roman" w:hAnsi="Times New Roman" w:cs="Times New Roman"/>
            <w:sz w:val="24"/>
            <w:szCs w:val="24"/>
          </w:rPr>
          <w:t xml:space="preserve">were far smaller and ranged between -1.8 and +1.4‰ with a mean of </w:t>
        </w:r>
      </w:ins>
      <w:ins w:id="84" w:author="Steve Granger" w:date="2018-02-15T13:59:00Z">
        <w:r w:rsidR="00EC6C46">
          <w:rPr>
            <w:rFonts w:ascii="Times New Roman" w:hAnsi="Times New Roman" w:cs="Times New Roman"/>
            <w:sz w:val="24"/>
            <w:szCs w:val="24"/>
          </w:rPr>
          <w:t>-0.3‰.</w:t>
        </w:r>
      </w:ins>
      <w:ins w:id="85" w:author="Steve Granger" w:date="2018-02-15T14:03:00Z">
        <w:r w:rsidR="00EC6C46">
          <w:rPr>
            <w:rFonts w:ascii="Times New Roman" w:hAnsi="Times New Roman" w:cs="Times New Roman"/>
            <w:sz w:val="24"/>
            <w:szCs w:val="24"/>
          </w:rPr>
          <w:t xml:space="preserve"> </w:t>
        </w:r>
      </w:ins>
      <w:del w:id="86" w:author="Steve Granger" w:date="2018-02-15T11:46:00Z">
        <w:r w:rsidR="00141E95" w:rsidDel="00523AD6">
          <w:rPr>
            <w:rFonts w:ascii="Times New Roman" w:hAnsi="Times New Roman" w:cs="Times New Roman"/>
            <w:sz w:val="24"/>
            <w:szCs w:val="24"/>
          </w:rPr>
          <w:delText>The corrected δ</w:delText>
        </w:r>
        <w:r w:rsidR="00141E95" w:rsidRPr="00141E95" w:rsidDel="00523AD6">
          <w:rPr>
            <w:rFonts w:ascii="Times New Roman" w:hAnsi="Times New Roman" w:cs="Times New Roman"/>
            <w:sz w:val="24"/>
            <w:szCs w:val="24"/>
            <w:vertAlign w:val="superscript"/>
          </w:rPr>
          <w:delText>18</w:delText>
        </w:r>
        <w:r w:rsidR="00141E95" w:rsidDel="00523AD6">
          <w:rPr>
            <w:rFonts w:ascii="Times New Roman" w:hAnsi="Times New Roman" w:cs="Times New Roman"/>
            <w:sz w:val="24"/>
            <w:szCs w:val="24"/>
          </w:rPr>
          <w:delText>O</w:delText>
        </w:r>
        <w:r w:rsidR="00141E95" w:rsidRPr="00141E95" w:rsidDel="00523AD6">
          <w:rPr>
            <w:rFonts w:ascii="Times New Roman" w:hAnsi="Times New Roman" w:cs="Times New Roman"/>
            <w:sz w:val="24"/>
            <w:szCs w:val="24"/>
            <w:vertAlign w:val="subscript"/>
          </w:rPr>
          <w:delText>PO4</w:delText>
        </w:r>
        <w:r w:rsidR="00141E95" w:rsidDel="00523AD6">
          <w:rPr>
            <w:rFonts w:ascii="Times New Roman" w:hAnsi="Times New Roman" w:cs="Times New Roman"/>
            <w:sz w:val="24"/>
            <w:szCs w:val="24"/>
          </w:rPr>
          <w:delText xml:space="preserve"> values for the Ringer</w:delText>
        </w:r>
        <w:r w:rsidR="009B5873" w:rsidDel="00523AD6">
          <w:rPr>
            <w:rFonts w:ascii="Times New Roman" w:hAnsi="Times New Roman" w:cs="Times New Roman"/>
            <w:sz w:val="24"/>
            <w:szCs w:val="24"/>
          </w:rPr>
          <w:delText>’</w:delText>
        </w:r>
        <w:r w:rsidR="00141E95" w:rsidDel="00523AD6">
          <w:rPr>
            <w:rFonts w:ascii="Times New Roman" w:hAnsi="Times New Roman" w:cs="Times New Roman"/>
            <w:sz w:val="24"/>
            <w:szCs w:val="24"/>
          </w:rPr>
          <w:delText xml:space="preserve">s solution extracted </w:delText>
        </w:r>
        <w:r w:rsidR="000C7A2C" w:rsidDel="00523AD6">
          <w:rPr>
            <w:rFonts w:ascii="Times New Roman" w:hAnsi="Times New Roman" w:cs="Times New Roman"/>
            <w:sz w:val="24"/>
            <w:szCs w:val="24"/>
          </w:rPr>
          <w:delText>PO</w:delText>
        </w:r>
        <w:r w:rsidR="000C7A2C" w:rsidRPr="001A1714" w:rsidDel="00523AD6">
          <w:rPr>
            <w:rFonts w:ascii="Times New Roman" w:hAnsi="Times New Roman" w:cs="Times New Roman"/>
            <w:sz w:val="24"/>
            <w:szCs w:val="24"/>
            <w:vertAlign w:val="subscript"/>
          </w:rPr>
          <w:delText>4</w:delText>
        </w:r>
        <w:r w:rsidR="00784717" w:rsidDel="00523AD6">
          <w:rPr>
            <w:rFonts w:ascii="Times New Roman" w:hAnsi="Times New Roman" w:cs="Times New Roman"/>
            <w:sz w:val="24"/>
            <w:szCs w:val="24"/>
          </w:rPr>
          <w:delText xml:space="preserve"> range</w:delText>
        </w:r>
        <w:r w:rsidR="00302C48" w:rsidDel="00523AD6">
          <w:rPr>
            <w:rFonts w:ascii="Times New Roman" w:hAnsi="Times New Roman" w:cs="Times New Roman"/>
            <w:sz w:val="24"/>
            <w:szCs w:val="24"/>
          </w:rPr>
          <w:delText>d</w:delText>
        </w:r>
        <w:r w:rsidR="00784717" w:rsidDel="00523AD6">
          <w:rPr>
            <w:rFonts w:ascii="Times New Roman" w:hAnsi="Times New Roman" w:cs="Times New Roman"/>
            <w:sz w:val="24"/>
            <w:szCs w:val="24"/>
          </w:rPr>
          <w:delText xml:space="preserve"> from +12.2 to +14.7</w:delText>
        </w:r>
        <w:r w:rsidR="00141E95" w:rsidDel="00523AD6">
          <w:rPr>
            <w:rFonts w:ascii="Times New Roman" w:hAnsi="Times New Roman" w:cs="Times New Roman"/>
            <w:sz w:val="24"/>
            <w:szCs w:val="24"/>
          </w:rPr>
          <w:delText xml:space="preserve">‰ </w:delText>
        </w:r>
        <w:r w:rsidR="00784717" w:rsidDel="00523AD6">
          <w:rPr>
            <w:rFonts w:ascii="Times New Roman" w:hAnsi="Times New Roman" w:cs="Times New Roman"/>
            <w:sz w:val="24"/>
            <w:szCs w:val="24"/>
          </w:rPr>
          <w:delText>with a mean of +13.7</w:delText>
        </w:r>
        <w:r w:rsidR="00D74BA6" w:rsidDel="00523AD6">
          <w:rPr>
            <w:rFonts w:ascii="Times New Roman" w:hAnsi="Times New Roman" w:cs="Times New Roman"/>
            <w:sz w:val="24"/>
            <w:szCs w:val="24"/>
          </w:rPr>
          <w:delText>‰</w:delText>
        </w:r>
        <w:r w:rsidR="00141E95" w:rsidDel="00523AD6">
          <w:rPr>
            <w:rFonts w:ascii="Times New Roman" w:hAnsi="Times New Roman" w:cs="Times New Roman"/>
            <w:sz w:val="24"/>
            <w:szCs w:val="24"/>
          </w:rPr>
          <w:delText xml:space="preserve"> while the values for </w:delText>
        </w:r>
        <w:r w:rsidR="000C7A2C" w:rsidDel="00523AD6">
          <w:rPr>
            <w:rFonts w:ascii="Times New Roman" w:hAnsi="Times New Roman" w:cs="Times New Roman"/>
            <w:sz w:val="24"/>
            <w:szCs w:val="24"/>
          </w:rPr>
          <w:delText>PO</w:delText>
        </w:r>
        <w:r w:rsidR="000C7A2C" w:rsidRPr="001A1714" w:rsidDel="00523AD6">
          <w:rPr>
            <w:rFonts w:ascii="Times New Roman" w:hAnsi="Times New Roman" w:cs="Times New Roman"/>
            <w:sz w:val="24"/>
            <w:szCs w:val="24"/>
            <w:vertAlign w:val="subscript"/>
          </w:rPr>
          <w:delText>4</w:delText>
        </w:r>
        <w:r w:rsidR="00141E95" w:rsidDel="00523AD6">
          <w:rPr>
            <w:rFonts w:ascii="Times New Roman" w:hAnsi="Times New Roman" w:cs="Times New Roman"/>
            <w:sz w:val="24"/>
            <w:szCs w:val="24"/>
          </w:rPr>
          <w:delText xml:space="preserve"> extracted in deionised wate</w:delText>
        </w:r>
        <w:r w:rsidR="00784717" w:rsidDel="00523AD6">
          <w:rPr>
            <w:rFonts w:ascii="Times New Roman" w:hAnsi="Times New Roman" w:cs="Times New Roman"/>
            <w:sz w:val="24"/>
            <w:szCs w:val="24"/>
          </w:rPr>
          <w:delText>r range</w:delText>
        </w:r>
        <w:r w:rsidR="00302C48" w:rsidDel="00523AD6">
          <w:rPr>
            <w:rFonts w:ascii="Times New Roman" w:hAnsi="Times New Roman" w:cs="Times New Roman"/>
            <w:sz w:val="24"/>
            <w:szCs w:val="24"/>
          </w:rPr>
          <w:delText>d</w:delText>
        </w:r>
        <w:r w:rsidR="00784717" w:rsidDel="00523AD6">
          <w:rPr>
            <w:rFonts w:ascii="Times New Roman" w:hAnsi="Times New Roman" w:cs="Times New Roman"/>
            <w:sz w:val="24"/>
            <w:szCs w:val="24"/>
          </w:rPr>
          <w:delText xml:space="preserve"> from +13.0 to +15.4</w:delText>
        </w:r>
        <w:r w:rsidR="00D74BA6" w:rsidDel="00523AD6">
          <w:rPr>
            <w:rFonts w:ascii="Times New Roman" w:hAnsi="Times New Roman" w:cs="Times New Roman"/>
            <w:sz w:val="24"/>
            <w:szCs w:val="24"/>
          </w:rPr>
          <w:delText>‰ with a mean of</w:delText>
        </w:r>
        <w:r w:rsidR="00141E95" w:rsidDel="00523AD6">
          <w:rPr>
            <w:rFonts w:ascii="Times New Roman" w:hAnsi="Times New Roman" w:cs="Times New Roman"/>
            <w:sz w:val="24"/>
            <w:szCs w:val="24"/>
          </w:rPr>
          <w:delText xml:space="preserve"> +14.</w:delText>
        </w:r>
        <w:r w:rsidR="00784717" w:rsidDel="00523AD6">
          <w:rPr>
            <w:rFonts w:ascii="Times New Roman" w:hAnsi="Times New Roman" w:cs="Times New Roman"/>
            <w:sz w:val="24"/>
            <w:szCs w:val="24"/>
          </w:rPr>
          <w:delText>3</w:delText>
        </w:r>
        <w:r w:rsidR="00D74BA6" w:rsidDel="00523AD6">
          <w:rPr>
            <w:rFonts w:ascii="Times New Roman" w:hAnsi="Times New Roman" w:cs="Times New Roman"/>
            <w:sz w:val="24"/>
            <w:szCs w:val="24"/>
          </w:rPr>
          <w:delText>‰</w:delText>
        </w:r>
        <w:r w:rsidR="00141E95" w:rsidDel="00523AD6">
          <w:rPr>
            <w:rFonts w:ascii="Times New Roman" w:hAnsi="Times New Roman" w:cs="Times New Roman"/>
            <w:sz w:val="24"/>
            <w:szCs w:val="24"/>
          </w:rPr>
          <w:delText xml:space="preserve">. </w:delText>
        </w:r>
      </w:del>
      <w:r w:rsidR="00141E95">
        <w:rPr>
          <w:rFonts w:ascii="Times New Roman" w:hAnsi="Times New Roman" w:cs="Times New Roman"/>
          <w:sz w:val="24"/>
          <w:szCs w:val="24"/>
        </w:rPr>
        <w:t>Statistical analysis of the two sets of pair</w:t>
      </w:r>
      <w:r w:rsidR="00302C48">
        <w:rPr>
          <w:rFonts w:ascii="Times New Roman" w:hAnsi="Times New Roman" w:cs="Times New Roman"/>
          <w:sz w:val="24"/>
          <w:szCs w:val="24"/>
        </w:rPr>
        <w:t>ed</w:t>
      </w:r>
      <w:r w:rsidR="00141E95">
        <w:rPr>
          <w:rFonts w:ascii="Times New Roman" w:hAnsi="Times New Roman" w:cs="Times New Roman"/>
          <w:sz w:val="24"/>
          <w:szCs w:val="24"/>
        </w:rPr>
        <w:t xml:space="preserve"> data </w:t>
      </w:r>
      <w:del w:id="87" w:author="Steve Granger" w:date="2018-02-15T11:46:00Z">
        <w:r w:rsidR="00302C48" w:rsidDel="00523AD6">
          <w:rPr>
            <w:rFonts w:ascii="Times New Roman" w:hAnsi="Times New Roman" w:cs="Times New Roman"/>
            <w:sz w:val="24"/>
            <w:szCs w:val="24"/>
          </w:rPr>
          <w:delText>confirm</w:delText>
        </w:r>
        <w:r w:rsidR="009B5873" w:rsidDel="00523AD6">
          <w:rPr>
            <w:rFonts w:ascii="Times New Roman" w:hAnsi="Times New Roman" w:cs="Times New Roman"/>
            <w:sz w:val="24"/>
            <w:szCs w:val="24"/>
          </w:rPr>
          <w:delText>ed</w:delText>
        </w:r>
        <w:r w:rsidR="00141E95" w:rsidDel="00523AD6">
          <w:rPr>
            <w:rFonts w:ascii="Times New Roman" w:hAnsi="Times New Roman" w:cs="Times New Roman"/>
            <w:sz w:val="24"/>
            <w:szCs w:val="24"/>
          </w:rPr>
          <w:delText xml:space="preserve"> </w:delText>
        </w:r>
      </w:del>
      <w:ins w:id="88" w:author="Steve Granger" w:date="2018-02-15T11:46:00Z">
        <w:r w:rsidR="00523AD6">
          <w:rPr>
            <w:rFonts w:ascii="Times New Roman" w:hAnsi="Times New Roman" w:cs="Times New Roman"/>
            <w:sz w:val="24"/>
            <w:szCs w:val="24"/>
          </w:rPr>
          <w:t xml:space="preserve">show </w:t>
        </w:r>
      </w:ins>
      <w:r w:rsidR="00141E95">
        <w:rPr>
          <w:rFonts w:ascii="Times New Roman" w:hAnsi="Times New Roman" w:cs="Times New Roman"/>
          <w:sz w:val="24"/>
          <w:szCs w:val="24"/>
        </w:rPr>
        <w:t xml:space="preserve">that there </w:t>
      </w:r>
      <w:r w:rsidR="009B5873">
        <w:rPr>
          <w:rFonts w:ascii="Times New Roman" w:hAnsi="Times New Roman" w:cs="Times New Roman"/>
          <w:sz w:val="24"/>
          <w:szCs w:val="24"/>
        </w:rPr>
        <w:t xml:space="preserve">was </w:t>
      </w:r>
      <w:r w:rsidR="00141E95">
        <w:rPr>
          <w:rFonts w:ascii="Times New Roman" w:hAnsi="Times New Roman" w:cs="Times New Roman"/>
          <w:sz w:val="24"/>
          <w:szCs w:val="24"/>
        </w:rPr>
        <w:t>no difference between δ</w:t>
      </w:r>
      <w:r w:rsidR="00141E95" w:rsidRPr="00141E95">
        <w:rPr>
          <w:rFonts w:ascii="Times New Roman" w:hAnsi="Times New Roman" w:cs="Times New Roman"/>
          <w:sz w:val="24"/>
          <w:szCs w:val="24"/>
          <w:vertAlign w:val="superscript"/>
        </w:rPr>
        <w:t>18</w:t>
      </w:r>
      <w:r w:rsidR="00141E95">
        <w:rPr>
          <w:rFonts w:ascii="Times New Roman" w:hAnsi="Times New Roman" w:cs="Times New Roman"/>
          <w:sz w:val="24"/>
          <w:szCs w:val="24"/>
        </w:rPr>
        <w:t>O</w:t>
      </w:r>
      <w:r w:rsidR="00141E95" w:rsidRPr="00141E95">
        <w:rPr>
          <w:rFonts w:ascii="Times New Roman" w:hAnsi="Times New Roman" w:cs="Times New Roman"/>
          <w:sz w:val="24"/>
          <w:szCs w:val="24"/>
          <w:vertAlign w:val="subscript"/>
        </w:rPr>
        <w:t>PO4</w:t>
      </w:r>
      <w:r w:rsidR="00141E95">
        <w:rPr>
          <w:rFonts w:ascii="Times New Roman" w:hAnsi="Times New Roman" w:cs="Times New Roman"/>
          <w:sz w:val="24"/>
          <w:szCs w:val="24"/>
        </w:rPr>
        <w:t xml:space="preserve"> extracted using Ringer</w:t>
      </w:r>
      <w:r w:rsidR="009B5873">
        <w:rPr>
          <w:rFonts w:ascii="Times New Roman" w:hAnsi="Times New Roman" w:cs="Times New Roman"/>
          <w:sz w:val="24"/>
          <w:szCs w:val="24"/>
        </w:rPr>
        <w:t>’</w:t>
      </w:r>
      <w:r w:rsidR="00141E95">
        <w:rPr>
          <w:rFonts w:ascii="Times New Roman" w:hAnsi="Times New Roman" w:cs="Times New Roman"/>
          <w:sz w:val="24"/>
          <w:szCs w:val="24"/>
        </w:rPr>
        <w:t>s solution and that using deionised water (t</w:t>
      </w:r>
      <w:r w:rsidR="00141E95" w:rsidRPr="00141E95">
        <w:rPr>
          <w:rFonts w:ascii="Times New Roman" w:hAnsi="Times New Roman" w:cs="Times New Roman"/>
          <w:sz w:val="24"/>
          <w:szCs w:val="24"/>
          <w:vertAlign w:val="subscript"/>
        </w:rPr>
        <w:t>3</w:t>
      </w:r>
      <w:ins w:id="89" w:author="Steve Granger" w:date="2018-02-15T14:26:00Z">
        <w:r w:rsidR="007A37D3">
          <w:rPr>
            <w:rFonts w:ascii="Times New Roman" w:hAnsi="Times New Roman" w:cs="Times New Roman"/>
            <w:sz w:val="24"/>
            <w:szCs w:val="24"/>
            <w:vertAlign w:val="subscript"/>
          </w:rPr>
          <w:t>.463</w:t>
        </w:r>
      </w:ins>
      <w:r w:rsidR="00141E95">
        <w:rPr>
          <w:rFonts w:ascii="Times New Roman" w:hAnsi="Times New Roman" w:cs="Times New Roman"/>
          <w:sz w:val="24"/>
          <w:szCs w:val="24"/>
        </w:rPr>
        <w:t xml:space="preserve"> = </w:t>
      </w:r>
      <w:del w:id="90" w:author="Steve Granger" w:date="2018-02-15T14:26:00Z">
        <w:r w:rsidR="00141E95" w:rsidDel="005C13C3">
          <w:rPr>
            <w:rFonts w:ascii="Times New Roman" w:hAnsi="Times New Roman" w:cs="Times New Roman"/>
            <w:sz w:val="24"/>
            <w:szCs w:val="24"/>
          </w:rPr>
          <w:delText>-</w:delText>
        </w:r>
      </w:del>
      <w:ins w:id="91" w:author="Steve Granger" w:date="2018-02-16T14:10:00Z">
        <w:r w:rsidR="007A37D3">
          <w:rPr>
            <w:rFonts w:ascii="Times New Roman" w:hAnsi="Times New Roman" w:cs="Times New Roman"/>
            <w:sz w:val="24"/>
            <w:szCs w:val="24"/>
          </w:rPr>
          <w:t>0.0785</w:t>
        </w:r>
      </w:ins>
      <w:del w:id="92" w:author="Steve Granger" w:date="2018-02-15T14:26:00Z">
        <w:r w:rsidR="00141E95" w:rsidDel="005C13C3">
          <w:rPr>
            <w:rFonts w:ascii="Times New Roman" w:hAnsi="Times New Roman" w:cs="Times New Roman"/>
            <w:sz w:val="24"/>
            <w:szCs w:val="24"/>
          </w:rPr>
          <w:delText>1.22</w:delText>
        </w:r>
      </w:del>
      <w:r w:rsidR="00141E95">
        <w:rPr>
          <w:rFonts w:ascii="Times New Roman" w:hAnsi="Times New Roman" w:cs="Times New Roman"/>
          <w:sz w:val="24"/>
          <w:szCs w:val="24"/>
        </w:rPr>
        <w:t>; p&gt;0.05)</w:t>
      </w:r>
      <w:ins w:id="93" w:author="Steve Granger" w:date="2018-02-15T11:49:00Z">
        <w:r w:rsidR="00734FC5">
          <w:rPr>
            <w:rFonts w:ascii="Times New Roman" w:hAnsi="Times New Roman" w:cs="Times New Roman"/>
            <w:sz w:val="24"/>
            <w:szCs w:val="24"/>
          </w:rPr>
          <w:t>.</w:t>
        </w:r>
      </w:ins>
    </w:p>
    <w:p w14:paraId="5549023F" w14:textId="2C085FA8" w:rsidR="004E5A00" w:rsidDel="00F26A5E" w:rsidRDefault="004E5A00" w:rsidP="00AB2E30">
      <w:pPr>
        <w:jc w:val="both"/>
        <w:rPr>
          <w:del w:id="94" w:author="Steve Granger" w:date="2018-02-15T12:07:00Z"/>
          <w:rFonts w:ascii="Times New Roman" w:hAnsi="Times New Roman" w:cs="Times New Roman"/>
          <w:sz w:val="24"/>
          <w:szCs w:val="24"/>
        </w:rPr>
      </w:pPr>
    </w:p>
    <w:p w14:paraId="19A3E310" w14:textId="77777777" w:rsidR="00106A9F" w:rsidRPr="0086029D" w:rsidRDefault="0086029D" w:rsidP="00AB2E30">
      <w:pPr>
        <w:jc w:val="both"/>
        <w:rPr>
          <w:rFonts w:ascii="Times New Roman" w:hAnsi="Times New Roman" w:cs="Times New Roman"/>
          <w:b/>
          <w:sz w:val="24"/>
          <w:szCs w:val="24"/>
        </w:rPr>
      </w:pPr>
      <w:r w:rsidRPr="0086029D">
        <w:rPr>
          <w:rFonts w:ascii="Times New Roman" w:hAnsi="Times New Roman" w:cs="Times New Roman"/>
          <w:b/>
          <w:sz w:val="24"/>
          <w:szCs w:val="24"/>
        </w:rPr>
        <w:t>DISCUSSION</w:t>
      </w:r>
    </w:p>
    <w:p w14:paraId="53A6A34C" w14:textId="77777777" w:rsidR="008D5409" w:rsidRPr="004647F0" w:rsidRDefault="008D5409" w:rsidP="008D5409">
      <w:pPr>
        <w:jc w:val="both"/>
        <w:rPr>
          <w:rFonts w:ascii="Times New Roman" w:hAnsi="Times New Roman" w:cs="Times New Roman"/>
          <w:b/>
          <w:sz w:val="24"/>
          <w:szCs w:val="24"/>
        </w:rPr>
      </w:pPr>
      <w:r w:rsidRPr="004647F0">
        <w:rPr>
          <w:rFonts w:ascii="Times New Roman" w:hAnsi="Times New Roman" w:cs="Times New Roman"/>
          <w:b/>
          <w:sz w:val="24"/>
          <w:szCs w:val="24"/>
        </w:rPr>
        <w:t>Microbiological content</w:t>
      </w:r>
    </w:p>
    <w:p w14:paraId="3AD37426" w14:textId="2D27B063" w:rsidR="008D5409" w:rsidRPr="0052540F" w:rsidRDefault="008D5409" w:rsidP="008D5409">
      <w:pPr>
        <w:jc w:val="both"/>
        <w:rPr>
          <w:rFonts w:ascii="Times New Roman" w:hAnsi="Times New Roman" w:cs="Times New Roman"/>
          <w:sz w:val="24"/>
          <w:szCs w:val="24"/>
        </w:rPr>
      </w:pPr>
      <w:r w:rsidRPr="004647F0">
        <w:rPr>
          <w:rFonts w:ascii="Times New Roman" w:hAnsi="Times New Roman" w:cs="Times New Roman"/>
          <w:sz w:val="24"/>
          <w:szCs w:val="24"/>
        </w:rPr>
        <w:t xml:space="preserve">The concentrations of </w:t>
      </w:r>
      <w:r w:rsidRPr="004647F0">
        <w:rPr>
          <w:rFonts w:ascii="Times New Roman" w:hAnsi="Times New Roman" w:cs="Times New Roman"/>
          <w:i/>
          <w:sz w:val="24"/>
          <w:szCs w:val="24"/>
        </w:rPr>
        <w:t>E. coli</w:t>
      </w:r>
      <w:r w:rsidRPr="004647F0">
        <w:rPr>
          <w:rFonts w:ascii="Times New Roman" w:hAnsi="Times New Roman" w:cs="Times New Roman"/>
          <w:sz w:val="24"/>
          <w:szCs w:val="24"/>
        </w:rPr>
        <w:t xml:space="preserve"> reported here are consistent with concentrations reported in the literature for beef cattle faeces</w:t>
      </w:r>
      <w:r w:rsidR="00E4639C">
        <w:rPr>
          <w:rFonts w:ascii="Times New Roman" w:hAnsi="Times New Roman" w:cs="Times New Roman"/>
          <w:sz w:val="24"/>
          <w:szCs w:val="24"/>
        </w:rPr>
        <w:fldChar w:fldCharType="begin">
          <w:fldData xml:space="preserve">PEVuZE5vdGU+PENpdGU+PEF1dGhvcj5Ib2Rnc29uPC9BdXRob3I+PFllYXI+MjAwOTwvWWVhcj48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</w:fldData>
        </w:fldChar>
      </w:r>
      <w:r w:rsidR="00E4639C">
        <w:rPr>
          <w:rFonts w:ascii="Times New Roman" w:hAnsi="Times New Roman" w:cs="Times New Roman"/>
          <w:sz w:val="24"/>
          <w:szCs w:val="24"/>
        </w:rPr>
        <w:instrText xml:space="preserve"> ADDIN EN.CITE </w:instrText>
      </w:r>
      <w:r w:rsidR="00E4639C">
        <w:rPr>
          <w:rFonts w:ascii="Times New Roman" w:hAnsi="Times New Roman" w:cs="Times New Roman"/>
          <w:sz w:val="24"/>
          <w:szCs w:val="24"/>
        </w:rPr>
        <w:fldChar w:fldCharType="begin">
          <w:fldData xml:space="preserve">PEVuZE5vdGU+PENpdGU+PEF1dGhvcj5Ib2Rnc29uPC9BdXRob3I+PFllYXI+MjAwOTwvWWVhcj48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</w:fldData>
        </w:fldChar>
      </w:r>
      <w:r w:rsidR="00E4639C">
        <w:rPr>
          <w:rFonts w:ascii="Times New Roman" w:hAnsi="Times New Roman" w:cs="Times New Roman"/>
          <w:sz w:val="24"/>
          <w:szCs w:val="24"/>
        </w:rPr>
        <w:instrText xml:space="preserve"> ADDIN EN.CITE.DATA </w:instrText>
      </w:r>
      <w:r w:rsidR="00E4639C">
        <w:rPr>
          <w:rFonts w:ascii="Times New Roman" w:hAnsi="Times New Roman" w:cs="Times New Roman"/>
          <w:sz w:val="24"/>
          <w:szCs w:val="24"/>
        </w:rPr>
      </w:r>
      <w:r w:rsidR="00E4639C">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E4639C" w:rsidRPr="00E4639C">
        <w:rPr>
          <w:rFonts w:ascii="Times New Roman" w:hAnsi="Times New Roman" w:cs="Times New Roman"/>
          <w:noProof/>
          <w:sz w:val="24"/>
          <w:szCs w:val="24"/>
          <w:vertAlign w:val="superscript"/>
        </w:rPr>
        <w:t>[32-34]</w:t>
      </w:r>
      <w:r w:rsidR="00E4639C">
        <w:rPr>
          <w:rFonts w:ascii="Times New Roman" w:hAnsi="Times New Roman" w:cs="Times New Roman"/>
          <w:sz w:val="24"/>
          <w:szCs w:val="24"/>
        </w:rPr>
        <w:fldChar w:fldCharType="end"/>
      </w:r>
      <w:r>
        <w:rPr>
          <w:rFonts w:ascii="Times New Roman" w:hAnsi="Times New Roman" w:cs="Times New Roman"/>
          <w:sz w:val="24"/>
          <w:szCs w:val="24"/>
        </w:rPr>
        <w:t>. The use of ¼ s</w:t>
      </w:r>
      <w:r w:rsidRPr="004647F0">
        <w:rPr>
          <w:rFonts w:ascii="Times New Roman" w:hAnsi="Times New Roman" w:cs="Times New Roman"/>
          <w:sz w:val="24"/>
          <w:szCs w:val="24"/>
        </w:rPr>
        <w:t>trength sterile Ringer</w:t>
      </w:r>
      <w:r w:rsidR="009B5873">
        <w:rPr>
          <w:rFonts w:ascii="Times New Roman" w:hAnsi="Times New Roman" w:cs="Times New Roman"/>
          <w:sz w:val="24"/>
          <w:szCs w:val="24"/>
        </w:rPr>
        <w:t>’</w:t>
      </w:r>
      <w:r w:rsidRPr="004647F0">
        <w:rPr>
          <w:rFonts w:ascii="Times New Roman" w:hAnsi="Times New Roman" w:cs="Times New Roman"/>
          <w:sz w:val="24"/>
          <w:szCs w:val="24"/>
        </w:rPr>
        <w:t>s solution before bacteriological examination is well established</w:t>
      </w:r>
      <w:r w:rsidR="00E4639C">
        <w:rPr>
          <w:rFonts w:ascii="Times New Roman" w:hAnsi="Times New Roman" w:cs="Times New Roman"/>
          <w:sz w:val="24"/>
          <w:szCs w:val="24"/>
        </w:rPr>
        <w:fldChar w:fldCharType="begin"/>
      </w:r>
      <w:r w:rsidR="00D10DA0">
        <w:rPr>
          <w:rFonts w:ascii="Times New Roman" w:hAnsi="Times New Roman" w:cs="Times New Roman"/>
          <w:sz w:val="24"/>
          <w:szCs w:val="24"/>
        </w:rPr>
        <w:instrText xml:space="preserve"> ADDIN EN.CITE &lt;EndNote&gt;&lt;Cite&gt;&lt;Author&gt;Anon&lt;/Author&gt;&lt;Year&gt;1937&lt;/Year&gt;&lt;RecNum&gt;1483&lt;/RecNum&gt;&lt;DisplayText&gt;&lt;style face="superscript"&gt;[26, 27]&lt;/style&gt;&lt;/DisplayText&gt;&lt;record&gt;&lt;rec-number&gt;1483&lt;/rec-number&gt;&lt;foreign-keys&gt;&lt;key app="EN" db-id="5zavd522ssrvr2eraaw5pexfp0dfxfzv55te" timestamp="1504615061"&gt;1483&lt;/key&gt;&lt;/foreign-keys&gt;&lt;ref-type name="Book"&gt;6&lt;/ref-type&gt;&lt;contributors&gt;&lt;authors&gt;&lt;author&gt;Anon&lt;/author&gt;&lt;/authors&gt;&lt;/contributors&gt;&lt;titles&gt;&lt;title&gt;Bacterial Tests for Graded Milk&lt;/title&gt;&lt;secondary-title&gt;Memo 139-Food&lt;/secondary-title&gt;&lt;/titles&gt;&lt;dates&gt;&lt;year&gt;1937&lt;/year&gt;&lt;/dates&gt;&lt;pub-location&gt;London&lt;/pub-location&gt;&lt;publisher&gt;Dept. of Health and Social Security&lt;/publisher&gt;&lt;urls&gt;&lt;/urls&gt;&lt;/record&gt;&lt;/Cite&gt;&lt;Cite&gt;&lt;Author&gt;Davis&lt;/Author&gt;&lt;Year&gt;1956&lt;/Year&gt;&lt;RecNum&gt;1481&lt;/RecNum&gt;&lt;record&gt;&lt;rec-number&gt;1481&lt;/rec-number&gt;&lt;foreign-keys&gt;&lt;key app="EN" db-id="5zavd522ssrvr2eraaw5pexfp0dfxfzv55te" timestamp="1501511783"&gt;1481&lt;/key&gt;&lt;/foreign-keys&gt;&lt;ref-type name="Book"&gt;6&lt;/ref-type&gt;&lt;contributors&gt;&lt;authors&gt;&lt;author&gt;Davis, J. G.&lt;/author&gt;&lt;/authors&gt;&lt;/contributors&gt;&lt;titles&gt;&lt;title&gt;Laboratory Control of Dairy Plant&lt;/title&gt;&lt;/titles&gt;&lt;dates&gt;&lt;year&gt;1956&lt;/year&gt;&lt;/dates&gt;&lt;pub-location&gt;London&lt;/pub-location&gt;&lt;publisher&gt;Dairy lndustries Ltd.&lt;/publisher&gt;&lt;urls&gt;&lt;/urls&gt;&lt;/record&gt;&lt;/Cite&gt;&lt;/EndNote&gt;</w:instrText>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[26, 27]</w:t>
      </w:r>
      <w:r w:rsidR="00E4639C">
        <w:rPr>
          <w:rFonts w:ascii="Times New Roman" w:hAnsi="Times New Roman" w:cs="Times New Roman"/>
          <w:sz w:val="24"/>
          <w:szCs w:val="24"/>
        </w:rPr>
        <w:fldChar w:fldCharType="end"/>
      </w:r>
      <w:r>
        <w:rPr>
          <w:rFonts w:ascii="Times New Roman" w:hAnsi="Times New Roman" w:cs="Times New Roman"/>
          <w:sz w:val="24"/>
          <w:szCs w:val="24"/>
        </w:rPr>
        <w:t xml:space="preserve"> to effectively protect</w:t>
      </w:r>
      <w:r w:rsidRPr="004647F0">
        <w:rPr>
          <w:rFonts w:ascii="Times New Roman" w:hAnsi="Times New Roman" w:cs="Times New Roman"/>
          <w:sz w:val="24"/>
          <w:szCs w:val="24"/>
        </w:rPr>
        <w:t xml:space="preserve"> bacterial cells from osmotic shock, that they would experience being suspended in sterile water. </w:t>
      </w:r>
      <w:r>
        <w:rPr>
          <w:rFonts w:ascii="Times New Roman" w:hAnsi="Times New Roman" w:cs="Times New Roman"/>
          <w:sz w:val="24"/>
          <w:szCs w:val="24"/>
        </w:rPr>
        <w:t>However, new data from this study (Table 3) indicate that there was no difference between Ringer</w:t>
      </w:r>
      <w:r w:rsidR="009B5873">
        <w:rPr>
          <w:rFonts w:ascii="Times New Roman" w:hAnsi="Times New Roman" w:cs="Times New Roman"/>
          <w:sz w:val="24"/>
          <w:szCs w:val="24"/>
        </w:rPr>
        <w:t>’</w:t>
      </w:r>
      <w:r>
        <w:rPr>
          <w:rFonts w:ascii="Times New Roman" w:hAnsi="Times New Roman" w:cs="Times New Roman"/>
          <w:sz w:val="24"/>
          <w:szCs w:val="24"/>
        </w:rPr>
        <w:t>s solution and deionised water and that, as such, the microbial cells were not lysed in water and that extracted PO</w:t>
      </w:r>
      <w:r w:rsidRPr="00D45152">
        <w:rPr>
          <w:rFonts w:ascii="Times New Roman" w:hAnsi="Times New Roman" w:cs="Times New Roman"/>
          <w:sz w:val="24"/>
          <w:szCs w:val="24"/>
          <w:vertAlign w:val="subscript"/>
        </w:rPr>
        <w:t>4</w:t>
      </w:r>
      <w:r>
        <w:rPr>
          <w:rFonts w:ascii="Times New Roman" w:hAnsi="Times New Roman" w:cs="Times New Roman"/>
          <w:sz w:val="24"/>
          <w:szCs w:val="24"/>
        </w:rPr>
        <w:t xml:space="preserve"> in both cases does not represent ‘microbial’ PO</w:t>
      </w:r>
      <w:r w:rsidRPr="00D45152">
        <w:rPr>
          <w:rFonts w:ascii="Times New Roman" w:hAnsi="Times New Roman" w:cs="Times New Roman"/>
          <w:sz w:val="24"/>
          <w:szCs w:val="24"/>
          <w:vertAlign w:val="subscript"/>
        </w:rPr>
        <w:t>4</w:t>
      </w:r>
      <w:r>
        <w:rPr>
          <w:rFonts w:ascii="Times New Roman" w:hAnsi="Times New Roman" w:cs="Times New Roman"/>
          <w:sz w:val="24"/>
          <w:szCs w:val="24"/>
        </w:rPr>
        <w:t xml:space="preserve"> released through cellular breakdown during the extraction process but, instead, ‘free’ PO</w:t>
      </w:r>
      <w:r w:rsidRPr="00D45152">
        <w:rPr>
          <w:rFonts w:ascii="Times New Roman" w:hAnsi="Times New Roman" w:cs="Times New Roman"/>
          <w:sz w:val="24"/>
          <w:szCs w:val="24"/>
          <w:vertAlign w:val="subscript"/>
        </w:rPr>
        <w:t>4</w:t>
      </w:r>
      <w:r>
        <w:rPr>
          <w:rFonts w:ascii="Times New Roman" w:hAnsi="Times New Roman" w:cs="Times New Roman"/>
          <w:sz w:val="24"/>
          <w:szCs w:val="24"/>
        </w:rPr>
        <w:t xml:space="preserve">. </w:t>
      </w:r>
    </w:p>
    <w:p w14:paraId="1AD85F78" w14:textId="21FD54FC" w:rsidR="00C800A2" w:rsidRDefault="00C800A2" w:rsidP="00AB2E30">
      <w:pPr>
        <w:jc w:val="both"/>
        <w:rPr>
          <w:rFonts w:ascii="Times New Roman" w:hAnsi="Times New Roman" w:cs="Times New Roman"/>
          <w:b/>
          <w:sz w:val="24"/>
          <w:szCs w:val="24"/>
        </w:rPr>
      </w:pPr>
      <w:r>
        <w:rPr>
          <w:rFonts w:ascii="Times New Roman" w:hAnsi="Times New Roman" w:cs="Times New Roman"/>
          <w:b/>
          <w:sz w:val="24"/>
          <w:szCs w:val="24"/>
        </w:rPr>
        <w:t>Resin extractable PO</w:t>
      </w:r>
      <w:r w:rsidRPr="005B7ECC">
        <w:rPr>
          <w:rFonts w:ascii="Times New Roman" w:hAnsi="Times New Roman" w:cs="Times New Roman"/>
          <w:b/>
          <w:sz w:val="24"/>
          <w:szCs w:val="24"/>
          <w:vertAlign w:val="subscript"/>
        </w:rPr>
        <w:t>4</w:t>
      </w:r>
    </w:p>
    <w:p w14:paraId="60C0DF1A" w14:textId="46437811" w:rsidR="00AF24C6" w:rsidRDefault="00AF24C6" w:rsidP="00AF24C6">
      <w:pPr>
        <w:jc w:val="both"/>
        <w:rPr>
          <w:rFonts w:ascii="Times New Roman" w:hAnsi="Times New Roman" w:cs="Times New Roman"/>
          <w:sz w:val="24"/>
          <w:szCs w:val="24"/>
        </w:rPr>
      </w:pPr>
      <w:r>
        <w:rPr>
          <w:rFonts w:ascii="Times New Roman" w:hAnsi="Times New Roman" w:cs="Times New Roman"/>
          <w:sz w:val="24"/>
          <w:szCs w:val="24"/>
        </w:rPr>
        <w:lastRenderedPageBreak/>
        <w:t>The amounts of PO</w:t>
      </w:r>
      <w:r w:rsidRPr="001A1714">
        <w:rPr>
          <w:rFonts w:ascii="Times New Roman" w:hAnsi="Times New Roman" w:cs="Times New Roman"/>
          <w:sz w:val="24"/>
          <w:szCs w:val="24"/>
          <w:vertAlign w:val="subscript"/>
        </w:rPr>
        <w:t>4</w:t>
      </w:r>
      <w:r w:rsidR="000F2CFD">
        <w:rPr>
          <w:rFonts w:ascii="Times New Roman" w:hAnsi="Times New Roman" w:cs="Times New Roman"/>
          <w:sz w:val="24"/>
          <w:szCs w:val="24"/>
          <w:vertAlign w:val="superscript"/>
        </w:rPr>
        <w:t xml:space="preserve"> </w:t>
      </w:r>
      <w:r>
        <w:rPr>
          <w:rFonts w:ascii="Times New Roman" w:hAnsi="Times New Roman" w:cs="Times New Roman"/>
          <w:sz w:val="24"/>
          <w:szCs w:val="24"/>
        </w:rPr>
        <w:t>extracted in deionised water were significantly higher than in Ringer’s solution. This finding is at odds with the initial recovery test undertaken on PO</w:t>
      </w:r>
      <w:r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in a pure Ringer’s solution matrix. However, it would seem as though the combination of organic material, faecal anions, and the anions within the solution itself were combining to significantly reduce the recovery of PO</w:t>
      </w:r>
      <w:r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on the resins in a way that was not occurring in just the Ringer’s solution alone. This interference raises questions about the validity of the δ</w:t>
      </w:r>
      <w:r w:rsidRPr="00D539EF">
        <w:rPr>
          <w:rFonts w:ascii="Times New Roman" w:hAnsi="Times New Roman" w:cs="Times New Roman"/>
          <w:sz w:val="24"/>
          <w:szCs w:val="24"/>
          <w:vertAlign w:val="superscript"/>
        </w:rPr>
        <w:t>18</w:t>
      </w:r>
      <w:r>
        <w:rPr>
          <w:rFonts w:ascii="Times New Roman" w:hAnsi="Times New Roman" w:cs="Times New Roman"/>
          <w:sz w:val="24"/>
          <w:szCs w:val="24"/>
        </w:rPr>
        <w:t>O</w:t>
      </w:r>
      <w:r w:rsidRPr="00D539EF">
        <w:rPr>
          <w:rFonts w:ascii="Times New Roman" w:hAnsi="Times New Roman" w:cs="Times New Roman"/>
          <w:sz w:val="24"/>
          <w:szCs w:val="24"/>
          <w:vertAlign w:val="subscript"/>
        </w:rPr>
        <w:t>PO4</w:t>
      </w:r>
      <w:r>
        <w:rPr>
          <w:rFonts w:ascii="Times New Roman" w:hAnsi="Times New Roman" w:cs="Times New Roman"/>
          <w:sz w:val="24"/>
          <w:szCs w:val="24"/>
        </w:rPr>
        <w:t xml:space="preserve"> of PO</w:t>
      </w:r>
      <w:r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recovered in this solution due to potential </w:t>
      </w:r>
      <w:r w:rsidR="00E94D16">
        <w:rPr>
          <w:rFonts w:ascii="Times New Roman" w:hAnsi="Times New Roman" w:cs="Times New Roman"/>
          <w:sz w:val="24"/>
          <w:szCs w:val="24"/>
        </w:rPr>
        <w:t xml:space="preserve">unknown </w:t>
      </w:r>
      <w:r>
        <w:rPr>
          <w:rFonts w:ascii="Times New Roman" w:hAnsi="Times New Roman" w:cs="Times New Roman"/>
          <w:sz w:val="24"/>
          <w:szCs w:val="24"/>
        </w:rPr>
        <w:t>fractionations</w:t>
      </w:r>
      <w:r w:rsidR="00E94D16">
        <w:rPr>
          <w:rFonts w:ascii="Times New Roman" w:hAnsi="Times New Roman" w:cs="Times New Roman"/>
          <w:sz w:val="24"/>
          <w:szCs w:val="24"/>
        </w:rPr>
        <w:t xml:space="preserve"> that might occur </w:t>
      </w:r>
      <w:r w:rsidR="00E94D16" w:rsidRPr="00E94D16">
        <w:rPr>
          <w:rFonts w:ascii="Times New Roman" w:hAnsi="Times New Roman" w:cs="Times New Roman"/>
          <w:sz w:val="24"/>
          <w:szCs w:val="24"/>
        </w:rPr>
        <w:t xml:space="preserve">due to preferential adsorption/desorption of the lighter/heavier </w:t>
      </w:r>
      <w:proofErr w:type="spellStart"/>
      <w:r w:rsidR="00E94D16" w:rsidRPr="00E94D16">
        <w:rPr>
          <w:rFonts w:ascii="Times New Roman" w:hAnsi="Times New Roman" w:cs="Times New Roman"/>
          <w:sz w:val="24"/>
          <w:szCs w:val="24"/>
        </w:rPr>
        <w:t>isotopologue</w:t>
      </w:r>
      <w:r w:rsidR="00474276">
        <w:rPr>
          <w:rFonts w:ascii="Times New Roman" w:hAnsi="Times New Roman" w:cs="Times New Roman"/>
          <w:sz w:val="24"/>
          <w:szCs w:val="24"/>
        </w:rPr>
        <w:t>s</w:t>
      </w:r>
      <w:proofErr w:type="spellEnd"/>
      <w:r w:rsidR="00474276">
        <w:rPr>
          <w:rFonts w:ascii="Times New Roman" w:hAnsi="Times New Roman" w:cs="Times New Roman"/>
          <w:sz w:val="24"/>
          <w:szCs w:val="24"/>
        </w:rPr>
        <w:fldChar w:fldCharType="begin">
          <w:fldData xml:space="preserve">PEVuZE5vdGU+PENpdGU+PEF1dGhvcj5KYWlzaTwvQXV0aG9yPjxZZWFyPjIwMTQ8L1llYXI+PFJl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</w:fldData>
        </w:fldChar>
      </w:r>
      <w:r w:rsidR="00474276">
        <w:rPr>
          <w:rFonts w:ascii="Times New Roman" w:hAnsi="Times New Roman" w:cs="Times New Roman"/>
          <w:sz w:val="24"/>
          <w:szCs w:val="24"/>
        </w:rPr>
        <w:instrText xml:space="preserve"> ADDIN EN.CITE </w:instrText>
      </w:r>
      <w:r w:rsidR="00474276">
        <w:rPr>
          <w:rFonts w:ascii="Times New Roman" w:hAnsi="Times New Roman" w:cs="Times New Roman"/>
          <w:sz w:val="24"/>
          <w:szCs w:val="24"/>
        </w:rPr>
        <w:fldChar w:fldCharType="begin">
          <w:fldData xml:space="preserve">PEVuZE5vdGU+PENpdGU+PEF1dGhvcj5KYWlzaTwvQXV0aG9yPjxZZWFyPjIwMTQ8L1llYXI+PFJl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</w:fldData>
        </w:fldChar>
      </w:r>
      <w:r w:rsidR="00474276">
        <w:rPr>
          <w:rFonts w:ascii="Times New Roman" w:hAnsi="Times New Roman" w:cs="Times New Roman"/>
          <w:sz w:val="24"/>
          <w:szCs w:val="24"/>
        </w:rPr>
        <w:instrText xml:space="preserve"> ADDIN EN.CITE.DATA </w:instrText>
      </w:r>
      <w:r w:rsidR="00474276">
        <w:rPr>
          <w:rFonts w:ascii="Times New Roman" w:hAnsi="Times New Roman" w:cs="Times New Roman"/>
          <w:sz w:val="24"/>
          <w:szCs w:val="24"/>
        </w:rPr>
      </w:r>
      <w:r w:rsidR="00474276">
        <w:rPr>
          <w:rFonts w:ascii="Times New Roman" w:hAnsi="Times New Roman" w:cs="Times New Roman"/>
          <w:sz w:val="24"/>
          <w:szCs w:val="24"/>
        </w:rPr>
        <w:fldChar w:fldCharType="end"/>
      </w:r>
      <w:r w:rsidR="00474276">
        <w:rPr>
          <w:rFonts w:ascii="Times New Roman" w:hAnsi="Times New Roman" w:cs="Times New Roman"/>
          <w:sz w:val="24"/>
          <w:szCs w:val="24"/>
        </w:rPr>
      </w:r>
      <w:r w:rsidR="00474276">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[35]</w:t>
      </w:r>
      <w:r w:rsidR="00474276">
        <w:rPr>
          <w:rFonts w:ascii="Times New Roman" w:hAnsi="Times New Roman" w:cs="Times New Roman"/>
          <w:sz w:val="24"/>
          <w:szCs w:val="24"/>
        </w:rPr>
        <w:fldChar w:fldCharType="end"/>
      </w:r>
      <w:r w:rsidR="00474276">
        <w:rPr>
          <w:rFonts w:ascii="Times New Roman" w:hAnsi="Times New Roman" w:cs="Times New Roman"/>
          <w:sz w:val="24"/>
          <w:szCs w:val="24"/>
        </w:rPr>
        <w:t xml:space="preserve">. </w:t>
      </w:r>
      <w:r>
        <w:rPr>
          <w:rFonts w:ascii="Times New Roman" w:hAnsi="Times New Roman" w:cs="Times New Roman"/>
          <w:sz w:val="24"/>
          <w:szCs w:val="24"/>
        </w:rPr>
        <w:t>The microbiological analysis showed that cell lysis and rupture did not occur in either extraction</w:t>
      </w:r>
      <w:r w:rsidR="009B5873">
        <w:rPr>
          <w:rFonts w:ascii="Times New Roman" w:hAnsi="Times New Roman" w:cs="Times New Roman"/>
          <w:sz w:val="24"/>
          <w:szCs w:val="24"/>
        </w:rPr>
        <w:t xml:space="preserve"> (Table 3)</w:t>
      </w:r>
      <w:r>
        <w:rPr>
          <w:rFonts w:ascii="Times New Roman" w:hAnsi="Times New Roman" w:cs="Times New Roman"/>
          <w:sz w:val="24"/>
          <w:szCs w:val="24"/>
        </w:rPr>
        <w:t>. Therefore, the results derived from the Ringer’s solution extraction are not considered further in this discussion, as it apparent that the method for distinguishing microbial PO</w:t>
      </w:r>
      <w:r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from inorganic PO</w:t>
      </w:r>
      <w:r w:rsidRPr="001A1714">
        <w:rPr>
          <w:rFonts w:ascii="Times New Roman" w:hAnsi="Times New Roman" w:cs="Times New Roman"/>
          <w:sz w:val="24"/>
          <w:szCs w:val="24"/>
          <w:vertAlign w:val="subscript"/>
        </w:rPr>
        <w:t>4</w:t>
      </w:r>
      <w:r>
        <w:rPr>
          <w:rFonts w:ascii="Times New Roman" w:hAnsi="Times New Roman" w:cs="Times New Roman"/>
          <w:sz w:val="24"/>
          <w:szCs w:val="24"/>
        </w:rPr>
        <w:t xml:space="preserve"> (as defined earlier), requires further development. </w:t>
      </w:r>
    </w:p>
    <w:p w14:paraId="3F4AA532" w14:textId="65327507" w:rsidR="00590108" w:rsidRPr="00340F27" w:rsidRDefault="00590108" w:rsidP="00AB2E30">
      <w:pPr>
        <w:jc w:val="both"/>
        <w:rPr>
          <w:rFonts w:ascii="Times New Roman" w:hAnsi="Times New Roman" w:cs="Times New Roman"/>
          <w:b/>
          <w:sz w:val="24"/>
          <w:szCs w:val="24"/>
        </w:rPr>
      </w:pPr>
      <w:r w:rsidRPr="00340F27">
        <w:rPr>
          <w:rFonts w:ascii="Times New Roman" w:hAnsi="Times New Roman" w:cs="Times New Roman"/>
          <w:b/>
          <w:sz w:val="24"/>
          <w:szCs w:val="24"/>
        </w:rPr>
        <w:t xml:space="preserve">Faecal </w:t>
      </w:r>
      <w:r w:rsidR="00A2557F">
        <w:rPr>
          <w:rFonts w:ascii="Times New Roman" w:hAnsi="Times New Roman" w:cs="Times New Roman"/>
          <w:b/>
          <w:sz w:val="24"/>
          <w:szCs w:val="24"/>
        </w:rPr>
        <w:t>water</w:t>
      </w:r>
    </w:p>
    <w:p w14:paraId="2DB03479" w14:textId="39A081B4" w:rsidR="00590108" w:rsidRDefault="0052540F" w:rsidP="00AB2E30">
      <w:pPr>
        <w:jc w:val="both"/>
        <w:rPr>
          <w:rFonts w:ascii="Times New Roman" w:hAnsi="Times New Roman" w:cs="Times New Roman"/>
          <w:sz w:val="24"/>
          <w:szCs w:val="24"/>
        </w:rPr>
      </w:pPr>
      <w:r w:rsidRPr="006D6941">
        <w:rPr>
          <w:rFonts w:ascii="Times New Roman" w:hAnsi="Times New Roman" w:cs="Times New Roman"/>
          <w:sz w:val="24"/>
          <w:szCs w:val="24"/>
        </w:rPr>
        <w:t>Fresh faeces %DM values are consistent with those reported elsewhere for cattle grazing pasture</w:t>
      </w:r>
      <w:r w:rsidR="00E4639C">
        <w:rPr>
          <w:rFonts w:ascii="Times New Roman" w:hAnsi="Times New Roman" w:cs="Times New Roman"/>
          <w:sz w:val="24"/>
          <w:szCs w:val="24"/>
        </w:rPr>
        <w:fldChar w:fldCharType="begin"/>
      </w:r>
      <w:r w:rsidR="00474276">
        <w:rPr>
          <w:rFonts w:ascii="Times New Roman" w:hAnsi="Times New Roman" w:cs="Times New Roman"/>
          <w:sz w:val="24"/>
          <w:szCs w:val="24"/>
        </w:rPr>
        <w:instrText xml:space="preserve"> ADDIN EN.CITE &lt;EndNote&gt;&lt;Cite&gt;&lt;Author&gt;During&lt;/Author&gt;&lt;Year&gt;1973&lt;/Year&gt;&lt;RecNum&gt;1473&lt;/RecNum&gt;&lt;DisplayText&gt;&lt;style face="superscript"&gt;[36]&lt;/style&gt;&lt;/DisplayText&gt;&lt;record&gt;&lt;rec-number&gt;1473&lt;/rec-number&gt;&lt;foreign-keys&gt;&lt;key app="EN" db-id="5zavd522ssrvr2eraaw5pexfp0dfxfzv55te" timestamp="1501145546"&gt;1473&lt;/key&gt;&lt;/foreign-keys&gt;&lt;ref-type name="Journal Article"&gt;17&lt;/ref-type&gt;&lt;contributors&gt;&lt;authors&gt;&lt;author&gt;During, C.&lt;/author&gt;&lt;author&gt;Weeda, W. C.&lt;/author&gt;&lt;/authors&gt;&lt;/contributors&gt;&lt;auth-address&gt;RUAKURA SOIL RES STN,HAMILTON,NEW ZEALAND.&lt;/auth-address&gt;&lt;titles&gt;&lt;title&gt;Some effects of cattle dung on soil properties, pasture production, and nutrient uptake .1. Dung as a source of phosphorus&lt;/title&gt;&lt;secondary-title&gt;New Zealand Journal of Agricultural Research&lt;/secondary-title&gt;&lt;alt-title&gt;N. Z. J. Agric. Res.&lt;/alt-title&gt;&lt;/titles&gt;&lt;periodical&gt;&lt;full-title&gt;New Zealand Journal of Agricultural Research&lt;/full-title&gt;&lt;abbr-1&gt;N. Z. J. Agric. Res.&lt;/abbr-1&gt;&lt;abbr-2&gt;N Z J Agric Res&lt;/abbr-2&gt;&lt;/periodical&gt;&lt;alt-periodical&gt;&lt;full-title&gt;New Zealand Journal of Agricultural Research&lt;/full-title&gt;&lt;abbr-1&gt;N. Z. J. Agric. Res.&lt;/abbr-1&gt;&lt;abbr-2&gt;N Z J Agric Res&lt;/abbr-2&gt;&lt;/alt-periodical&gt;&lt;pages&gt;423-430&lt;/pages&gt;&lt;volume&gt;16&lt;/volume&gt;&lt;number&gt;3&lt;/number&gt;&lt;keywords&gt;&lt;keyword&gt;Agriculture&lt;/keyword&gt;&lt;/keywords&gt;&lt;dates&gt;&lt;year&gt;1973&lt;/year&gt;&lt;/dates&gt;&lt;isbn&gt;0028-8233&lt;/isbn&gt;&lt;accession-num&gt;WOS:A1973R266800018&lt;/accession-num&gt;&lt;work-type&gt;Article&lt;/work-type&gt;&lt;urls&gt;&lt;related-urls&gt;&lt;url&gt;&lt;style face="underline" font="default" size="100%"&gt;&amp;lt;Go to ISI&amp;gt;://WOS:A1973R266800018&lt;/style&gt;&lt;/url&gt;&lt;/related-urls&gt;&lt;/urls&gt;&lt;language&gt;English&lt;/language&gt;&lt;/record&gt;&lt;/Cite&gt;&lt;/EndNote&gt;</w:instrText>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[36]</w:t>
      </w:r>
      <w:r w:rsidR="00E4639C">
        <w:rPr>
          <w:rFonts w:ascii="Times New Roman" w:hAnsi="Times New Roman" w:cs="Times New Roman"/>
          <w:sz w:val="24"/>
          <w:szCs w:val="24"/>
        </w:rPr>
        <w:fldChar w:fldCharType="end"/>
      </w:r>
      <w:r w:rsidRPr="006D6941">
        <w:rPr>
          <w:rFonts w:ascii="Times New Roman" w:hAnsi="Times New Roman" w:cs="Times New Roman"/>
          <w:sz w:val="24"/>
          <w:szCs w:val="24"/>
        </w:rPr>
        <w:t>.</w:t>
      </w:r>
      <w:r>
        <w:rPr>
          <w:rFonts w:ascii="Times New Roman" w:hAnsi="Times New Roman" w:cs="Times New Roman"/>
          <w:sz w:val="24"/>
          <w:szCs w:val="24"/>
        </w:rPr>
        <w:t xml:space="preserve"> </w:t>
      </w:r>
      <w:r w:rsidR="00590108" w:rsidRPr="00C92180">
        <w:rPr>
          <w:rFonts w:ascii="Times New Roman" w:hAnsi="Times New Roman" w:cs="Times New Roman"/>
          <w:sz w:val="24"/>
          <w:szCs w:val="24"/>
        </w:rPr>
        <w:t>The cattle’s main source of water is that provided via drinking t</w:t>
      </w:r>
      <w:r w:rsidR="00302C48">
        <w:rPr>
          <w:rFonts w:ascii="Times New Roman" w:hAnsi="Times New Roman" w:cs="Times New Roman"/>
          <w:sz w:val="24"/>
          <w:szCs w:val="24"/>
        </w:rPr>
        <w:t>r</w:t>
      </w:r>
      <w:r w:rsidR="00590108" w:rsidRPr="00C92180">
        <w:rPr>
          <w:rFonts w:ascii="Times New Roman" w:hAnsi="Times New Roman" w:cs="Times New Roman"/>
          <w:sz w:val="24"/>
          <w:szCs w:val="24"/>
        </w:rPr>
        <w:t xml:space="preserve">oughs supplied </w:t>
      </w:r>
      <w:r w:rsidR="003B0049">
        <w:rPr>
          <w:rFonts w:ascii="Times New Roman" w:hAnsi="Times New Roman" w:cs="Times New Roman"/>
          <w:sz w:val="24"/>
          <w:szCs w:val="24"/>
        </w:rPr>
        <w:t xml:space="preserve">using ground water </w:t>
      </w:r>
      <w:r w:rsidR="00302C48">
        <w:rPr>
          <w:rFonts w:ascii="Times New Roman" w:hAnsi="Times New Roman" w:cs="Times New Roman"/>
          <w:sz w:val="24"/>
          <w:szCs w:val="24"/>
        </w:rPr>
        <w:t>originating</w:t>
      </w:r>
      <w:r w:rsidR="003B0049">
        <w:rPr>
          <w:rFonts w:ascii="Times New Roman" w:hAnsi="Times New Roman" w:cs="Times New Roman"/>
          <w:sz w:val="24"/>
          <w:szCs w:val="24"/>
        </w:rPr>
        <w:t xml:space="preserve"> </w:t>
      </w:r>
      <w:r w:rsidR="00590108" w:rsidRPr="00C92180">
        <w:rPr>
          <w:rFonts w:ascii="Times New Roman" w:hAnsi="Times New Roman" w:cs="Times New Roman"/>
          <w:sz w:val="24"/>
          <w:szCs w:val="24"/>
        </w:rPr>
        <w:t>from a local borehole</w:t>
      </w:r>
      <w:r w:rsidR="003B0049">
        <w:rPr>
          <w:rFonts w:ascii="Times New Roman" w:hAnsi="Times New Roman" w:cs="Times New Roman"/>
          <w:sz w:val="24"/>
          <w:szCs w:val="24"/>
        </w:rPr>
        <w:t>. T</w:t>
      </w:r>
      <w:r w:rsidR="00590108" w:rsidRPr="00C92180">
        <w:rPr>
          <w:rFonts w:ascii="Times New Roman" w:hAnsi="Times New Roman" w:cs="Times New Roman"/>
          <w:sz w:val="24"/>
          <w:szCs w:val="24"/>
        </w:rPr>
        <w:t>he δ</w:t>
      </w:r>
      <w:r w:rsidR="00590108" w:rsidRPr="00C92180">
        <w:rPr>
          <w:rFonts w:ascii="Times New Roman" w:hAnsi="Times New Roman" w:cs="Times New Roman"/>
          <w:sz w:val="24"/>
          <w:szCs w:val="24"/>
          <w:vertAlign w:val="superscript"/>
        </w:rPr>
        <w:t>18</w:t>
      </w:r>
      <w:r w:rsidR="00590108" w:rsidRPr="00C92180">
        <w:rPr>
          <w:rFonts w:ascii="Times New Roman" w:hAnsi="Times New Roman" w:cs="Times New Roman"/>
          <w:sz w:val="24"/>
          <w:szCs w:val="24"/>
        </w:rPr>
        <w:t>O</w:t>
      </w:r>
      <w:r w:rsidR="00590108" w:rsidRPr="00C92180">
        <w:rPr>
          <w:rFonts w:ascii="Times New Roman" w:hAnsi="Times New Roman" w:cs="Times New Roman"/>
          <w:sz w:val="24"/>
          <w:szCs w:val="24"/>
          <w:vertAlign w:val="subscript"/>
        </w:rPr>
        <w:t>H2O</w:t>
      </w:r>
      <w:r w:rsidR="00590108" w:rsidRPr="00C92180">
        <w:rPr>
          <w:rFonts w:ascii="Times New Roman" w:hAnsi="Times New Roman" w:cs="Times New Roman"/>
          <w:sz w:val="24"/>
          <w:szCs w:val="24"/>
        </w:rPr>
        <w:t xml:space="preserve"> of </w:t>
      </w:r>
      <w:r w:rsidR="006C392C">
        <w:rPr>
          <w:rFonts w:ascii="Times New Roman" w:hAnsi="Times New Roman" w:cs="Times New Roman"/>
          <w:sz w:val="24"/>
          <w:szCs w:val="24"/>
        </w:rPr>
        <w:t xml:space="preserve">the groundwater </w:t>
      </w:r>
      <w:r w:rsidR="003B0049">
        <w:rPr>
          <w:rFonts w:ascii="Times New Roman" w:hAnsi="Times New Roman" w:cs="Times New Roman"/>
          <w:sz w:val="24"/>
          <w:szCs w:val="24"/>
        </w:rPr>
        <w:t>is</w:t>
      </w:r>
      <w:r w:rsidR="00590108" w:rsidRPr="00C92180">
        <w:rPr>
          <w:rFonts w:ascii="Times New Roman" w:hAnsi="Times New Roman" w:cs="Times New Roman"/>
          <w:sz w:val="24"/>
          <w:szCs w:val="24"/>
        </w:rPr>
        <w:t xml:space="preserve"> </w:t>
      </w:r>
      <w:r w:rsidR="006C392C">
        <w:rPr>
          <w:rFonts w:ascii="Times New Roman" w:hAnsi="Times New Roman" w:cs="Times New Roman"/>
          <w:sz w:val="24"/>
          <w:szCs w:val="24"/>
        </w:rPr>
        <w:t xml:space="preserve">relatively </w:t>
      </w:r>
      <w:r w:rsidR="00590108" w:rsidRPr="00C92180">
        <w:rPr>
          <w:rFonts w:ascii="Times New Roman" w:hAnsi="Times New Roman" w:cs="Times New Roman"/>
          <w:sz w:val="24"/>
          <w:szCs w:val="24"/>
        </w:rPr>
        <w:t xml:space="preserve">stable and </w:t>
      </w:r>
      <w:r w:rsidR="003B0049">
        <w:rPr>
          <w:rFonts w:ascii="Times New Roman" w:hAnsi="Times New Roman" w:cs="Times New Roman"/>
          <w:sz w:val="24"/>
          <w:szCs w:val="24"/>
        </w:rPr>
        <w:t xml:space="preserve">will </w:t>
      </w:r>
      <w:r w:rsidR="00590108" w:rsidRPr="00C92180">
        <w:rPr>
          <w:rFonts w:ascii="Times New Roman" w:hAnsi="Times New Roman" w:cs="Times New Roman"/>
          <w:sz w:val="24"/>
          <w:szCs w:val="24"/>
        </w:rPr>
        <w:t>represent an integrated value of the annual precipitation supplying it. At this location, the δ</w:t>
      </w:r>
      <w:r w:rsidR="00590108" w:rsidRPr="00C92180">
        <w:rPr>
          <w:rFonts w:ascii="Times New Roman" w:hAnsi="Times New Roman" w:cs="Times New Roman"/>
          <w:sz w:val="24"/>
          <w:szCs w:val="24"/>
          <w:vertAlign w:val="superscript"/>
        </w:rPr>
        <w:t>18</w:t>
      </w:r>
      <w:r w:rsidR="00590108" w:rsidRPr="00C92180">
        <w:rPr>
          <w:rFonts w:ascii="Times New Roman" w:hAnsi="Times New Roman" w:cs="Times New Roman"/>
          <w:sz w:val="24"/>
          <w:szCs w:val="24"/>
        </w:rPr>
        <w:t>O</w:t>
      </w:r>
      <w:r w:rsidR="00590108" w:rsidRPr="00C92180">
        <w:rPr>
          <w:rFonts w:ascii="Times New Roman" w:hAnsi="Times New Roman" w:cs="Times New Roman"/>
          <w:sz w:val="24"/>
          <w:szCs w:val="24"/>
          <w:vertAlign w:val="subscript"/>
        </w:rPr>
        <w:t>H2O</w:t>
      </w:r>
      <w:r w:rsidR="00590108" w:rsidRPr="00C92180">
        <w:rPr>
          <w:rFonts w:ascii="Times New Roman" w:hAnsi="Times New Roman" w:cs="Times New Roman"/>
          <w:sz w:val="24"/>
          <w:szCs w:val="24"/>
        </w:rPr>
        <w:t xml:space="preserve"> value is predicted to be between -5.5 and -6.0‰</w:t>
      </w:r>
      <w:r w:rsidR="00E4639C">
        <w:rPr>
          <w:rFonts w:ascii="Times New Roman" w:hAnsi="Times New Roman" w:cs="Times New Roman"/>
          <w:sz w:val="24"/>
          <w:szCs w:val="24"/>
        </w:rPr>
        <w:fldChar w:fldCharType="begin"/>
      </w:r>
      <w:r w:rsidR="00474276">
        <w:rPr>
          <w:rFonts w:ascii="Times New Roman" w:hAnsi="Times New Roman" w:cs="Times New Roman"/>
          <w:sz w:val="24"/>
          <w:szCs w:val="24"/>
        </w:rPr>
        <w:instrText xml:space="preserve"> ADDIN EN.CITE &lt;EndNote&gt;&lt;Cite&gt;&lt;Author&gt;Darling&lt;/Author&gt;&lt;Year&gt;2003&lt;/Year&gt;&lt;RecNum&gt;778&lt;/RecNum&gt;&lt;DisplayText&gt;&lt;style face="superscript"&gt;[37]&lt;/style&gt;&lt;/DisplayText&gt;&lt;record&gt;&lt;rec-number&gt;778&lt;/rec-number&gt;&lt;foreign-keys&gt;&lt;key app="EN" db-id="5zavd522ssrvr2eraaw5pexfp0dfxfzv55te" timestamp="1266491128"&gt;778&lt;/key&gt;&lt;/foreign-keys&gt;&lt;ref-type name="Journal Article"&gt;17&lt;/ref-type&gt;&lt;contributors&gt;&lt;authors&gt;&lt;author&gt;Darling, W. G.&lt;/author&gt;&lt;author&gt;Bath, A. H.&lt;/author&gt;&lt;author&gt;Talbot, J. C.&lt;/author&gt;&lt;/authors&gt;&lt;/contributors&gt;&lt;auth-address&gt;British Geol Survey, Wallingford OX10 8BB, Oxon, England. Intellisci Ltd, Loughborough LE12 6SZ, Leics, England.&amp;#xD;Darling, WG, British Geol Survey, Wallingford OX10 8BB, Oxon, England.&amp;#xD;wgd@bgs.ac.uk&lt;/auth-address&gt;&lt;titles&gt;&lt;title&gt;The O &amp;amp; H stable isotopic composition of fresh waters in the British Isles. 2. Surface waters and groundwater&lt;/title&gt;&lt;secondary-title&gt;Hydrology and Earth System Sciences&lt;/secondary-title&gt;&lt;alt-title&gt;Hydrol. Earth Syst. Sci.&lt;/alt-title&gt;&lt;/titles&gt;&lt;periodical&gt;&lt;full-title&gt;Hydrology and Earth System Sciences&lt;/full-title&gt;&lt;/periodical&gt;&lt;pages&gt;183-195&lt;/pages&gt;&lt;volume&gt;7&lt;/volume&gt;&lt;number&gt;2&lt;/number&gt;&lt;keywords&gt;&lt;keyword&gt;stable isotopes&lt;/keyword&gt;&lt;keyword&gt;surface waters&lt;/keyword&gt;&lt;keyword&gt;groundwater&lt;/keyword&gt;&lt;keyword&gt;British Isles&lt;/keyword&gt;&lt;keyword&gt;triassic sandstone&lt;/keyword&gt;&lt;keyword&gt;chemistry&lt;/keyword&gt;&lt;keyword&gt;aquifer&lt;/keyword&gt;&lt;keyword&gt;chalk&lt;/keyword&gt;&lt;keyword&gt;uk&lt;/keyword&gt;&lt;keyword&gt;precipitation&lt;/keyword&gt;&lt;keyword&gt;circulation&lt;/keyword&gt;&lt;keyword&gt;deuterium&lt;/keyword&gt;&lt;keyword&gt;valley&lt;/keyword&gt;&lt;keyword&gt;basin&lt;/keyword&gt;&lt;/keywords&gt;&lt;dates&gt;&lt;year&gt;2003&lt;/year&gt;&lt;pub-dates&gt;&lt;date&gt;Apr&lt;/date&gt;&lt;/pub-dates&gt;&lt;/dates&gt;&lt;isbn&gt;1027-5606&lt;/isbn&gt;&lt;accession-num&gt;ISI:000188935000004&lt;/accession-num&gt;&lt;label&gt;524&lt;/label&gt;&lt;work-type&gt;Proceedings Paper&lt;/work-type&gt;&lt;urls&gt;&lt;related-urls&gt;&lt;url&gt;&amp;lt;Go to ISI&amp;gt;://000188935000004&lt;/url&gt;&lt;/related-urls&gt;&lt;/urls&gt;&lt;language&gt;English&lt;/language&gt;&lt;/record&gt;&lt;/Cite&gt;&lt;/EndNote&gt;</w:instrText>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[37]</w:t>
      </w:r>
      <w:r w:rsidR="00E4639C">
        <w:rPr>
          <w:rFonts w:ascii="Times New Roman" w:hAnsi="Times New Roman" w:cs="Times New Roman"/>
          <w:sz w:val="24"/>
          <w:szCs w:val="24"/>
        </w:rPr>
        <w:fldChar w:fldCharType="end"/>
      </w:r>
      <w:r w:rsidR="00590108" w:rsidRPr="007E0E25">
        <w:rPr>
          <w:rFonts w:ascii="Times New Roman" w:hAnsi="Times New Roman" w:cs="Times New Roman"/>
          <w:sz w:val="24"/>
          <w:szCs w:val="24"/>
        </w:rPr>
        <w:t>.</w:t>
      </w:r>
      <w:r w:rsidR="003B0049" w:rsidRPr="00767FB9">
        <w:rPr>
          <w:sz w:val="24"/>
          <w:szCs w:val="24"/>
        </w:rPr>
        <w:t xml:space="preserve"> </w:t>
      </w:r>
      <w:r w:rsidR="007E0E25" w:rsidRPr="00767FB9">
        <w:rPr>
          <w:rFonts w:ascii="Times New Roman" w:hAnsi="Times New Roman" w:cs="Times New Roman"/>
          <w:sz w:val="24"/>
          <w:szCs w:val="24"/>
        </w:rPr>
        <w:t>The drinking t</w:t>
      </w:r>
      <w:r w:rsidR="00E94D16">
        <w:rPr>
          <w:rFonts w:ascii="Times New Roman" w:hAnsi="Times New Roman" w:cs="Times New Roman"/>
          <w:sz w:val="24"/>
          <w:szCs w:val="24"/>
        </w:rPr>
        <w:t>r</w:t>
      </w:r>
      <w:r w:rsidR="007E0E25" w:rsidRPr="00767FB9">
        <w:rPr>
          <w:rFonts w:ascii="Times New Roman" w:hAnsi="Times New Roman" w:cs="Times New Roman"/>
          <w:sz w:val="24"/>
          <w:szCs w:val="24"/>
        </w:rPr>
        <w:t xml:space="preserve">oughs are refilled with fresh water every time an animal drinks from it and therefore </w:t>
      </w:r>
      <w:r w:rsidR="00B81168">
        <w:rPr>
          <w:rFonts w:ascii="Times New Roman" w:hAnsi="Times New Roman" w:cs="Times New Roman"/>
          <w:sz w:val="24"/>
          <w:szCs w:val="24"/>
        </w:rPr>
        <w:t xml:space="preserve">we do not consider </w:t>
      </w:r>
      <w:r w:rsidR="007E0E25" w:rsidRPr="00767FB9">
        <w:rPr>
          <w:rFonts w:ascii="Times New Roman" w:hAnsi="Times New Roman" w:cs="Times New Roman"/>
          <w:sz w:val="24"/>
          <w:szCs w:val="24"/>
        </w:rPr>
        <w:t xml:space="preserve">deviations from the </w:t>
      </w:r>
      <w:r w:rsidR="00387766">
        <w:rPr>
          <w:rFonts w:ascii="Times New Roman" w:hAnsi="Times New Roman" w:cs="Times New Roman"/>
          <w:sz w:val="24"/>
          <w:szCs w:val="24"/>
        </w:rPr>
        <w:t xml:space="preserve">groundwater </w:t>
      </w:r>
      <w:r w:rsidR="007E0E25" w:rsidRPr="002D56DB">
        <w:rPr>
          <w:rFonts w:ascii="Times New Roman" w:hAnsi="Times New Roman" w:cs="Times New Roman"/>
          <w:sz w:val="24"/>
          <w:szCs w:val="24"/>
        </w:rPr>
        <w:t>δ</w:t>
      </w:r>
      <w:r w:rsidR="007E0E25" w:rsidRPr="002D56DB">
        <w:rPr>
          <w:rFonts w:ascii="Times New Roman" w:hAnsi="Times New Roman" w:cs="Times New Roman"/>
          <w:sz w:val="24"/>
          <w:szCs w:val="24"/>
          <w:vertAlign w:val="superscript"/>
        </w:rPr>
        <w:t>18</w:t>
      </w:r>
      <w:r w:rsidR="007E0E25" w:rsidRPr="002D56DB">
        <w:rPr>
          <w:rFonts w:ascii="Times New Roman" w:hAnsi="Times New Roman" w:cs="Times New Roman"/>
          <w:sz w:val="24"/>
          <w:szCs w:val="24"/>
        </w:rPr>
        <w:t>O</w:t>
      </w:r>
      <w:r w:rsidR="007E0E25" w:rsidRPr="002D56DB">
        <w:rPr>
          <w:rFonts w:ascii="Times New Roman" w:hAnsi="Times New Roman" w:cs="Times New Roman"/>
          <w:sz w:val="24"/>
          <w:szCs w:val="24"/>
          <w:vertAlign w:val="subscript"/>
        </w:rPr>
        <w:t>H2O</w:t>
      </w:r>
      <w:r w:rsidR="007E0E25" w:rsidRPr="00767FB9">
        <w:rPr>
          <w:rFonts w:ascii="Times New Roman" w:hAnsi="Times New Roman" w:cs="Times New Roman"/>
          <w:sz w:val="24"/>
          <w:szCs w:val="24"/>
        </w:rPr>
        <w:t xml:space="preserve"> due to evaporative losses</w:t>
      </w:r>
      <w:r w:rsidR="00387766">
        <w:rPr>
          <w:rFonts w:ascii="Times New Roman" w:hAnsi="Times New Roman" w:cs="Times New Roman"/>
          <w:sz w:val="24"/>
          <w:szCs w:val="24"/>
        </w:rPr>
        <w:t xml:space="preserve"> </w:t>
      </w:r>
      <w:r w:rsidR="00B81168">
        <w:rPr>
          <w:rFonts w:ascii="Times New Roman" w:hAnsi="Times New Roman" w:cs="Times New Roman"/>
          <w:sz w:val="24"/>
          <w:szCs w:val="24"/>
        </w:rPr>
        <w:t>as</w:t>
      </w:r>
      <w:r w:rsidR="00387766">
        <w:rPr>
          <w:rFonts w:ascii="Times New Roman" w:hAnsi="Times New Roman" w:cs="Times New Roman"/>
          <w:sz w:val="24"/>
          <w:szCs w:val="24"/>
        </w:rPr>
        <w:t xml:space="preserve"> important.</w:t>
      </w:r>
      <w:r w:rsidR="007E0E25" w:rsidRPr="00767FB9">
        <w:rPr>
          <w:rFonts w:ascii="Times New Roman" w:hAnsi="Times New Roman" w:cs="Times New Roman"/>
          <w:sz w:val="24"/>
          <w:szCs w:val="24"/>
        </w:rPr>
        <w:t xml:space="preserve"> </w:t>
      </w:r>
      <w:proofErr w:type="spellStart"/>
      <w:r w:rsidR="003C1A27">
        <w:rPr>
          <w:rFonts w:ascii="Times New Roman" w:hAnsi="Times New Roman" w:cs="Times New Roman"/>
          <w:sz w:val="24"/>
          <w:szCs w:val="24"/>
        </w:rPr>
        <w:t>Abeni</w:t>
      </w:r>
      <w:proofErr w:type="spellEnd"/>
      <w:r w:rsidR="003C1A27">
        <w:rPr>
          <w:rFonts w:ascii="Times New Roman" w:hAnsi="Times New Roman" w:cs="Times New Roman"/>
          <w:sz w:val="24"/>
          <w:szCs w:val="24"/>
        </w:rPr>
        <w:t xml:space="preserve"> et al</w:t>
      </w:r>
      <w:r w:rsidR="00E4639C">
        <w:rPr>
          <w:rFonts w:ascii="Times New Roman" w:hAnsi="Times New Roman" w:cs="Times New Roman"/>
          <w:sz w:val="24"/>
          <w:szCs w:val="24"/>
        </w:rPr>
        <w:fldChar w:fldCharType="begin">
          <w:fldData xml:space="preserve">PEVuZE5vdGU+PENpdGUgRXhjbHVkZUF1dGg9IjEiPjxBdXRob3I+QWJlbmk8L0F1dGhvcj48WWVh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</w:fldData>
        </w:fldChar>
      </w:r>
      <w:r w:rsidR="00474276">
        <w:rPr>
          <w:rFonts w:ascii="Times New Roman" w:hAnsi="Times New Roman" w:cs="Times New Roman"/>
          <w:sz w:val="24"/>
          <w:szCs w:val="24"/>
        </w:rPr>
        <w:instrText xml:space="preserve"> ADDIN EN.CITE </w:instrText>
      </w:r>
      <w:r w:rsidR="00474276">
        <w:rPr>
          <w:rFonts w:ascii="Times New Roman" w:hAnsi="Times New Roman" w:cs="Times New Roman"/>
          <w:sz w:val="24"/>
          <w:szCs w:val="24"/>
        </w:rPr>
        <w:fldChar w:fldCharType="begin">
          <w:fldData xml:space="preserve">PEVuZE5vdGU+PENpdGUgRXhjbHVkZUF1dGg9IjEiPjxBdXRob3I+QWJlbmk8L0F1dGhvcj48WWVh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</w:fldData>
        </w:fldChar>
      </w:r>
      <w:r w:rsidR="00474276">
        <w:rPr>
          <w:rFonts w:ascii="Times New Roman" w:hAnsi="Times New Roman" w:cs="Times New Roman"/>
          <w:sz w:val="24"/>
          <w:szCs w:val="24"/>
        </w:rPr>
        <w:instrText xml:space="preserve"> ADDIN EN.CITE.DATA </w:instrText>
      </w:r>
      <w:r w:rsidR="00474276">
        <w:rPr>
          <w:rFonts w:ascii="Times New Roman" w:hAnsi="Times New Roman" w:cs="Times New Roman"/>
          <w:sz w:val="24"/>
          <w:szCs w:val="24"/>
        </w:rPr>
      </w:r>
      <w:r w:rsidR="00474276">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[38]</w:t>
      </w:r>
      <w:r w:rsidR="00E4639C">
        <w:rPr>
          <w:rFonts w:ascii="Times New Roman" w:hAnsi="Times New Roman" w:cs="Times New Roman"/>
          <w:sz w:val="24"/>
          <w:szCs w:val="24"/>
        </w:rPr>
        <w:fldChar w:fldCharType="end"/>
      </w:r>
      <w:r w:rsidR="00387766">
        <w:rPr>
          <w:rFonts w:ascii="Times New Roman" w:hAnsi="Times New Roman" w:cs="Times New Roman"/>
          <w:sz w:val="24"/>
          <w:szCs w:val="24"/>
        </w:rPr>
        <w:t xml:space="preserve"> also found that summer and winter drinking water </w:t>
      </w:r>
      <w:r w:rsidR="00387766" w:rsidRPr="00C92180">
        <w:rPr>
          <w:rFonts w:ascii="Times New Roman" w:hAnsi="Times New Roman" w:cs="Times New Roman"/>
          <w:sz w:val="24"/>
          <w:szCs w:val="24"/>
        </w:rPr>
        <w:t>δ</w:t>
      </w:r>
      <w:r w:rsidR="00387766" w:rsidRPr="00C92180">
        <w:rPr>
          <w:rFonts w:ascii="Times New Roman" w:hAnsi="Times New Roman" w:cs="Times New Roman"/>
          <w:sz w:val="24"/>
          <w:szCs w:val="24"/>
          <w:vertAlign w:val="superscript"/>
        </w:rPr>
        <w:t>18</w:t>
      </w:r>
      <w:r w:rsidR="00387766" w:rsidRPr="00C92180">
        <w:rPr>
          <w:rFonts w:ascii="Times New Roman" w:hAnsi="Times New Roman" w:cs="Times New Roman"/>
          <w:sz w:val="24"/>
          <w:szCs w:val="24"/>
        </w:rPr>
        <w:t>O</w:t>
      </w:r>
      <w:r w:rsidR="00387766" w:rsidRPr="00C92180">
        <w:rPr>
          <w:rFonts w:ascii="Times New Roman" w:hAnsi="Times New Roman" w:cs="Times New Roman"/>
          <w:sz w:val="24"/>
          <w:szCs w:val="24"/>
          <w:vertAlign w:val="subscript"/>
        </w:rPr>
        <w:t>H2O</w:t>
      </w:r>
      <w:r w:rsidR="00387766">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387766">
        <w:rPr>
          <w:rFonts w:ascii="Times New Roman" w:hAnsi="Times New Roman" w:cs="Times New Roman"/>
          <w:sz w:val="24"/>
          <w:szCs w:val="24"/>
        </w:rPr>
        <w:t xml:space="preserve">did not differ greatly </w:t>
      </w:r>
      <w:r w:rsidR="002E21C9">
        <w:rPr>
          <w:rFonts w:ascii="Times New Roman" w:hAnsi="Times New Roman" w:cs="Times New Roman"/>
          <w:sz w:val="24"/>
          <w:szCs w:val="24"/>
        </w:rPr>
        <w:t>despite</w:t>
      </w:r>
      <w:r w:rsidR="00387766">
        <w:rPr>
          <w:rFonts w:ascii="Times New Roman" w:hAnsi="Times New Roman" w:cs="Times New Roman"/>
          <w:sz w:val="24"/>
          <w:szCs w:val="24"/>
        </w:rPr>
        <w:t xml:space="preserve"> the increased temperatures</w:t>
      </w:r>
      <w:r w:rsidR="0042003A">
        <w:rPr>
          <w:rFonts w:ascii="Times New Roman" w:hAnsi="Times New Roman" w:cs="Times New Roman"/>
          <w:sz w:val="24"/>
          <w:szCs w:val="24"/>
        </w:rPr>
        <w:t xml:space="preserve">. Water is also ingested as metabolic water in food, which </w:t>
      </w:r>
      <w:r w:rsidR="000C1E1A">
        <w:rPr>
          <w:rFonts w:ascii="Times New Roman" w:hAnsi="Times New Roman" w:cs="Times New Roman"/>
          <w:sz w:val="24"/>
          <w:szCs w:val="24"/>
        </w:rPr>
        <w:t xml:space="preserve">is </w:t>
      </w:r>
      <w:r w:rsidR="0042003A">
        <w:rPr>
          <w:rFonts w:ascii="Times New Roman" w:hAnsi="Times New Roman" w:cs="Times New Roman"/>
          <w:sz w:val="24"/>
          <w:szCs w:val="24"/>
        </w:rPr>
        <w:t xml:space="preserve">likely to be </w:t>
      </w:r>
      <w:r w:rsidR="00DB1784">
        <w:rPr>
          <w:rFonts w:ascii="Times New Roman" w:hAnsi="Times New Roman" w:cs="Times New Roman"/>
          <w:sz w:val="24"/>
          <w:szCs w:val="24"/>
        </w:rPr>
        <w:t xml:space="preserve">isotopically </w:t>
      </w:r>
      <w:r w:rsidR="0042003A">
        <w:rPr>
          <w:rFonts w:ascii="Times New Roman" w:hAnsi="Times New Roman" w:cs="Times New Roman"/>
          <w:sz w:val="24"/>
          <w:szCs w:val="24"/>
        </w:rPr>
        <w:t>heavier than local meteoric water due to fractionation</w:t>
      </w:r>
      <w:r w:rsidR="00E4639C">
        <w:rPr>
          <w:rFonts w:ascii="Times New Roman" w:hAnsi="Times New Roman" w:cs="Times New Roman"/>
          <w:sz w:val="24"/>
          <w:szCs w:val="24"/>
        </w:rPr>
        <w:fldChar w:fldCharType="begin"/>
      </w:r>
      <w:r w:rsidR="00474276">
        <w:rPr>
          <w:rFonts w:ascii="Times New Roman" w:hAnsi="Times New Roman" w:cs="Times New Roman"/>
          <w:sz w:val="24"/>
          <w:szCs w:val="24"/>
        </w:rPr>
        <w:instrText xml:space="preserve"> ADDIN EN.CITE &lt;EndNote&gt;&lt;Cite&gt;&lt;Author&gt;Bryant&lt;/Author&gt;&lt;Year&gt;1995&lt;/Year&gt;&lt;RecNum&gt;1472&lt;/RecNum&gt;&lt;DisplayText&gt;&lt;style face="superscript"&gt;[39]&lt;/style&gt;&lt;/DisplayText&gt;&lt;record&gt;&lt;rec-number&gt;1472&lt;/rec-number&gt;&lt;foreign-keys&gt;&lt;key app="EN" db-id="5zavd522ssrvr2eraaw5pexfp0dfxfzv55te" timestamp="1501066821"&gt;1472&lt;/key&gt;&lt;/foreign-keys&gt;&lt;ref-type name="Journal Article"&gt;17&lt;/ref-type&gt;&lt;contributors&gt;&lt;authors&gt;&lt;author&gt;Bryant, J. D.&lt;/author&gt;&lt;author&gt;Froelich, P. N.&lt;/author&gt;&lt;/authors&gt;&lt;/contributors&gt;&lt;auth-address&gt;AMER MUSEUM NAT HIST, DEPT VERTEBRATE PALEONTOL, NEW YORK, NY 10024 USA. COLUMBIA UNIV, LAMONT DOHERTY EARTH OBSERV, PALISADES, NY 10964 USA. COLUMBIA UNIV, DEPT GEOL SCI, PALISADES, NY 10964 USA. GEORGIA INST TECHNOL, SCH EARTH &amp;amp; ATMOSPHER SCI, ATLANTA, GA 30332 USA.&lt;/auth-address&gt;&lt;titles&gt;&lt;title&gt;A model of oxygen isotope fractionation in body water of large mammals&lt;/title&gt;&lt;secondary-title&gt;Geochimica Et Cosmochimica Acta&lt;/secondary-title&gt;&lt;alt-title&gt;Geochim. Cosmochim. Acta&lt;/alt-title&gt;&lt;/titles&gt;&lt;periodical&gt;&lt;full-title&gt;Geochimica Et Cosmochimica Acta&lt;/full-title&gt;&lt;abbr-1&gt;Geochim. Cosmochim. Acta&lt;/abbr-1&gt;&lt;/periodical&gt;&lt;alt-periodical&gt;&lt;full-title&gt;Geochimica Et Cosmochimica Acta&lt;/full-title&gt;&lt;abbr-1&gt;Geochim. Cosmochim. Acta&lt;/abbr-1&gt;&lt;/alt-periodical&gt;&lt;pages&gt;4523-4537&lt;/pages&gt;&lt;volume&gt;59&lt;/volume&gt;&lt;number&gt;21&lt;/number&gt;&lt;keywords&gt;&lt;keyword&gt;doubly labeled water&lt;/keyword&gt;&lt;keyword&gt;bone phosphate&lt;/keyword&gt;&lt;keyword&gt;potential errors&lt;/keyword&gt;&lt;keyword&gt;plant cellulose&lt;/keyword&gt;&lt;keyword&gt;carbon-dioxide&lt;/keyword&gt;&lt;keyword&gt;metabolic-rate&lt;/keyword&gt;&lt;keyword&gt;ratios&lt;/keyword&gt;&lt;keyword&gt;enrichment&lt;/keyword&gt;&lt;keyword&gt;energetics&lt;/keyword&gt;&lt;keyword&gt;deuterium&lt;/keyword&gt;&lt;keyword&gt;Geochemistry &amp;amp; Geophysics&lt;/keyword&gt;&lt;/keywords&gt;&lt;dates&gt;&lt;year&gt;1995&lt;/year&gt;&lt;pub-dates&gt;&lt;date&gt;Nov&lt;/date&gt;&lt;/pub-dates&gt;&lt;/dates&gt;&lt;isbn&gt;0016-7037&lt;/isbn&gt;&lt;accession-num&gt;WOS:A1995TE48500013&lt;/accession-num&gt;&lt;label&gt;720&lt;/label&gt;&lt;work-type&gt;Article&lt;/work-type&gt;&lt;urls&gt;&lt;related-urls&gt;&lt;url&gt;&amp;lt;Go to ISI&amp;gt;://WOS:A1995TE48500013&lt;/url&gt;&lt;/related-urls&gt;&lt;/urls&gt;&lt;language&gt;English&lt;/language&gt;&lt;/record&gt;&lt;/Cite&gt;&lt;/EndNote&gt;</w:instrText>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[39]</w:t>
      </w:r>
      <w:r w:rsidR="00E4639C">
        <w:rPr>
          <w:rFonts w:ascii="Times New Roman" w:hAnsi="Times New Roman" w:cs="Times New Roman"/>
          <w:sz w:val="24"/>
          <w:szCs w:val="24"/>
        </w:rPr>
        <w:fldChar w:fldCharType="end"/>
      </w:r>
      <w:r w:rsidR="0042003A">
        <w:rPr>
          <w:rFonts w:ascii="Times New Roman" w:hAnsi="Times New Roman" w:cs="Times New Roman"/>
          <w:sz w:val="24"/>
          <w:szCs w:val="24"/>
        </w:rPr>
        <w:t xml:space="preserve"> however, the main source of water for the animal is considered to be that supplied by the drinking troughs.</w:t>
      </w:r>
      <w:r w:rsidR="007E0E25" w:rsidRPr="00767FB9">
        <w:rPr>
          <w:rFonts w:ascii="Times New Roman" w:hAnsi="Times New Roman" w:cs="Times New Roman"/>
          <w:sz w:val="24"/>
          <w:szCs w:val="24"/>
        </w:rPr>
        <w:t xml:space="preserve"> </w:t>
      </w:r>
      <w:proofErr w:type="spellStart"/>
      <w:r w:rsidR="00B1387D">
        <w:rPr>
          <w:rFonts w:ascii="Times New Roman" w:hAnsi="Times New Roman" w:cs="Times New Roman"/>
          <w:sz w:val="24"/>
          <w:szCs w:val="24"/>
        </w:rPr>
        <w:t>Abeni</w:t>
      </w:r>
      <w:proofErr w:type="spellEnd"/>
      <w:r w:rsidR="00B1387D">
        <w:rPr>
          <w:rFonts w:ascii="Times New Roman" w:hAnsi="Times New Roman" w:cs="Times New Roman"/>
          <w:sz w:val="24"/>
          <w:szCs w:val="24"/>
        </w:rPr>
        <w:t xml:space="preserve"> et al</w:t>
      </w:r>
      <w:r w:rsidR="00E4639C">
        <w:rPr>
          <w:rFonts w:ascii="Times New Roman" w:hAnsi="Times New Roman" w:cs="Times New Roman"/>
          <w:sz w:val="24"/>
          <w:szCs w:val="24"/>
        </w:rPr>
        <w:fldChar w:fldCharType="begin">
          <w:fldData xml:space="preserve">PEVuZE5vdGU+PENpdGUgRXhjbHVkZUF1dGg9IjEiPjxBdXRob3I+QWJlbmk8L0F1dGhvcj48WWVh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</w:fldData>
        </w:fldChar>
      </w:r>
      <w:r w:rsidR="00474276">
        <w:rPr>
          <w:rFonts w:ascii="Times New Roman" w:hAnsi="Times New Roman" w:cs="Times New Roman"/>
          <w:sz w:val="24"/>
          <w:szCs w:val="24"/>
        </w:rPr>
        <w:instrText xml:space="preserve"> ADDIN EN.CITE </w:instrText>
      </w:r>
      <w:r w:rsidR="00474276">
        <w:rPr>
          <w:rFonts w:ascii="Times New Roman" w:hAnsi="Times New Roman" w:cs="Times New Roman"/>
          <w:sz w:val="24"/>
          <w:szCs w:val="24"/>
        </w:rPr>
        <w:fldChar w:fldCharType="begin">
          <w:fldData xml:space="preserve">PEVuZE5vdGU+PENpdGUgRXhjbHVkZUF1dGg9IjEiPjxBdXRob3I+QWJlbmk8L0F1dGhvcj48WWVh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</w:fldData>
        </w:fldChar>
      </w:r>
      <w:r w:rsidR="00474276">
        <w:rPr>
          <w:rFonts w:ascii="Times New Roman" w:hAnsi="Times New Roman" w:cs="Times New Roman"/>
          <w:sz w:val="24"/>
          <w:szCs w:val="24"/>
        </w:rPr>
        <w:instrText xml:space="preserve"> ADDIN EN.CITE.DATA </w:instrText>
      </w:r>
      <w:r w:rsidR="00474276">
        <w:rPr>
          <w:rFonts w:ascii="Times New Roman" w:hAnsi="Times New Roman" w:cs="Times New Roman"/>
          <w:sz w:val="24"/>
          <w:szCs w:val="24"/>
        </w:rPr>
      </w:r>
      <w:r w:rsidR="00474276">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[38]</w:t>
      </w:r>
      <w:r w:rsidR="00E4639C">
        <w:rPr>
          <w:rFonts w:ascii="Times New Roman" w:hAnsi="Times New Roman" w:cs="Times New Roman"/>
          <w:sz w:val="24"/>
          <w:szCs w:val="24"/>
        </w:rPr>
        <w:fldChar w:fldCharType="end"/>
      </w:r>
      <w:r w:rsidR="00387766">
        <w:rPr>
          <w:rFonts w:ascii="Times New Roman" w:hAnsi="Times New Roman" w:cs="Times New Roman"/>
          <w:sz w:val="24"/>
          <w:szCs w:val="24"/>
        </w:rPr>
        <w:t xml:space="preserve"> </w:t>
      </w:r>
      <w:r w:rsidR="00B1387D">
        <w:rPr>
          <w:rFonts w:ascii="Times New Roman" w:hAnsi="Times New Roman" w:cs="Times New Roman"/>
          <w:sz w:val="24"/>
          <w:szCs w:val="24"/>
        </w:rPr>
        <w:t>show</w:t>
      </w:r>
      <w:r w:rsidR="009B5873">
        <w:rPr>
          <w:rFonts w:ascii="Times New Roman" w:hAnsi="Times New Roman" w:cs="Times New Roman"/>
          <w:sz w:val="24"/>
          <w:szCs w:val="24"/>
        </w:rPr>
        <w:t>ed</w:t>
      </w:r>
      <w:r w:rsidR="00B1387D">
        <w:rPr>
          <w:rFonts w:ascii="Times New Roman" w:hAnsi="Times New Roman" w:cs="Times New Roman"/>
          <w:sz w:val="24"/>
          <w:szCs w:val="24"/>
        </w:rPr>
        <w:t xml:space="preserve"> that the </w:t>
      </w:r>
      <w:r w:rsidR="00387766" w:rsidRPr="00C92180">
        <w:rPr>
          <w:rFonts w:ascii="Times New Roman" w:hAnsi="Times New Roman" w:cs="Times New Roman"/>
          <w:sz w:val="24"/>
          <w:szCs w:val="24"/>
        </w:rPr>
        <w:t>δ</w:t>
      </w:r>
      <w:r w:rsidR="00387766" w:rsidRPr="00C92180">
        <w:rPr>
          <w:rFonts w:ascii="Times New Roman" w:hAnsi="Times New Roman" w:cs="Times New Roman"/>
          <w:sz w:val="24"/>
          <w:szCs w:val="24"/>
          <w:vertAlign w:val="superscript"/>
        </w:rPr>
        <w:t>18</w:t>
      </w:r>
      <w:r w:rsidR="00387766" w:rsidRPr="00C92180">
        <w:rPr>
          <w:rFonts w:ascii="Times New Roman" w:hAnsi="Times New Roman" w:cs="Times New Roman"/>
          <w:sz w:val="24"/>
          <w:szCs w:val="24"/>
        </w:rPr>
        <w:t>O</w:t>
      </w:r>
      <w:r w:rsidR="00387766" w:rsidRPr="00C92180">
        <w:rPr>
          <w:rFonts w:ascii="Times New Roman" w:hAnsi="Times New Roman" w:cs="Times New Roman"/>
          <w:sz w:val="24"/>
          <w:szCs w:val="24"/>
          <w:vertAlign w:val="subscript"/>
        </w:rPr>
        <w:t>H2O</w:t>
      </w:r>
      <w:r w:rsidR="00B1387D">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B1387D">
        <w:rPr>
          <w:rFonts w:ascii="Times New Roman" w:hAnsi="Times New Roman" w:cs="Times New Roman"/>
          <w:sz w:val="24"/>
          <w:szCs w:val="24"/>
        </w:rPr>
        <w:t>of various forms of body water in cattle range</w:t>
      </w:r>
      <w:r w:rsidR="009B5873">
        <w:rPr>
          <w:rFonts w:ascii="Times New Roman" w:hAnsi="Times New Roman" w:cs="Times New Roman"/>
          <w:sz w:val="24"/>
          <w:szCs w:val="24"/>
        </w:rPr>
        <w:t>d</w:t>
      </w:r>
      <w:r w:rsidR="00B1387D">
        <w:rPr>
          <w:rFonts w:ascii="Times New Roman" w:hAnsi="Times New Roman" w:cs="Times New Roman"/>
          <w:sz w:val="24"/>
          <w:szCs w:val="24"/>
        </w:rPr>
        <w:t xml:space="preserve"> from </w:t>
      </w:r>
      <w:r w:rsidR="00387766">
        <w:rPr>
          <w:rFonts w:ascii="Times New Roman" w:hAnsi="Times New Roman" w:cs="Times New Roman"/>
          <w:sz w:val="24"/>
          <w:szCs w:val="24"/>
        </w:rPr>
        <w:t>4.2</w:t>
      </w:r>
      <w:r w:rsidR="00B1387D">
        <w:rPr>
          <w:rFonts w:ascii="Times New Roman" w:hAnsi="Times New Roman" w:cs="Times New Roman"/>
          <w:sz w:val="24"/>
          <w:szCs w:val="24"/>
        </w:rPr>
        <w:t xml:space="preserve"> to 7.9‰ </w:t>
      </w:r>
      <w:r w:rsidR="00387766">
        <w:rPr>
          <w:rFonts w:ascii="Times New Roman" w:hAnsi="Times New Roman" w:cs="Times New Roman"/>
          <w:sz w:val="24"/>
          <w:szCs w:val="24"/>
        </w:rPr>
        <w:t>heavier</w:t>
      </w:r>
      <w:r w:rsidR="00B1387D">
        <w:rPr>
          <w:rFonts w:ascii="Times New Roman" w:hAnsi="Times New Roman" w:cs="Times New Roman"/>
          <w:sz w:val="24"/>
          <w:szCs w:val="24"/>
        </w:rPr>
        <w:t xml:space="preserve"> than </w:t>
      </w:r>
      <w:r w:rsidR="009B5873">
        <w:rPr>
          <w:rFonts w:ascii="Times New Roman" w:hAnsi="Times New Roman" w:cs="Times New Roman"/>
          <w:sz w:val="24"/>
          <w:szCs w:val="24"/>
        </w:rPr>
        <w:t xml:space="preserve">in </w:t>
      </w:r>
      <w:r w:rsidR="00B1387D">
        <w:rPr>
          <w:rFonts w:ascii="Times New Roman" w:hAnsi="Times New Roman" w:cs="Times New Roman"/>
          <w:sz w:val="24"/>
          <w:szCs w:val="24"/>
        </w:rPr>
        <w:t xml:space="preserve">drinking water in the summer and that </w:t>
      </w:r>
      <w:r w:rsidR="00387766">
        <w:rPr>
          <w:rFonts w:ascii="Times New Roman" w:hAnsi="Times New Roman" w:cs="Times New Roman"/>
          <w:sz w:val="24"/>
          <w:szCs w:val="24"/>
        </w:rPr>
        <w:t xml:space="preserve">for </w:t>
      </w:r>
      <w:r w:rsidR="00B1387D">
        <w:rPr>
          <w:rFonts w:ascii="Times New Roman" w:hAnsi="Times New Roman" w:cs="Times New Roman"/>
          <w:sz w:val="24"/>
          <w:szCs w:val="24"/>
        </w:rPr>
        <w:t>f</w:t>
      </w:r>
      <w:r w:rsidR="00387766">
        <w:rPr>
          <w:rFonts w:ascii="Times New Roman" w:hAnsi="Times New Roman" w:cs="Times New Roman"/>
          <w:sz w:val="24"/>
          <w:szCs w:val="24"/>
        </w:rPr>
        <w:t xml:space="preserve">aecal water the range was 4.8 to 7.7‰ heavier. </w:t>
      </w:r>
      <w:r w:rsidR="0042003A">
        <w:rPr>
          <w:rFonts w:ascii="Times New Roman" w:hAnsi="Times New Roman" w:cs="Times New Roman"/>
          <w:sz w:val="24"/>
          <w:szCs w:val="24"/>
        </w:rPr>
        <w:t>The</w:t>
      </w:r>
      <w:r w:rsidR="006C392C">
        <w:rPr>
          <w:rFonts w:ascii="Times New Roman" w:hAnsi="Times New Roman" w:cs="Times New Roman"/>
          <w:sz w:val="24"/>
          <w:szCs w:val="24"/>
        </w:rPr>
        <w:t xml:space="preserve"> measured </w:t>
      </w:r>
      <w:r w:rsidR="000C4100" w:rsidRPr="00C92180">
        <w:rPr>
          <w:rFonts w:ascii="Times New Roman" w:hAnsi="Times New Roman" w:cs="Times New Roman"/>
          <w:sz w:val="24"/>
          <w:szCs w:val="24"/>
        </w:rPr>
        <w:t>δ</w:t>
      </w:r>
      <w:r w:rsidR="000C4100" w:rsidRPr="00C92180">
        <w:rPr>
          <w:rFonts w:ascii="Times New Roman" w:hAnsi="Times New Roman" w:cs="Times New Roman"/>
          <w:sz w:val="24"/>
          <w:szCs w:val="24"/>
          <w:vertAlign w:val="superscript"/>
        </w:rPr>
        <w:t>18</w:t>
      </w:r>
      <w:r w:rsidR="000C4100" w:rsidRPr="00C92180">
        <w:rPr>
          <w:rFonts w:ascii="Times New Roman" w:hAnsi="Times New Roman" w:cs="Times New Roman"/>
          <w:sz w:val="24"/>
          <w:szCs w:val="24"/>
        </w:rPr>
        <w:t>O</w:t>
      </w:r>
      <w:r w:rsidR="000C4100" w:rsidRPr="00C92180">
        <w:rPr>
          <w:rFonts w:ascii="Times New Roman" w:hAnsi="Times New Roman" w:cs="Times New Roman"/>
          <w:sz w:val="24"/>
          <w:szCs w:val="24"/>
          <w:vertAlign w:val="subscript"/>
        </w:rPr>
        <w:t>H2O</w:t>
      </w:r>
      <w:r w:rsidR="006C392C">
        <w:rPr>
          <w:rFonts w:ascii="Times New Roman" w:hAnsi="Times New Roman" w:cs="Times New Roman"/>
          <w:sz w:val="24"/>
          <w:szCs w:val="24"/>
        </w:rPr>
        <w:t xml:space="preserve"> in faeces </w:t>
      </w:r>
      <w:r w:rsidR="00387766">
        <w:rPr>
          <w:rFonts w:ascii="Times New Roman" w:hAnsi="Times New Roman" w:cs="Times New Roman"/>
          <w:sz w:val="24"/>
          <w:szCs w:val="24"/>
        </w:rPr>
        <w:t xml:space="preserve">in this study </w:t>
      </w:r>
      <w:r w:rsidR="006C392C">
        <w:rPr>
          <w:rFonts w:ascii="Times New Roman" w:hAnsi="Times New Roman" w:cs="Times New Roman"/>
          <w:sz w:val="24"/>
          <w:szCs w:val="24"/>
        </w:rPr>
        <w:t>was found to be</w:t>
      </w:r>
      <w:r w:rsidR="0042003A">
        <w:rPr>
          <w:rFonts w:ascii="Times New Roman" w:hAnsi="Times New Roman" w:cs="Times New Roman"/>
          <w:sz w:val="24"/>
          <w:szCs w:val="24"/>
        </w:rPr>
        <w:t xml:space="preserve"> up to 6.4‰</w:t>
      </w:r>
      <w:r w:rsidR="006C392C">
        <w:rPr>
          <w:rFonts w:ascii="Times New Roman" w:hAnsi="Times New Roman" w:cs="Times New Roman"/>
          <w:sz w:val="24"/>
          <w:szCs w:val="24"/>
        </w:rPr>
        <w:t xml:space="preserve"> heavier than </w:t>
      </w:r>
      <w:r w:rsidR="009B5873">
        <w:rPr>
          <w:rFonts w:ascii="Times New Roman" w:hAnsi="Times New Roman" w:cs="Times New Roman"/>
          <w:sz w:val="24"/>
          <w:szCs w:val="24"/>
        </w:rPr>
        <w:t xml:space="preserve">in </w:t>
      </w:r>
      <w:r w:rsidR="006C392C">
        <w:rPr>
          <w:rFonts w:ascii="Times New Roman" w:hAnsi="Times New Roman" w:cs="Times New Roman"/>
          <w:sz w:val="24"/>
          <w:szCs w:val="24"/>
        </w:rPr>
        <w:t>groundwater</w:t>
      </w:r>
      <w:r w:rsidR="0042003A">
        <w:rPr>
          <w:rFonts w:ascii="Times New Roman" w:hAnsi="Times New Roman" w:cs="Times New Roman"/>
          <w:sz w:val="24"/>
          <w:szCs w:val="24"/>
        </w:rPr>
        <w:t xml:space="preserve"> and t</w:t>
      </w:r>
      <w:r w:rsidR="006C392C">
        <w:rPr>
          <w:rFonts w:ascii="Times New Roman" w:hAnsi="Times New Roman" w:cs="Times New Roman"/>
          <w:sz w:val="24"/>
          <w:szCs w:val="24"/>
        </w:rPr>
        <w:t xml:space="preserve">his </w:t>
      </w:r>
      <w:r w:rsidR="00387766">
        <w:rPr>
          <w:rFonts w:ascii="Times New Roman" w:hAnsi="Times New Roman" w:cs="Times New Roman"/>
          <w:sz w:val="24"/>
          <w:szCs w:val="24"/>
        </w:rPr>
        <w:t>was</w:t>
      </w:r>
      <w:r w:rsidR="006C392C">
        <w:rPr>
          <w:rFonts w:ascii="Times New Roman" w:hAnsi="Times New Roman" w:cs="Times New Roman"/>
          <w:sz w:val="24"/>
          <w:szCs w:val="24"/>
        </w:rPr>
        <w:t xml:space="preserve"> not unexpected as demonstrated by the model proposed by Bryant and </w:t>
      </w:r>
      <w:proofErr w:type="spellStart"/>
      <w:r w:rsidR="006C392C">
        <w:rPr>
          <w:rFonts w:ascii="Times New Roman" w:hAnsi="Times New Roman" w:cs="Times New Roman"/>
          <w:sz w:val="24"/>
          <w:szCs w:val="24"/>
        </w:rPr>
        <w:t>Froelich</w:t>
      </w:r>
      <w:proofErr w:type="spellEnd"/>
      <w:r w:rsidR="00E4639C">
        <w:rPr>
          <w:rFonts w:ascii="Times New Roman" w:hAnsi="Times New Roman" w:cs="Times New Roman"/>
          <w:sz w:val="24"/>
          <w:szCs w:val="24"/>
        </w:rPr>
        <w:fldChar w:fldCharType="begin"/>
      </w:r>
      <w:r w:rsidR="00474276">
        <w:rPr>
          <w:rFonts w:ascii="Times New Roman" w:hAnsi="Times New Roman" w:cs="Times New Roman"/>
          <w:sz w:val="24"/>
          <w:szCs w:val="24"/>
        </w:rPr>
        <w:instrText xml:space="preserve"> ADDIN EN.CITE &lt;EndNote&gt;&lt;Cite ExcludeAuth="1"&gt;&lt;Author&gt;Bryant&lt;/Author&gt;&lt;Year&gt;1995&lt;/Year&gt;&lt;RecNum&gt;1472&lt;/RecNum&gt;&lt;DisplayText&gt;&lt;style face="superscript"&gt;[39]&lt;/style&gt;&lt;/DisplayText&gt;&lt;record&gt;&lt;rec-number&gt;1472&lt;/rec-number&gt;&lt;foreign-keys&gt;&lt;key app="EN" db-id="5zavd522ssrvr2eraaw5pexfp0dfxfzv55te" timestamp="1501066821"&gt;1472&lt;/key&gt;&lt;/foreign-keys&gt;&lt;ref-type name="Journal Article"&gt;17&lt;/ref-type&gt;&lt;contributors&gt;&lt;authors&gt;&lt;author&gt;Bryant, J. D.&lt;/author&gt;&lt;author&gt;Froelich, P. N.&lt;/author&gt;&lt;/authors&gt;&lt;/contributors&gt;&lt;auth-address&gt;AMER MUSEUM NAT HIST, DEPT VERTEBRATE PALEONTOL, NEW YORK, NY 10024 USA. COLUMBIA UNIV, LAMONT DOHERTY EARTH OBSERV, PALISADES, NY 10964 USA. COLUMBIA UNIV, DEPT GEOL SCI, PALISADES, NY 10964 USA. GEORGIA INST TECHNOL, SCH EARTH &amp;amp; ATMOSPHER SCI, ATLANTA, GA 30332 USA.&lt;/auth-address&gt;&lt;titles&gt;&lt;title&gt;A model of oxygen isotope fractionation in body water of large mammals&lt;/title&gt;&lt;secondary-title&gt;Geochimica Et Cosmochimica Acta&lt;/secondary-title&gt;&lt;alt-title&gt;Geochim. Cosmochim. Acta&lt;/alt-title&gt;&lt;/titles&gt;&lt;periodical&gt;&lt;full-title&gt;Geochimica Et Cosmochimica Acta&lt;/full-title&gt;&lt;abbr-1&gt;Geochim. Cosmochim. Acta&lt;/abbr-1&gt;&lt;/periodical&gt;&lt;alt-periodical&gt;&lt;full-title&gt;Geochimica Et Cosmochimica Acta&lt;/full-title&gt;&lt;abbr-1&gt;Geochim. Cosmochim. Acta&lt;/abbr-1&gt;&lt;/alt-periodical&gt;&lt;pages&gt;4523-4537&lt;/pages&gt;&lt;volume&gt;59&lt;/volume&gt;&lt;number&gt;21&lt;/number&gt;&lt;keywords&gt;&lt;keyword&gt;doubly labeled water&lt;/keyword&gt;&lt;keyword&gt;bone phosphate&lt;/keyword&gt;&lt;keyword&gt;potential errors&lt;/keyword&gt;&lt;keyword&gt;plant cellulose&lt;/keyword&gt;&lt;keyword&gt;carbon-dioxide&lt;/keyword&gt;&lt;keyword&gt;metabolic-rate&lt;/keyword&gt;&lt;keyword&gt;ratios&lt;/keyword&gt;&lt;keyword&gt;enrichment&lt;/keyword&gt;&lt;keyword&gt;energetics&lt;/keyword&gt;&lt;keyword&gt;deuterium&lt;/keyword&gt;&lt;keyword&gt;Geochemistry &amp;amp; Geophysics&lt;/keyword&gt;&lt;/keywords&gt;&lt;dates&gt;&lt;year&gt;1995&lt;/year&gt;&lt;pub-dates&gt;&lt;date&gt;Nov&lt;/date&gt;&lt;/pub-dates&gt;&lt;/dates&gt;&lt;isbn&gt;0016-7037&lt;/isbn&gt;&lt;accession-num&gt;WOS:A1995TE48500013&lt;/accession-num&gt;&lt;label&gt;720&lt;/label&gt;&lt;work-type&gt;Article&lt;/work-type&gt;&lt;urls&gt;&lt;related-urls&gt;&lt;url&gt;&amp;lt;Go to ISI&amp;gt;://WOS:A1995TE48500013&lt;/url&gt;&lt;/related-urls&gt;&lt;/urls&gt;&lt;language&gt;English&lt;/language&gt;&lt;/record&gt;&lt;/Cite&gt;&lt;/EndNote&gt;</w:instrText>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[39]</w:t>
      </w:r>
      <w:r w:rsidR="00E4639C">
        <w:rPr>
          <w:rFonts w:ascii="Times New Roman" w:hAnsi="Times New Roman" w:cs="Times New Roman"/>
          <w:sz w:val="24"/>
          <w:szCs w:val="24"/>
        </w:rPr>
        <w:fldChar w:fldCharType="end"/>
      </w:r>
      <w:r w:rsidR="00A31FA0">
        <w:rPr>
          <w:rFonts w:ascii="Times New Roman" w:hAnsi="Times New Roman" w:cs="Times New Roman"/>
          <w:sz w:val="24"/>
          <w:szCs w:val="24"/>
        </w:rPr>
        <w:t>. W</w:t>
      </w:r>
      <w:r w:rsidR="00101B6A">
        <w:rPr>
          <w:rFonts w:ascii="Times New Roman" w:hAnsi="Times New Roman" w:cs="Times New Roman"/>
          <w:sz w:val="24"/>
          <w:szCs w:val="24"/>
        </w:rPr>
        <w:t xml:space="preserve">ater lost via breath water vapour and transcutaneous water vapour will be isotopically fractionated leading to an </w:t>
      </w:r>
      <w:r w:rsidR="004A6700">
        <w:rPr>
          <w:rFonts w:ascii="Times New Roman" w:hAnsi="Times New Roman" w:cs="Times New Roman"/>
          <w:sz w:val="24"/>
          <w:szCs w:val="24"/>
        </w:rPr>
        <w:t xml:space="preserve">increase </w:t>
      </w:r>
      <w:r w:rsidR="00101B6A">
        <w:rPr>
          <w:rFonts w:ascii="Times New Roman" w:hAnsi="Times New Roman" w:cs="Times New Roman"/>
          <w:sz w:val="24"/>
          <w:szCs w:val="24"/>
        </w:rPr>
        <w:t xml:space="preserve">in body water </w:t>
      </w:r>
      <w:r w:rsidR="00101B6A" w:rsidRPr="00C92180">
        <w:rPr>
          <w:rFonts w:ascii="Times New Roman" w:hAnsi="Times New Roman" w:cs="Times New Roman"/>
          <w:sz w:val="24"/>
          <w:szCs w:val="24"/>
        </w:rPr>
        <w:t>δ</w:t>
      </w:r>
      <w:r w:rsidR="00101B6A" w:rsidRPr="00C92180">
        <w:rPr>
          <w:rFonts w:ascii="Times New Roman" w:hAnsi="Times New Roman" w:cs="Times New Roman"/>
          <w:sz w:val="24"/>
          <w:szCs w:val="24"/>
          <w:vertAlign w:val="superscript"/>
        </w:rPr>
        <w:t>18</w:t>
      </w:r>
      <w:r w:rsidR="00101B6A" w:rsidRPr="00C92180">
        <w:rPr>
          <w:rFonts w:ascii="Times New Roman" w:hAnsi="Times New Roman" w:cs="Times New Roman"/>
          <w:sz w:val="24"/>
          <w:szCs w:val="24"/>
        </w:rPr>
        <w:t>O</w:t>
      </w:r>
      <w:r w:rsidR="00101B6A" w:rsidRPr="00C92180">
        <w:rPr>
          <w:rFonts w:ascii="Times New Roman" w:hAnsi="Times New Roman" w:cs="Times New Roman"/>
          <w:sz w:val="24"/>
          <w:szCs w:val="24"/>
          <w:vertAlign w:val="subscript"/>
        </w:rPr>
        <w:t>H2O</w:t>
      </w:r>
      <w:r w:rsidR="00101B6A">
        <w:rPr>
          <w:rFonts w:ascii="Times New Roman" w:hAnsi="Times New Roman" w:cs="Times New Roman"/>
          <w:sz w:val="24"/>
          <w:szCs w:val="24"/>
        </w:rPr>
        <w:t xml:space="preserve"> </w:t>
      </w:r>
      <w:r w:rsidR="004A6700">
        <w:rPr>
          <w:rFonts w:ascii="Times New Roman" w:hAnsi="Times New Roman" w:cs="Times New Roman"/>
          <w:sz w:val="24"/>
          <w:szCs w:val="24"/>
        </w:rPr>
        <w:t xml:space="preserve">values </w:t>
      </w:r>
      <w:r w:rsidR="006C392C">
        <w:rPr>
          <w:rFonts w:ascii="Times New Roman" w:hAnsi="Times New Roman" w:cs="Times New Roman"/>
          <w:sz w:val="24"/>
          <w:szCs w:val="24"/>
        </w:rPr>
        <w:t>while water lost via pathways such as urine, faeces and sweat</w:t>
      </w:r>
      <w:r w:rsidR="00302C48">
        <w:rPr>
          <w:rFonts w:ascii="Times New Roman" w:hAnsi="Times New Roman" w:cs="Times New Roman"/>
          <w:sz w:val="24"/>
          <w:szCs w:val="24"/>
        </w:rPr>
        <w:t>,</w:t>
      </w:r>
      <w:r w:rsidR="006C392C">
        <w:rPr>
          <w:rFonts w:ascii="Times New Roman" w:hAnsi="Times New Roman" w:cs="Times New Roman"/>
          <w:sz w:val="24"/>
          <w:szCs w:val="24"/>
        </w:rPr>
        <w:t xml:space="preserve"> will </w:t>
      </w:r>
      <w:r w:rsidR="00DB1784">
        <w:rPr>
          <w:rFonts w:ascii="Times New Roman" w:hAnsi="Times New Roman" w:cs="Times New Roman"/>
          <w:sz w:val="24"/>
          <w:szCs w:val="24"/>
        </w:rPr>
        <w:t xml:space="preserve">be similar and have similar </w:t>
      </w:r>
      <w:r w:rsidR="00E65E50">
        <w:rPr>
          <w:rFonts w:ascii="Times New Roman" w:hAnsi="Times New Roman" w:cs="Times New Roman"/>
          <w:sz w:val="24"/>
          <w:szCs w:val="24"/>
        </w:rPr>
        <w:t>δ</w:t>
      </w:r>
      <w:r w:rsidR="00DB1784" w:rsidRPr="005B7ECC">
        <w:rPr>
          <w:rFonts w:ascii="Times New Roman" w:hAnsi="Times New Roman" w:cs="Times New Roman"/>
          <w:sz w:val="24"/>
          <w:szCs w:val="24"/>
          <w:vertAlign w:val="superscript"/>
        </w:rPr>
        <w:t>18</w:t>
      </w:r>
      <w:r w:rsidR="00DB1784">
        <w:rPr>
          <w:rFonts w:ascii="Times New Roman" w:hAnsi="Times New Roman" w:cs="Times New Roman"/>
          <w:sz w:val="24"/>
          <w:szCs w:val="24"/>
        </w:rPr>
        <w:t>O</w:t>
      </w:r>
      <w:r w:rsidR="00DB1784" w:rsidRPr="005B7ECC">
        <w:rPr>
          <w:rFonts w:ascii="Times New Roman" w:hAnsi="Times New Roman" w:cs="Times New Roman"/>
          <w:sz w:val="24"/>
          <w:szCs w:val="24"/>
          <w:vertAlign w:val="subscript"/>
        </w:rPr>
        <w:t>H2O</w:t>
      </w:r>
      <w:r w:rsidR="00DB1784">
        <w:rPr>
          <w:rFonts w:ascii="Times New Roman" w:hAnsi="Times New Roman" w:cs="Times New Roman"/>
          <w:sz w:val="24"/>
          <w:szCs w:val="24"/>
        </w:rPr>
        <w:t xml:space="preserve"> values as that of the animals </w:t>
      </w:r>
      <w:r w:rsidR="006C392C">
        <w:rPr>
          <w:rFonts w:ascii="Times New Roman" w:hAnsi="Times New Roman" w:cs="Times New Roman"/>
          <w:sz w:val="24"/>
          <w:szCs w:val="24"/>
        </w:rPr>
        <w:t>body water Th</w:t>
      </w:r>
      <w:r w:rsidR="004A6700">
        <w:rPr>
          <w:rFonts w:ascii="Times New Roman" w:hAnsi="Times New Roman" w:cs="Times New Roman"/>
          <w:sz w:val="24"/>
          <w:szCs w:val="24"/>
        </w:rPr>
        <w:t>e</w:t>
      </w:r>
      <w:r w:rsidR="006C392C">
        <w:rPr>
          <w:rFonts w:ascii="Times New Roman" w:hAnsi="Times New Roman" w:cs="Times New Roman"/>
          <w:sz w:val="24"/>
          <w:szCs w:val="24"/>
        </w:rPr>
        <w:t xml:space="preserve"> increase </w:t>
      </w:r>
      <w:r w:rsidR="00101B6A">
        <w:rPr>
          <w:rFonts w:ascii="Times New Roman" w:hAnsi="Times New Roman" w:cs="Times New Roman"/>
          <w:sz w:val="24"/>
          <w:szCs w:val="24"/>
        </w:rPr>
        <w:t>in δ</w:t>
      </w:r>
      <w:r w:rsidR="00101B6A" w:rsidRPr="00101B6A">
        <w:rPr>
          <w:rFonts w:ascii="Times New Roman" w:hAnsi="Times New Roman" w:cs="Times New Roman"/>
          <w:sz w:val="24"/>
          <w:szCs w:val="24"/>
          <w:vertAlign w:val="superscript"/>
        </w:rPr>
        <w:t>18</w:t>
      </w:r>
      <w:r w:rsidR="00101B6A">
        <w:rPr>
          <w:rFonts w:ascii="Times New Roman" w:hAnsi="Times New Roman" w:cs="Times New Roman"/>
          <w:sz w:val="24"/>
          <w:szCs w:val="24"/>
        </w:rPr>
        <w:t>O</w:t>
      </w:r>
      <w:r w:rsidR="00101B6A" w:rsidRPr="00101B6A">
        <w:rPr>
          <w:rFonts w:ascii="Times New Roman" w:hAnsi="Times New Roman" w:cs="Times New Roman"/>
          <w:sz w:val="24"/>
          <w:szCs w:val="24"/>
          <w:vertAlign w:val="subscript"/>
        </w:rPr>
        <w:t>H2O</w:t>
      </w:r>
      <w:r w:rsidR="00101B6A">
        <w:rPr>
          <w:rFonts w:ascii="Times New Roman" w:hAnsi="Times New Roman" w:cs="Times New Roman"/>
          <w:sz w:val="24"/>
          <w:szCs w:val="24"/>
        </w:rPr>
        <w:t xml:space="preserve"> </w:t>
      </w:r>
      <w:r w:rsidR="004A6700">
        <w:rPr>
          <w:rFonts w:ascii="Times New Roman" w:hAnsi="Times New Roman" w:cs="Times New Roman"/>
          <w:sz w:val="24"/>
          <w:szCs w:val="24"/>
        </w:rPr>
        <w:t xml:space="preserve">value </w:t>
      </w:r>
      <w:r w:rsidR="006C392C">
        <w:rPr>
          <w:rFonts w:ascii="Times New Roman" w:hAnsi="Times New Roman" w:cs="Times New Roman"/>
          <w:sz w:val="24"/>
          <w:szCs w:val="24"/>
        </w:rPr>
        <w:t xml:space="preserve">will </w:t>
      </w:r>
      <w:r w:rsidR="00101B6A">
        <w:rPr>
          <w:rFonts w:ascii="Times New Roman" w:hAnsi="Times New Roman" w:cs="Times New Roman"/>
          <w:sz w:val="24"/>
          <w:szCs w:val="24"/>
        </w:rPr>
        <w:t xml:space="preserve">also </w:t>
      </w:r>
      <w:r w:rsidR="006C392C">
        <w:rPr>
          <w:rFonts w:ascii="Times New Roman" w:hAnsi="Times New Roman" w:cs="Times New Roman"/>
          <w:sz w:val="24"/>
          <w:szCs w:val="24"/>
        </w:rPr>
        <w:t>be more pronounced in the summer when temperatures are higher</w:t>
      </w:r>
      <w:r w:rsidR="00E4639C">
        <w:rPr>
          <w:rFonts w:ascii="Times New Roman" w:hAnsi="Times New Roman" w:cs="Times New Roman"/>
          <w:sz w:val="24"/>
          <w:szCs w:val="24"/>
        </w:rPr>
        <w:fldChar w:fldCharType="begin">
          <w:fldData xml:space="preserve">PEVuZE5vdGU+PENpdGU+PEF1dGhvcj5BYmVuaTwvQXV0aG9yPjxZZWFyPjIwMTU8L1llYXI+PFJl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</w:fldData>
        </w:fldChar>
      </w:r>
      <w:r w:rsidR="00474276">
        <w:rPr>
          <w:rFonts w:ascii="Times New Roman" w:hAnsi="Times New Roman" w:cs="Times New Roman"/>
          <w:sz w:val="24"/>
          <w:szCs w:val="24"/>
        </w:rPr>
        <w:instrText xml:space="preserve"> ADDIN EN.CITE </w:instrText>
      </w:r>
      <w:r w:rsidR="00474276">
        <w:rPr>
          <w:rFonts w:ascii="Times New Roman" w:hAnsi="Times New Roman" w:cs="Times New Roman"/>
          <w:sz w:val="24"/>
          <w:szCs w:val="24"/>
        </w:rPr>
        <w:fldChar w:fldCharType="begin">
          <w:fldData xml:space="preserve">PEVuZE5vdGU+PENpdGU+PEF1dGhvcj5BYmVuaTwvQXV0aG9yPjxZZWFyPjIwMTU8L1llYXI+PFJl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</w:fldData>
        </w:fldChar>
      </w:r>
      <w:r w:rsidR="00474276">
        <w:rPr>
          <w:rFonts w:ascii="Times New Roman" w:hAnsi="Times New Roman" w:cs="Times New Roman"/>
          <w:sz w:val="24"/>
          <w:szCs w:val="24"/>
        </w:rPr>
        <w:instrText xml:space="preserve"> ADDIN EN.CITE.DATA </w:instrText>
      </w:r>
      <w:r w:rsidR="00474276">
        <w:rPr>
          <w:rFonts w:ascii="Times New Roman" w:hAnsi="Times New Roman" w:cs="Times New Roman"/>
          <w:sz w:val="24"/>
          <w:szCs w:val="24"/>
        </w:rPr>
      </w:r>
      <w:r w:rsidR="00474276">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[38]</w:t>
      </w:r>
      <w:r w:rsidR="00E4639C">
        <w:rPr>
          <w:rFonts w:ascii="Times New Roman" w:hAnsi="Times New Roman" w:cs="Times New Roman"/>
          <w:sz w:val="24"/>
          <w:szCs w:val="24"/>
        </w:rPr>
        <w:fldChar w:fldCharType="end"/>
      </w:r>
      <w:r w:rsidR="000C4100">
        <w:rPr>
          <w:rFonts w:ascii="Times New Roman" w:hAnsi="Times New Roman" w:cs="Times New Roman"/>
          <w:sz w:val="24"/>
          <w:szCs w:val="24"/>
        </w:rPr>
        <w:t>.</w:t>
      </w:r>
    </w:p>
    <w:p w14:paraId="5BD9E078" w14:textId="4F6810C5" w:rsidR="00755FBE" w:rsidRPr="006C2D1F" w:rsidRDefault="00755FBE" w:rsidP="00AB2E30">
      <w:pPr>
        <w:jc w:val="both"/>
        <w:rPr>
          <w:rFonts w:ascii="Times New Roman" w:hAnsi="Times New Roman" w:cs="Times New Roman"/>
          <w:b/>
          <w:sz w:val="24"/>
          <w:szCs w:val="24"/>
        </w:rPr>
      </w:pPr>
      <w:r w:rsidRPr="00340F27">
        <w:rPr>
          <w:rFonts w:ascii="Times New Roman" w:hAnsi="Times New Roman" w:cs="Times New Roman"/>
          <w:b/>
          <w:sz w:val="24"/>
          <w:szCs w:val="24"/>
        </w:rPr>
        <w:t>Theoretical animal Eδ</w:t>
      </w:r>
      <w:r w:rsidRPr="00340F27">
        <w:rPr>
          <w:rFonts w:ascii="Times New Roman" w:hAnsi="Times New Roman" w:cs="Times New Roman"/>
          <w:b/>
          <w:sz w:val="24"/>
          <w:szCs w:val="24"/>
          <w:vertAlign w:val="superscript"/>
        </w:rPr>
        <w:t>18</w:t>
      </w:r>
      <w:r w:rsidRPr="00340F27">
        <w:rPr>
          <w:rFonts w:ascii="Times New Roman" w:hAnsi="Times New Roman" w:cs="Times New Roman"/>
          <w:b/>
          <w:sz w:val="24"/>
          <w:szCs w:val="24"/>
        </w:rPr>
        <w:t>O</w:t>
      </w:r>
      <w:r w:rsidRPr="00340F27">
        <w:rPr>
          <w:rFonts w:ascii="Times New Roman" w:hAnsi="Times New Roman" w:cs="Times New Roman"/>
          <w:b/>
          <w:sz w:val="24"/>
          <w:szCs w:val="24"/>
          <w:vertAlign w:val="subscript"/>
        </w:rPr>
        <w:t>PO4</w:t>
      </w:r>
      <w:r w:rsidR="006C2D1F">
        <w:rPr>
          <w:rFonts w:ascii="Times New Roman" w:hAnsi="Times New Roman" w:cs="Times New Roman"/>
          <w:b/>
          <w:sz w:val="24"/>
          <w:szCs w:val="24"/>
          <w:vertAlign w:val="subscript"/>
        </w:rPr>
        <w:t xml:space="preserve"> </w:t>
      </w:r>
      <w:r w:rsidR="006C2D1F">
        <w:rPr>
          <w:rFonts w:ascii="Times New Roman" w:hAnsi="Times New Roman" w:cs="Times New Roman"/>
          <w:b/>
          <w:sz w:val="24"/>
          <w:szCs w:val="24"/>
        </w:rPr>
        <w:t>values</w:t>
      </w:r>
    </w:p>
    <w:p w14:paraId="64A189D7" w14:textId="77777777" w:rsidR="00271A12" w:rsidRDefault="00271A12" w:rsidP="00AB2E30">
      <w:pPr>
        <w:jc w:val="both"/>
        <w:rPr>
          <w:ins w:id="95" w:author="Steve Granger" w:date="2018-02-15T11:32:00Z"/>
          <w:rFonts w:ascii="Times New Roman" w:hAnsi="Times New Roman" w:cs="Times New Roman"/>
          <w:sz w:val="24"/>
          <w:szCs w:val="24"/>
        </w:rPr>
      </w:pPr>
      <w:ins w:id="96" w:author="Steve Granger" w:date="2018-02-15T11:29:00Z">
        <w:r>
          <w:rPr>
            <w:rFonts w:ascii="Times New Roman" w:hAnsi="Times New Roman" w:cs="Times New Roman"/>
            <w:sz w:val="24"/>
            <w:szCs w:val="24"/>
          </w:rPr>
          <w:t xml:space="preserve">The use of </w:t>
        </w:r>
      </w:ins>
      <w:ins w:id="97" w:author="Steve Granger" w:date="2018-02-15T11:30:00Z">
        <w:r w:rsidRPr="00C92180">
          <w:rPr>
            <w:rFonts w:ascii="Times New Roman" w:hAnsi="Times New Roman" w:cs="Times New Roman"/>
            <w:sz w:val="24"/>
            <w:szCs w:val="24"/>
          </w:rPr>
          <w:t>Eδ</w:t>
        </w:r>
        <w:r w:rsidRPr="00C92180">
          <w:rPr>
            <w:rFonts w:ascii="Times New Roman" w:hAnsi="Times New Roman" w:cs="Times New Roman"/>
            <w:sz w:val="24"/>
            <w:szCs w:val="24"/>
            <w:vertAlign w:val="superscript"/>
          </w:rPr>
          <w:t>18</w:t>
        </w:r>
        <w:r w:rsidRPr="00C92180">
          <w:rPr>
            <w:rFonts w:ascii="Times New Roman" w:hAnsi="Times New Roman" w:cs="Times New Roman"/>
            <w:sz w:val="24"/>
            <w:szCs w:val="24"/>
          </w:rPr>
          <w:t>O</w:t>
        </w:r>
        <w:r w:rsidRPr="00C92180">
          <w:rPr>
            <w:rFonts w:ascii="Times New Roman" w:hAnsi="Times New Roman" w:cs="Times New Roman"/>
            <w:sz w:val="24"/>
            <w:szCs w:val="24"/>
            <w:vertAlign w:val="subscript"/>
          </w:rPr>
          <w:t>PO4</w:t>
        </w:r>
      </w:ins>
      <w:ins w:id="98" w:author="Steve Granger" w:date="2018-02-15T11:29:00Z">
        <w:r>
          <w:rPr>
            <w:rFonts w:ascii="Times New Roman" w:hAnsi="Times New Roman" w:cs="Times New Roman"/>
            <w:sz w:val="24"/>
            <w:szCs w:val="24"/>
          </w:rPr>
          <w:t xml:space="preserve"> values are widespread within the </w:t>
        </w:r>
      </w:ins>
      <w:ins w:id="99" w:author="Steve Granger" w:date="2018-02-15T11:30:00Z">
        <w:r w:rsidRPr="00C92180">
          <w:rPr>
            <w:rFonts w:ascii="Times New Roman" w:hAnsi="Times New Roman" w:cs="Times New Roman"/>
            <w:sz w:val="24"/>
            <w:szCs w:val="24"/>
          </w:rPr>
          <w:t>δ</w:t>
        </w:r>
        <w:r w:rsidRPr="00C92180">
          <w:rPr>
            <w:rFonts w:ascii="Times New Roman" w:hAnsi="Times New Roman" w:cs="Times New Roman"/>
            <w:sz w:val="24"/>
            <w:szCs w:val="24"/>
            <w:vertAlign w:val="superscript"/>
          </w:rPr>
          <w:t>18</w:t>
        </w:r>
        <w:r w:rsidRPr="00C92180">
          <w:rPr>
            <w:rFonts w:ascii="Times New Roman" w:hAnsi="Times New Roman" w:cs="Times New Roman"/>
            <w:sz w:val="24"/>
            <w:szCs w:val="24"/>
          </w:rPr>
          <w:t>O</w:t>
        </w:r>
        <w:r w:rsidRPr="00C92180">
          <w:rPr>
            <w:rFonts w:ascii="Times New Roman" w:hAnsi="Times New Roman" w:cs="Times New Roman"/>
            <w:sz w:val="24"/>
            <w:szCs w:val="24"/>
            <w:vertAlign w:val="subscript"/>
          </w:rPr>
          <w:t>PO4</w:t>
        </w:r>
      </w:ins>
      <w:ins w:id="100" w:author="Steve Granger" w:date="2018-02-15T11:29:00Z">
        <w:r>
          <w:rPr>
            <w:rFonts w:ascii="Times New Roman" w:hAnsi="Times New Roman" w:cs="Times New Roman"/>
            <w:sz w:val="24"/>
            <w:szCs w:val="24"/>
          </w:rPr>
          <w:t xml:space="preserve"> community and are use</w:t>
        </w:r>
      </w:ins>
      <w:ins w:id="101" w:author="Steve Granger" w:date="2018-02-15T11:30:00Z">
        <w:r>
          <w:rPr>
            <w:rFonts w:ascii="Times New Roman" w:hAnsi="Times New Roman" w:cs="Times New Roman"/>
            <w:sz w:val="24"/>
            <w:szCs w:val="24"/>
          </w:rPr>
          <w:t>d</w:t>
        </w:r>
      </w:ins>
      <w:ins w:id="102" w:author="Steve Granger" w:date="2018-02-15T11:29:00Z">
        <w:r>
          <w:rPr>
            <w:rFonts w:ascii="Times New Roman" w:hAnsi="Times New Roman" w:cs="Times New Roman"/>
            <w:sz w:val="24"/>
            <w:szCs w:val="24"/>
          </w:rPr>
          <w:t xml:space="preserve"> to benchmark measured values with values that have potentiall</w:t>
        </w:r>
      </w:ins>
      <w:ins w:id="103" w:author="Steve Granger" w:date="2018-02-15T11:30:00Z">
        <w:r>
          <w:rPr>
            <w:rFonts w:ascii="Times New Roman" w:hAnsi="Times New Roman" w:cs="Times New Roman"/>
            <w:sz w:val="24"/>
            <w:szCs w:val="24"/>
          </w:rPr>
          <w:t xml:space="preserve">y </w:t>
        </w:r>
      </w:ins>
      <w:ins w:id="104" w:author="Steve Granger" w:date="2018-02-15T11:29:00Z">
        <w:r>
          <w:rPr>
            <w:rFonts w:ascii="Times New Roman" w:hAnsi="Times New Roman" w:cs="Times New Roman"/>
            <w:sz w:val="24"/>
            <w:szCs w:val="24"/>
          </w:rPr>
          <w:t xml:space="preserve">lost their original signal through intracellular cycling, specifically through the enzyme pyrophosphatase. However, there is </w:t>
        </w:r>
      </w:ins>
      <w:ins w:id="105" w:author="Steve Granger" w:date="2018-02-15T11:31:00Z">
        <w:r>
          <w:rPr>
            <w:rFonts w:ascii="Times New Roman" w:hAnsi="Times New Roman" w:cs="Times New Roman"/>
            <w:sz w:val="24"/>
            <w:szCs w:val="24"/>
          </w:rPr>
          <w:t>much uncertainty</w:t>
        </w:r>
      </w:ins>
      <w:ins w:id="106" w:author="Steve Granger" w:date="2018-02-15T11:29:00Z">
        <w:r>
          <w:rPr>
            <w:rFonts w:ascii="Times New Roman" w:hAnsi="Times New Roman" w:cs="Times New Roman"/>
            <w:sz w:val="24"/>
            <w:szCs w:val="24"/>
          </w:rPr>
          <w:t xml:space="preserve"> as to how relevant this </w:t>
        </w:r>
      </w:ins>
      <w:ins w:id="107" w:author="Steve Granger" w:date="2018-02-15T11:31:00Z">
        <w:r>
          <w:rPr>
            <w:rFonts w:ascii="Times New Roman" w:hAnsi="Times New Roman" w:cs="Times New Roman"/>
            <w:sz w:val="24"/>
            <w:szCs w:val="24"/>
          </w:rPr>
          <w:t>theoretical</w:t>
        </w:r>
      </w:ins>
      <w:ins w:id="108" w:author="Steve Granger" w:date="2018-02-15T11:29:00Z">
        <w:r>
          <w:rPr>
            <w:rFonts w:ascii="Times New Roman" w:hAnsi="Times New Roman" w:cs="Times New Roman"/>
            <w:sz w:val="24"/>
            <w:szCs w:val="24"/>
          </w:rPr>
          <w:t xml:space="preserve"> </w:t>
        </w:r>
      </w:ins>
      <w:ins w:id="109" w:author="Steve Granger" w:date="2018-02-15T11:31:00Z">
        <w:r>
          <w:rPr>
            <w:rFonts w:ascii="Times New Roman" w:hAnsi="Times New Roman" w:cs="Times New Roman"/>
            <w:sz w:val="24"/>
            <w:szCs w:val="24"/>
          </w:rPr>
          <w:t>equilibrium</w:t>
        </w:r>
      </w:ins>
      <w:ins w:id="110" w:author="Steve Granger" w:date="2018-02-15T11:29:00Z">
        <w:r>
          <w:rPr>
            <w:rFonts w:ascii="Times New Roman" w:hAnsi="Times New Roman" w:cs="Times New Roman"/>
            <w:sz w:val="24"/>
            <w:szCs w:val="24"/>
          </w:rPr>
          <w:t xml:space="preserve"> is in </w:t>
        </w:r>
      </w:ins>
      <w:ins w:id="111" w:author="Steve Granger" w:date="2018-02-15T11:31:00Z">
        <w:r>
          <w:rPr>
            <w:rFonts w:ascii="Times New Roman" w:hAnsi="Times New Roman" w:cs="Times New Roman"/>
            <w:sz w:val="24"/>
            <w:szCs w:val="24"/>
          </w:rPr>
          <w:t>many situations</w:t>
        </w:r>
      </w:ins>
      <w:ins w:id="112" w:author="Steve Granger" w:date="2018-02-15T11:29:00Z">
        <w:r>
          <w:rPr>
            <w:rFonts w:ascii="Times New Roman" w:hAnsi="Times New Roman" w:cs="Times New Roman"/>
            <w:sz w:val="24"/>
            <w:szCs w:val="24"/>
          </w:rPr>
          <w:t>, and we acknowledge that in terms of animal gut processes other cycling pathways may predominate.</w:t>
        </w:r>
      </w:ins>
    </w:p>
    <w:p w14:paraId="5085459E" w14:textId="22885E97" w:rsidR="00755FBE" w:rsidRDefault="00271A12" w:rsidP="00AB2E30">
      <w:pPr>
        <w:jc w:val="both"/>
        <w:rPr>
          <w:rFonts w:ascii="Times New Roman" w:hAnsi="Times New Roman" w:cs="Times New Roman"/>
          <w:sz w:val="24"/>
          <w:szCs w:val="24"/>
        </w:rPr>
      </w:pPr>
      <w:ins w:id="113" w:author="Steve Granger" w:date="2018-02-15T11:29:00Z">
        <w:r>
          <w:rPr>
            <w:rFonts w:ascii="Times New Roman" w:hAnsi="Times New Roman" w:cs="Times New Roman"/>
            <w:sz w:val="24"/>
            <w:szCs w:val="24"/>
          </w:rPr>
          <w:t xml:space="preserve"> </w:t>
        </w:r>
      </w:ins>
      <w:r w:rsidR="00755FBE" w:rsidRPr="00C92180">
        <w:rPr>
          <w:rFonts w:ascii="Times New Roman" w:hAnsi="Times New Roman" w:cs="Times New Roman"/>
          <w:sz w:val="24"/>
          <w:szCs w:val="24"/>
        </w:rPr>
        <w:t xml:space="preserve">The </w:t>
      </w:r>
      <w:r w:rsidR="00F17A62">
        <w:rPr>
          <w:rFonts w:ascii="Times New Roman" w:hAnsi="Times New Roman" w:cs="Times New Roman"/>
          <w:sz w:val="24"/>
          <w:szCs w:val="24"/>
        </w:rPr>
        <w:t>normal temperature of cattle is 38.6°C, with anything outside of a range of 38</w:t>
      </w:r>
      <w:r w:rsidR="00302C48">
        <w:rPr>
          <w:rFonts w:ascii="Times New Roman" w:hAnsi="Times New Roman" w:cs="Times New Roman"/>
          <w:sz w:val="24"/>
          <w:szCs w:val="24"/>
        </w:rPr>
        <w:t>.0</w:t>
      </w:r>
      <w:r w:rsidR="00F17A62">
        <w:rPr>
          <w:rFonts w:ascii="Times New Roman" w:hAnsi="Times New Roman" w:cs="Times New Roman"/>
          <w:sz w:val="24"/>
          <w:szCs w:val="24"/>
        </w:rPr>
        <w:t xml:space="preserve"> to 39.2°C </w:t>
      </w:r>
      <w:r w:rsidR="00755FBE" w:rsidRPr="00C92180">
        <w:rPr>
          <w:rFonts w:ascii="Times New Roman" w:hAnsi="Times New Roman" w:cs="Times New Roman"/>
          <w:sz w:val="24"/>
          <w:szCs w:val="24"/>
        </w:rPr>
        <w:t>i</w:t>
      </w:r>
      <w:r w:rsidR="00F17A62">
        <w:rPr>
          <w:rFonts w:ascii="Times New Roman" w:hAnsi="Times New Roman" w:cs="Times New Roman"/>
          <w:sz w:val="24"/>
          <w:szCs w:val="24"/>
        </w:rPr>
        <w:t>ndicating</w:t>
      </w:r>
      <w:r w:rsidR="00755FBE" w:rsidRPr="00C92180">
        <w:rPr>
          <w:rFonts w:ascii="Times New Roman" w:hAnsi="Times New Roman" w:cs="Times New Roman"/>
          <w:sz w:val="24"/>
          <w:szCs w:val="24"/>
        </w:rPr>
        <w:t xml:space="preserve"> ill health</w:t>
      </w:r>
      <w:r w:rsidR="00E4639C">
        <w:rPr>
          <w:rFonts w:ascii="Times New Roman" w:hAnsi="Times New Roman" w:cs="Times New Roman"/>
          <w:sz w:val="24"/>
          <w:szCs w:val="24"/>
        </w:rPr>
        <w:fldChar w:fldCharType="begin"/>
      </w:r>
      <w:r w:rsidR="00474276">
        <w:rPr>
          <w:rFonts w:ascii="Times New Roman" w:hAnsi="Times New Roman" w:cs="Times New Roman"/>
          <w:sz w:val="24"/>
          <w:szCs w:val="24"/>
        </w:rPr>
        <w:instrText xml:space="preserve"> ADDIN EN.CITE &lt;EndNote&gt;&lt;Cite&gt;&lt;Author&gt;Thomas&lt;/Author&gt;&lt;Year&gt;2009&lt;/Year&gt;&lt;RecNum&gt;1484&lt;/RecNum&gt;&lt;DisplayText&gt;&lt;style face="superscript"&gt;[40]&lt;/style&gt;&lt;/DisplayText&gt;&lt;record&gt;&lt;rec-number&gt;1484&lt;/rec-number&gt;&lt;foreign-keys&gt;&lt;key app="EN" db-id="5zavd522ssrvr2eraaw5pexfp0dfxfzv55te" timestamp="1505140463"&gt;1484&lt;/key&gt;&lt;/foreign-keys&gt;&lt;ref-type name="Book"&gt;6&lt;/ref-type&gt;&lt;contributors&gt;&lt;authors&gt;&lt;author&gt;Thomas, H. S.&lt;/author&gt;&lt;/authors&gt;&lt;/contributors&gt;&lt;titles&gt;&lt;title&gt;Raising beef cattle&lt;/title&gt;&lt;/titles&gt;&lt;edition&gt;3rd&lt;/edition&gt;&lt;dates&gt;&lt;year&gt;2009&lt;/year&gt;&lt;/dates&gt;&lt;pub-location&gt;United States&lt;/pub-location&gt;&lt;publisher&gt;Storey Publishing&lt;/publisher&gt;&lt;urls&gt;&lt;/urls&gt;&lt;/record&gt;&lt;/Cite&gt;&lt;/EndNote&gt;</w:instrText>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[40]</w:t>
      </w:r>
      <w:r w:rsidR="00E4639C">
        <w:rPr>
          <w:rFonts w:ascii="Times New Roman" w:hAnsi="Times New Roman" w:cs="Times New Roman"/>
          <w:sz w:val="24"/>
          <w:szCs w:val="24"/>
        </w:rPr>
        <w:fldChar w:fldCharType="end"/>
      </w:r>
      <w:r w:rsidR="00755FBE" w:rsidRPr="00C92180">
        <w:rPr>
          <w:rFonts w:ascii="Times New Roman" w:hAnsi="Times New Roman" w:cs="Times New Roman"/>
          <w:sz w:val="24"/>
          <w:szCs w:val="24"/>
        </w:rPr>
        <w:t>. When combined with the range of δ</w:t>
      </w:r>
      <w:r w:rsidR="00755FBE" w:rsidRPr="00C92180">
        <w:rPr>
          <w:rFonts w:ascii="Times New Roman" w:hAnsi="Times New Roman" w:cs="Times New Roman"/>
          <w:sz w:val="24"/>
          <w:szCs w:val="24"/>
          <w:vertAlign w:val="superscript"/>
        </w:rPr>
        <w:t>18</w:t>
      </w:r>
      <w:r w:rsidR="00755FBE" w:rsidRPr="00C92180">
        <w:rPr>
          <w:rFonts w:ascii="Times New Roman" w:hAnsi="Times New Roman" w:cs="Times New Roman"/>
          <w:sz w:val="24"/>
          <w:szCs w:val="24"/>
        </w:rPr>
        <w:t>O</w:t>
      </w:r>
      <w:r w:rsidR="00755FBE" w:rsidRPr="00C92180">
        <w:rPr>
          <w:rFonts w:ascii="Times New Roman" w:hAnsi="Times New Roman" w:cs="Times New Roman"/>
          <w:sz w:val="24"/>
          <w:szCs w:val="24"/>
          <w:vertAlign w:val="subscript"/>
        </w:rPr>
        <w:t>H2O</w:t>
      </w:r>
      <w:r w:rsidR="00755FBE" w:rsidRPr="00C92180">
        <w:rPr>
          <w:rFonts w:ascii="Times New Roman" w:hAnsi="Times New Roman" w:cs="Times New Roman"/>
          <w:sz w:val="24"/>
          <w:szCs w:val="24"/>
        </w:rPr>
        <w:t xml:space="preserve"> values measured in faeces and with the range expected for the ground</w:t>
      </w:r>
      <w:r w:rsidR="00DB3F92">
        <w:rPr>
          <w:rFonts w:ascii="Times New Roman" w:hAnsi="Times New Roman" w:cs="Times New Roman"/>
          <w:sz w:val="24"/>
          <w:szCs w:val="24"/>
        </w:rPr>
        <w:t>/drinking</w:t>
      </w:r>
      <w:r w:rsidR="00755FBE" w:rsidRPr="00C92180">
        <w:rPr>
          <w:rFonts w:ascii="Times New Roman" w:hAnsi="Times New Roman" w:cs="Times New Roman"/>
          <w:sz w:val="24"/>
          <w:szCs w:val="24"/>
        </w:rPr>
        <w:t xml:space="preserve"> water in the region</w:t>
      </w:r>
      <w:r w:rsidR="00302C48">
        <w:rPr>
          <w:rFonts w:ascii="Times New Roman" w:hAnsi="Times New Roman" w:cs="Times New Roman"/>
          <w:sz w:val="24"/>
          <w:szCs w:val="24"/>
        </w:rPr>
        <w:t>,</w:t>
      </w:r>
      <w:r w:rsidR="00755FBE" w:rsidRPr="00C92180">
        <w:rPr>
          <w:rFonts w:ascii="Times New Roman" w:hAnsi="Times New Roman" w:cs="Times New Roman"/>
          <w:sz w:val="24"/>
          <w:szCs w:val="24"/>
        </w:rPr>
        <w:t xml:space="preserve"> a Eδ</w:t>
      </w:r>
      <w:r w:rsidR="00755FBE" w:rsidRPr="00C92180">
        <w:rPr>
          <w:rFonts w:ascii="Times New Roman" w:hAnsi="Times New Roman" w:cs="Times New Roman"/>
          <w:sz w:val="24"/>
          <w:szCs w:val="24"/>
          <w:vertAlign w:val="superscript"/>
        </w:rPr>
        <w:t>18</w:t>
      </w:r>
      <w:r w:rsidR="00755FBE" w:rsidRPr="00C92180">
        <w:rPr>
          <w:rFonts w:ascii="Times New Roman" w:hAnsi="Times New Roman" w:cs="Times New Roman"/>
          <w:sz w:val="24"/>
          <w:szCs w:val="24"/>
        </w:rPr>
        <w:t>O</w:t>
      </w:r>
      <w:r w:rsidR="00755FBE" w:rsidRPr="00C92180">
        <w:rPr>
          <w:rFonts w:ascii="Times New Roman" w:hAnsi="Times New Roman" w:cs="Times New Roman"/>
          <w:sz w:val="24"/>
          <w:szCs w:val="24"/>
          <w:vertAlign w:val="subscript"/>
        </w:rPr>
        <w:t>PO4</w:t>
      </w:r>
      <w:r w:rsidR="00755FBE" w:rsidRPr="00C92180">
        <w:rPr>
          <w:rFonts w:ascii="Times New Roman" w:hAnsi="Times New Roman" w:cs="Times New Roman"/>
          <w:sz w:val="24"/>
          <w:szCs w:val="24"/>
        </w:rPr>
        <w:t xml:space="preserve"> range of values from </w:t>
      </w:r>
      <w:r w:rsidR="00755FBE">
        <w:rPr>
          <w:rFonts w:ascii="Times New Roman" w:hAnsi="Times New Roman" w:cs="Times New Roman"/>
          <w:sz w:val="24"/>
          <w:szCs w:val="24"/>
        </w:rPr>
        <w:t>+</w:t>
      </w:r>
      <w:r w:rsidR="003A017A">
        <w:rPr>
          <w:rFonts w:ascii="Times New Roman" w:hAnsi="Times New Roman" w:cs="Times New Roman"/>
          <w:sz w:val="24"/>
          <w:szCs w:val="24"/>
        </w:rPr>
        <w:t>13.2</w:t>
      </w:r>
      <w:r w:rsidR="00755FBE" w:rsidRPr="00C92180">
        <w:rPr>
          <w:rFonts w:ascii="Times New Roman" w:hAnsi="Times New Roman" w:cs="Times New Roman"/>
          <w:sz w:val="24"/>
          <w:szCs w:val="24"/>
        </w:rPr>
        <w:t xml:space="preserve"> to </w:t>
      </w:r>
      <w:r w:rsidR="00755FBE">
        <w:rPr>
          <w:rFonts w:ascii="Times New Roman" w:hAnsi="Times New Roman" w:cs="Times New Roman"/>
          <w:sz w:val="24"/>
          <w:szCs w:val="24"/>
        </w:rPr>
        <w:t>+</w:t>
      </w:r>
      <w:r w:rsidR="00755FBE" w:rsidRPr="00C92180">
        <w:rPr>
          <w:rFonts w:ascii="Times New Roman" w:hAnsi="Times New Roman" w:cs="Times New Roman"/>
          <w:sz w:val="24"/>
          <w:szCs w:val="24"/>
        </w:rPr>
        <w:t>14.0‰ is expected assuming body water δ</w:t>
      </w:r>
      <w:r w:rsidR="00755FBE" w:rsidRPr="00C92180">
        <w:rPr>
          <w:rFonts w:ascii="Times New Roman" w:hAnsi="Times New Roman" w:cs="Times New Roman"/>
          <w:sz w:val="24"/>
          <w:szCs w:val="24"/>
          <w:vertAlign w:val="superscript"/>
        </w:rPr>
        <w:t>18</w:t>
      </w:r>
      <w:r w:rsidR="00755FBE" w:rsidRPr="00C92180">
        <w:rPr>
          <w:rFonts w:ascii="Times New Roman" w:hAnsi="Times New Roman" w:cs="Times New Roman"/>
          <w:sz w:val="24"/>
          <w:szCs w:val="24"/>
        </w:rPr>
        <w:t>O</w:t>
      </w:r>
      <w:r w:rsidR="00755FBE" w:rsidRPr="00C92180">
        <w:rPr>
          <w:rFonts w:ascii="Times New Roman" w:hAnsi="Times New Roman" w:cs="Times New Roman"/>
          <w:sz w:val="24"/>
          <w:szCs w:val="24"/>
          <w:vertAlign w:val="subscript"/>
        </w:rPr>
        <w:t>H2O</w:t>
      </w:r>
      <w:r w:rsidR="00755FBE" w:rsidRPr="00C92180">
        <w:rPr>
          <w:rFonts w:ascii="Times New Roman" w:hAnsi="Times New Roman" w:cs="Times New Roman"/>
          <w:sz w:val="24"/>
          <w:szCs w:val="24"/>
        </w:rPr>
        <w:t xml:space="preserve"> </w:t>
      </w:r>
      <w:r w:rsidR="006C2D1F">
        <w:rPr>
          <w:rFonts w:ascii="Times New Roman" w:hAnsi="Times New Roman" w:cs="Times New Roman"/>
          <w:sz w:val="24"/>
          <w:szCs w:val="24"/>
        </w:rPr>
        <w:t xml:space="preserve">value </w:t>
      </w:r>
      <w:r w:rsidR="007C3777">
        <w:rPr>
          <w:rFonts w:ascii="Times New Roman" w:hAnsi="Times New Roman" w:cs="Times New Roman"/>
          <w:sz w:val="24"/>
          <w:szCs w:val="24"/>
        </w:rPr>
        <w:t xml:space="preserve">is </w:t>
      </w:r>
      <w:proofErr w:type="gramStart"/>
      <w:r w:rsidR="007C3777">
        <w:rPr>
          <w:rFonts w:ascii="Times New Roman" w:hAnsi="Times New Roman" w:cs="Times New Roman"/>
          <w:sz w:val="24"/>
          <w:szCs w:val="24"/>
        </w:rPr>
        <w:t>s</w:t>
      </w:r>
      <w:r w:rsidR="003A017A">
        <w:rPr>
          <w:rFonts w:ascii="Times New Roman" w:hAnsi="Times New Roman" w:cs="Times New Roman"/>
          <w:sz w:val="24"/>
          <w:szCs w:val="24"/>
        </w:rPr>
        <w:t>imilar to</w:t>
      </w:r>
      <w:proofErr w:type="gramEnd"/>
      <w:r w:rsidR="003A017A">
        <w:rPr>
          <w:rFonts w:ascii="Times New Roman" w:hAnsi="Times New Roman" w:cs="Times New Roman"/>
          <w:sz w:val="24"/>
          <w:szCs w:val="24"/>
        </w:rPr>
        <w:t xml:space="preserve"> </w:t>
      </w:r>
      <w:r w:rsidR="003A017A">
        <w:rPr>
          <w:rFonts w:ascii="Times New Roman" w:hAnsi="Times New Roman" w:cs="Times New Roman"/>
          <w:sz w:val="24"/>
          <w:szCs w:val="24"/>
        </w:rPr>
        <w:lastRenderedPageBreak/>
        <w:t>ground water and +18.1</w:t>
      </w:r>
      <w:r w:rsidR="007C3777">
        <w:rPr>
          <w:rFonts w:ascii="Times New Roman" w:hAnsi="Times New Roman" w:cs="Times New Roman"/>
          <w:sz w:val="24"/>
          <w:szCs w:val="24"/>
        </w:rPr>
        <w:t xml:space="preserve"> to +19.9‰</w:t>
      </w:r>
      <w:r w:rsidR="00755FBE" w:rsidRPr="00C92180">
        <w:rPr>
          <w:rFonts w:ascii="Times New Roman" w:hAnsi="Times New Roman" w:cs="Times New Roman"/>
          <w:sz w:val="24"/>
          <w:szCs w:val="24"/>
        </w:rPr>
        <w:t xml:space="preserve"> if the δ</w:t>
      </w:r>
      <w:r w:rsidR="00755FBE" w:rsidRPr="00C92180">
        <w:rPr>
          <w:rFonts w:ascii="Times New Roman" w:hAnsi="Times New Roman" w:cs="Times New Roman"/>
          <w:sz w:val="24"/>
          <w:szCs w:val="24"/>
          <w:vertAlign w:val="superscript"/>
        </w:rPr>
        <w:t>18</w:t>
      </w:r>
      <w:r w:rsidR="00755FBE" w:rsidRPr="00C92180">
        <w:rPr>
          <w:rFonts w:ascii="Times New Roman" w:hAnsi="Times New Roman" w:cs="Times New Roman"/>
          <w:sz w:val="24"/>
          <w:szCs w:val="24"/>
        </w:rPr>
        <w:t>O</w:t>
      </w:r>
      <w:r w:rsidR="00755FBE" w:rsidRPr="00C92180">
        <w:rPr>
          <w:rFonts w:ascii="Times New Roman" w:hAnsi="Times New Roman" w:cs="Times New Roman"/>
          <w:sz w:val="24"/>
          <w:szCs w:val="24"/>
          <w:vertAlign w:val="subscript"/>
        </w:rPr>
        <w:t>H2O</w:t>
      </w:r>
      <w:r w:rsidR="00755FBE" w:rsidRPr="00C92180">
        <w:rPr>
          <w:rFonts w:ascii="Times New Roman" w:hAnsi="Times New Roman" w:cs="Times New Roman"/>
          <w:sz w:val="24"/>
          <w:szCs w:val="24"/>
        </w:rPr>
        <w:t xml:space="preserve"> values within faeces are used</w:t>
      </w:r>
      <w:r w:rsidR="002D5076">
        <w:rPr>
          <w:rFonts w:ascii="Times New Roman" w:hAnsi="Times New Roman" w:cs="Times New Roman"/>
          <w:sz w:val="24"/>
          <w:szCs w:val="24"/>
        </w:rPr>
        <w:t xml:space="preserve"> and are taken to represent the animal body water</w:t>
      </w:r>
      <w:r w:rsidR="000D1674">
        <w:rPr>
          <w:rFonts w:ascii="Times New Roman" w:hAnsi="Times New Roman" w:cs="Times New Roman"/>
          <w:sz w:val="24"/>
          <w:szCs w:val="24"/>
        </w:rPr>
        <w:t xml:space="preserve"> (Figure 1)</w:t>
      </w:r>
      <w:r w:rsidR="00755FBE" w:rsidRPr="00C92180">
        <w:rPr>
          <w:rFonts w:ascii="Times New Roman" w:hAnsi="Times New Roman" w:cs="Times New Roman"/>
          <w:sz w:val="24"/>
          <w:szCs w:val="24"/>
        </w:rPr>
        <w:t>.</w:t>
      </w:r>
      <w:ins w:id="114" w:author="Steve Granger" w:date="2018-02-15T09:00:00Z">
        <w:r w:rsidR="007C671F">
          <w:rPr>
            <w:rFonts w:ascii="Times New Roman" w:hAnsi="Times New Roman" w:cs="Times New Roman"/>
            <w:sz w:val="24"/>
            <w:szCs w:val="24"/>
          </w:rPr>
          <w:t xml:space="preserve"> </w:t>
        </w:r>
      </w:ins>
    </w:p>
    <w:p w14:paraId="546C9CE9" w14:textId="6B15B8AD" w:rsidR="00B149C2" w:rsidRPr="006C2D1F" w:rsidRDefault="00B149C2" w:rsidP="00AB2E30">
      <w:pPr>
        <w:jc w:val="both"/>
        <w:rPr>
          <w:rFonts w:ascii="Times New Roman" w:hAnsi="Times New Roman" w:cs="Times New Roman"/>
          <w:b/>
          <w:sz w:val="24"/>
          <w:szCs w:val="24"/>
        </w:rPr>
      </w:pPr>
      <w:r w:rsidRPr="00D81219">
        <w:rPr>
          <w:rFonts w:ascii="Times New Roman" w:hAnsi="Times New Roman" w:cs="Times New Roman"/>
          <w:b/>
          <w:sz w:val="24"/>
          <w:szCs w:val="24"/>
        </w:rPr>
        <w:t>Extractable faecal δ</w:t>
      </w:r>
      <w:r w:rsidRPr="00D81219">
        <w:rPr>
          <w:rFonts w:ascii="Times New Roman" w:hAnsi="Times New Roman" w:cs="Times New Roman"/>
          <w:b/>
          <w:sz w:val="24"/>
          <w:szCs w:val="24"/>
          <w:vertAlign w:val="superscript"/>
        </w:rPr>
        <w:t>18</w:t>
      </w:r>
      <w:r w:rsidRPr="00D81219">
        <w:rPr>
          <w:rFonts w:ascii="Times New Roman" w:hAnsi="Times New Roman" w:cs="Times New Roman"/>
          <w:b/>
          <w:sz w:val="24"/>
          <w:szCs w:val="24"/>
        </w:rPr>
        <w:t>O</w:t>
      </w:r>
      <w:r w:rsidRPr="00D81219">
        <w:rPr>
          <w:rFonts w:ascii="Times New Roman" w:hAnsi="Times New Roman" w:cs="Times New Roman"/>
          <w:b/>
          <w:sz w:val="24"/>
          <w:szCs w:val="24"/>
          <w:vertAlign w:val="subscript"/>
        </w:rPr>
        <w:t>PO4</w:t>
      </w:r>
      <w:r w:rsidR="006C2D1F">
        <w:rPr>
          <w:rFonts w:ascii="Times New Roman" w:hAnsi="Times New Roman" w:cs="Times New Roman"/>
          <w:b/>
          <w:sz w:val="24"/>
          <w:szCs w:val="24"/>
          <w:vertAlign w:val="subscript"/>
        </w:rPr>
        <w:t xml:space="preserve"> </w:t>
      </w:r>
      <w:r w:rsidR="006C2D1F">
        <w:rPr>
          <w:rFonts w:ascii="Times New Roman" w:hAnsi="Times New Roman" w:cs="Times New Roman"/>
          <w:b/>
          <w:sz w:val="24"/>
          <w:szCs w:val="24"/>
        </w:rPr>
        <w:t>values</w:t>
      </w:r>
    </w:p>
    <w:p w14:paraId="65CC841D" w14:textId="1FB85AB8" w:rsidR="00C66676" w:rsidRDefault="005332BD" w:rsidP="00AB2E30">
      <w:pPr>
        <w:jc w:val="both"/>
        <w:rPr>
          <w:rFonts w:ascii="Times New Roman" w:hAnsi="Times New Roman" w:cs="Times New Roman"/>
          <w:sz w:val="24"/>
          <w:szCs w:val="24"/>
        </w:rPr>
      </w:pPr>
      <w:r>
        <w:rPr>
          <w:rFonts w:ascii="Times New Roman" w:hAnsi="Times New Roman" w:cs="Times New Roman"/>
          <w:sz w:val="24"/>
          <w:szCs w:val="24"/>
        </w:rPr>
        <w:t xml:space="preserve">As it </w:t>
      </w:r>
      <w:r w:rsidR="00081AE4">
        <w:rPr>
          <w:rFonts w:ascii="Times New Roman" w:hAnsi="Times New Roman" w:cs="Times New Roman"/>
          <w:sz w:val="24"/>
          <w:szCs w:val="24"/>
        </w:rPr>
        <w:t>was</w:t>
      </w:r>
      <w:r>
        <w:rPr>
          <w:rFonts w:ascii="Times New Roman" w:hAnsi="Times New Roman" w:cs="Times New Roman"/>
          <w:sz w:val="24"/>
          <w:szCs w:val="24"/>
        </w:rPr>
        <w:t xml:space="preserve"> shown that the resin extractable </w:t>
      </w:r>
      <w:r w:rsidR="00CF3B09">
        <w:rPr>
          <w:rFonts w:ascii="Times New Roman" w:hAnsi="Times New Roman" w:cs="Times New Roman"/>
          <w:sz w:val="24"/>
          <w:szCs w:val="24"/>
        </w:rPr>
        <w:t>PO</w:t>
      </w:r>
      <w:r w:rsidR="00CF3B09" w:rsidRPr="001A1714">
        <w:rPr>
          <w:rFonts w:ascii="Times New Roman" w:hAnsi="Times New Roman" w:cs="Times New Roman"/>
          <w:sz w:val="24"/>
          <w:szCs w:val="24"/>
          <w:vertAlign w:val="subscript"/>
        </w:rPr>
        <w:t>4</w:t>
      </w:r>
      <w:r w:rsidR="00CF3B09">
        <w:rPr>
          <w:rFonts w:ascii="Times New Roman" w:hAnsi="Times New Roman" w:cs="Times New Roman"/>
          <w:sz w:val="24"/>
          <w:szCs w:val="24"/>
        </w:rPr>
        <w:t xml:space="preserve"> was not derive</w:t>
      </w:r>
      <w:r w:rsidR="00081AE4">
        <w:rPr>
          <w:rFonts w:ascii="Times New Roman" w:hAnsi="Times New Roman" w:cs="Times New Roman"/>
          <w:sz w:val="24"/>
          <w:szCs w:val="24"/>
        </w:rPr>
        <w:t>d</w:t>
      </w:r>
      <w:r w:rsidR="00CF3B09">
        <w:rPr>
          <w:rFonts w:ascii="Times New Roman" w:hAnsi="Times New Roman" w:cs="Times New Roman"/>
          <w:sz w:val="24"/>
          <w:szCs w:val="24"/>
        </w:rPr>
        <w:t xml:space="preserve"> directly from the lysis of microbial cells it was not possible to compare ‘free’ PO</w:t>
      </w:r>
      <w:r w:rsidR="00CF3B09" w:rsidRPr="001A1714">
        <w:rPr>
          <w:rFonts w:ascii="Times New Roman" w:hAnsi="Times New Roman" w:cs="Times New Roman"/>
          <w:sz w:val="24"/>
          <w:szCs w:val="24"/>
          <w:vertAlign w:val="subscript"/>
        </w:rPr>
        <w:t>4</w:t>
      </w:r>
      <w:r w:rsidR="00CF3B09">
        <w:rPr>
          <w:rFonts w:ascii="Times New Roman" w:hAnsi="Times New Roman" w:cs="Times New Roman"/>
          <w:sz w:val="24"/>
          <w:szCs w:val="24"/>
        </w:rPr>
        <w:t xml:space="preserve"> to ‘microbial’ PO</w:t>
      </w:r>
      <w:r w:rsidR="00CF3B09" w:rsidRPr="001A1714">
        <w:rPr>
          <w:rFonts w:ascii="Times New Roman" w:hAnsi="Times New Roman" w:cs="Times New Roman"/>
          <w:sz w:val="24"/>
          <w:szCs w:val="24"/>
          <w:vertAlign w:val="subscript"/>
        </w:rPr>
        <w:t>4</w:t>
      </w:r>
      <w:r w:rsidR="00CF3B09">
        <w:rPr>
          <w:rFonts w:ascii="Times New Roman" w:hAnsi="Times New Roman" w:cs="Times New Roman"/>
          <w:sz w:val="24"/>
          <w:szCs w:val="24"/>
        </w:rPr>
        <w:t>. However, the δ</w:t>
      </w:r>
      <w:r w:rsidR="00CF3B09" w:rsidRPr="001E375D">
        <w:rPr>
          <w:rFonts w:ascii="Times New Roman" w:hAnsi="Times New Roman" w:cs="Times New Roman"/>
          <w:sz w:val="24"/>
          <w:szCs w:val="24"/>
          <w:vertAlign w:val="superscript"/>
        </w:rPr>
        <w:t>18</w:t>
      </w:r>
      <w:r w:rsidR="00CF3B09">
        <w:rPr>
          <w:rFonts w:ascii="Times New Roman" w:hAnsi="Times New Roman" w:cs="Times New Roman"/>
          <w:sz w:val="24"/>
          <w:szCs w:val="24"/>
        </w:rPr>
        <w:t>O</w:t>
      </w:r>
      <w:r w:rsidR="00CF3B09" w:rsidRPr="001E375D">
        <w:rPr>
          <w:rFonts w:ascii="Times New Roman" w:hAnsi="Times New Roman" w:cs="Times New Roman"/>
          <w:sz w:val="24"/>
          <w:szCs w:val="24"/>
          <w:vertAlign w:val="subscript"/>
        </w:rPr>
        <w:t>PO4</w:t>
      </w:r>
      <w:r w:rsidR="00CF3B09">
        <w:rPr>
          <w:rFonts w:ascii="Times New Roman" w:hAnsi="Times New Roman" w:cs="Times New Roman"/>
          <w:sz w:val="24"/>
          <w:szCs w:val="24"/>
        </w:rPr>
        <w:t xml:space="preserve"> of the ‘free’ PO</w:t>
      </w:r>
      <w:r w:rsidR="00CF3B09" w:rsidRPr="001A1714">
        <w:rPr>
          <w:rFonts w:ascii="Times New Roman" w:hAnsi="Times New Roman" w:cs="Times New Roman"/>
          <w:sz w:val="24"/>
          <w:szCs w:val="24"/>
          <w:vertAlign w:val="subscript"/>
        </w:rPr>
        <w:t>4</w:t>
      </w:r>
      <w:r w:rsidR="00CF3B09">
        <w:rPr>
          <w:rFonts w:ascii="Times New Roman" w:hAnsi="Times New Roman" w:cs="Times New Roman"/>
          <w:sz w:val="24"/>
          <w:szCs w:val="24"/>
        </w:rPr>
        <w:t xml:space="preserve"> ranged between +13.</w:t>
      </w:r>
      <w:ins w:id="115" w:author="Steve Granger" w:date="2018-02-15T13:46:00Z">
        <w:r w:rsidR="00563220">
          <w:rPr>
            <w:rFonts w:ascii="Times New Roman" w:hAnsi="Times New Roman" w:cs="Times New Roman"/>
            <w:sz w:val="24"/>
            <w:szCs w:val="24"/>
          </w:rPr>
          <w:t>2</w:t>
        </w:r>
      </w:ins>
      <w:del w:id="116" w:author="Steve Granger" w:date="2018-02-15T13:46:00Z">
        <w:r w:rsidR="00CF3B09" w:rsidDel="00563220">
          <w:rPr>
            <w:rFonts w:ascii="Times New Roman" w:hAnsi="Times New Roman" w:cs="Times New Roman"/>
            <w:sz w:val="24"/>
            <w:szCs w:val="24"/>
          </w:rPr>
          <w:delText>0</w:delText>
        </w:r>
      </w:del>
      <w:r w:rsidR="00CF3B09">
        <w:rPr>
          <w:rFonts w:ascii="Times New Roman" w:hAnsi="Times New Roman" w:cs="Times New Roman"/>
          <w:sz w:val="24"/>
          <w:szCs w:val="24"/>
        </w:rPr>
        <w:t xml:space="preserve"> and +15.</w:t>
      </w:r>
      <w:ins w:id="117" w:author="Steve Granger" w:date="2018-02-15T13:46:00Z">
        <w:r w:rsidR="00563220">
          <w:rPr>
            <w:rFonts w:ascii="Times New Roman" w:hAnsi="Times New Roman" w:cs="Times New Roman"/>
            <w:sz w:val="24"/>
            <w:szCs w:val="24"/>
          </w:rPr>
          <w:t>3</w:t>
        </w:r>
      </w:ins>
      <w:del w:id="118" w:author="Steve Granger" w:date="2018-02-15T13:46:00Z">
        <w:r w:rsidR="00CF3B09" w:rsidDel="00563220">
          <w:rPr>
            <w:rFonts w:ascii="Times New Roman" w:hAnsi="Times New Roman" w:cs="Times New Roman"/>
            <w:sz w:val="24"/>
            <w:szCs w:val="24"/>
          </w:rPr>
          <w:delText>0</w:delText>
        </w:r>
      </w:del>
      <w:r w:rsidR="00CF3B09">
        <w:rPr>
          <w:rFonts w:ascii="Times New Roman" w:hAnsi="Times New Roman" w:cs="Times New Roman"/>
          <w:sz w:val="24"/>
          <w:szCs w:val="24"/>
        </w:rPr>
        <w:t>‰ which is very similar to those data reported for slurry PO</w:t>
      </w:r>
      <w:r w:rsidR="00CF3B09" w:rsidRPr="001A1714">
        <w:rPr>
          <w:rFonts w:ascii="Times New Roman" w:hAnsi="Times New Roman" w:cs="Times New Roman"/>
          <w:sz w:val="24"/>
          <w:szCs w:val="24"/>
          <w:vertAlign w:val="subscript"/>
        </w:rPr>
        <w:t>4</w:t>
      </w:r>
      <w:r w:rsidR="00CF3B09">
        <w:rPr>
          <w:rFonts w:ascii="Times New Roman" w:hAnsi="Times New Roman" w:cs="Times New Roman"/>
          <w:sz w:val="24"/>
          <w:szCs w:val="24"/>
        </w:rPr>
        <w:t xml:space="preserve"> </w:t>
      </w:r>
      <w:r w:rsidR="00B149C2">
        <w:rPr>
          <w:rFonts w:ascii="Times New Roman" w:hAnsi="Times New Roman" w:cs="Times New Roman"/>
          <w:sz w:val="24"/>
          <w:szCs w:val="24"/>
        </w:rPr>
        <w:t>by Granger et al</w:t>
      </w:r>
      <w:r w:rsidR="00E4639C">
        <w:rPr>
          <w:rFonts w:ascii="Times New Roman" w:hAnsi="Times New Roman" w:cs="Times New Roman"/>
          <w:sz w:val="24"/>
          <w:szCs w:val="24"/>
        </w:rPr>
        <w:fldChar w:fldCharType="begin">
          <w:fldData xml:space="preserve">PEVuZE5vdGU+PENpdGUgRXhjbHVkZUF1dGg9IjEiPjxBdXRob3I+R3JhbmdlcjwvQXV0aG9yPjxZ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</w:fldData>
        </w:fldChar>
      </w:r>
      <w:r w:rsidR="00D10DA0">
        <w:rPr>
          <w:rFonts w:ascii="Times New Roman" w:hAnsi="Times New Roman" w:cs="Times New Roman"/>
          <w:sz w:val="24"/>
          <w:szCs w:val="24"/>
        </w:rPr>
        <w:instrText xml:space="preserve"> ADDIN EN.CITE </w:instrText>
      </w:r>
      <w:r w:rsidR="00D10DA0">
        <w:rPr>
          <w:rFonts w:ascii="Times New Roman" w:hAnsi="Times New Roman" w:cs="Times New Roman"/>
          <w:sz w:val="24"/>
          <w:szCs w:val="24"/>
        </w:rPr>
        <w:fldChar w:fldCharType="begin">
          <w:fldData xml:space="preserve">PEVuZE5vdGU+PENpdGUgRXhjbHVkZUF1dGg9IjEiPjxBdXRob3I+R3JhbmdlcjwvQXV0aG9yPjxZ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</w:fldData>
        </w:fldChar>
      </w:r>
      <w:r w:rsidR="00D10DA0">
        <w:rPr>
          <w:rFonts w:ascii="Times New Roman" w:hAnsi="Times New Roman" w:cs="Times New Roman"/>
          <w:sz w:val="24"/>
          <w:szCs w:val="24"/>
        </w:rPr>
        <w:instrText xml:space="preserve"> ADDIN EN.CITE.DATA </w:instrText>
      </w:r>
      <w:r w:rsidR="00D10DA0">
        <w:rPr>
          <w:rFonts w:ascii="Times New Roman" w:hAnsi="Times New Roman" w:cs="Times New Roman"/>
          <w:sz w:val="24"/>
          <w:szCs w:val="24"/>
        </w:rPr>
      </w:r>
      <w:r w:rsidR="00D10DA0">
        <w:rPr>
          <w:rFonts w:ascii="Times New Roman" w:hAnsi="Times New Roman" w:cs="Times New Roman"/>
          <w:sz w:val="24"/>
          <w:szCs w:val="24"/>
        </w:rPr>
        <w:fldChar w:fldCharType="end"/>
      </w:r>
      <w:r w:rsidR="00E4639C">
        <w:rPr>
          <w:rFonts w:ascii="Times New Roman" w:hAnsi="Times New Roman" w:cs="Times New Roman"/>
          <w:sz w:val="24"/>
          <w:szCs w:val="24"/>
        </w:rPr>
      </w:r>
      <w:r w:rsidR="00E4639C">
        <w:rPr>
          <w:rFonts w:ascii="Times New Roman" w:hAnsi="Times New Roman" w:cs="Times New Roman"/>
          <w:sz w:val="24"/>
          <w:szCs w:val="24"/>
        </w:rPr>
        <w:fldChar w:fldCharType="separate"/>
      </w:r>
      <w:r w:rsidR="00D10DA0" w:rsidRPr="00D10DA0">
        <w:rPr>
          <w:rFonts w:ascii="Times New Roman" w:hAnsi="Times New Roman" w:cs="Times New Roman"/>
          <w:noProof/>
          <w:sz w:val="24"/>
          <w:szCs w:val="24"/>
          <w:vertAlign w:val="superscript"/>
        </w:rPr>
        <w:t>[19]</w:t>
      </w:r>
      <w:r w:rsidR="00E4639C">
        <w:rPr>
          <w:rFonts w:ascii="Times New Roman" w:hAnsi="Times New Roman" w:cs="Times New Roman"/>
          <w:sz w:val="24"/>
          <w:szCs w:val="24"/>
        </w:rPr>
        <w:fldChar w:fldCharType="end"/>
      </w:r>
      <w:r w:rsidR="00B149C2">
        <w:rPr>
          <w:rFonts w:ascii="Times New Roman" w:hAnsi="Times New Roman" w:cs="Times New Roman"/>
          <w:sz w:val="24"/>
          <w:szCs w:val="24"/>
        </w:rPr>
        <w:t xml:space="preserve"> </w:t>
      </w:r>
      <w:r w:rsidR="00CF3B09">
        <w:rPr>
          <w:rFonts w:ascii="Times New Roman" w:hAnsi="Times New Roman" w:cs="Times New Roman"/>
          <w:sz w:val="24"/>
          <w:szCs w:val="24"/>
        </w:rPr>
        <w:t xml:space="preserve">which </w:t>
      </w:r>
      <w:r w:rsidR="00B149C2">
        <w:rPr>
          <w:rFonts w:ascii="Times New Roman" w:hAnsi="Times New Roman" w:cs="Times New Roman"/>
          <w:sz w:val="24"/>
          <w:szCs w:val="24"/>
        </w:rPr>
        <w:t xml:space="preserve">ranged between </w:t>
      </w:r>
      <w:r w:rsidR="00B149C2" w:rsidRPr="001E375D">
        <w:rPr>
          <w:rFonts w:ascii="Times New Roman" w:hAnsi="Times New Roman" w:cs="Times New Roman"/>
          <w:sz w:val="24"/>
          <w:szCs w:val="24"/>
        </w:rPr>
        <w:t>+12.0 and +15.0‰</w:t>
      </w:r>
      <w:r w:rsidR="00B149C2">
        <w:rPr>
          <w:rFonts w:ascii="Times New Roman" w:hAnsi="Times New Roman" w:cs="Times New Roman"/>
          <w:sz w:val="24"/>
          <w:szCs w:val="24"/>
        </w:rPr>
        <w:t xml:space="preserve"> </w:t>
      </w:r>
      <w:r w:rsidR="00740CF8">
        <w:rPr>
          <w:rFonts w:ascii="Times New Roman" w:hAnsi="Times New Roman" w:cs="Times New Roman"/>
          <w:sz w:val="24"/>
          <w:szCs w:val="24"/>
        </w:rPr>
        <w:t>despite being extracted differently and representing a much more heterogeneous source material</w:t>
      </w:r>
      <w:r w:rsidR="00B149C2">
        <w:rPr>
          <w:rFonts w:ascii="Times New Roman" w:hAnsi="Times New Roman" w:cs="Times New Roman"/>
          <w:sz w:val="24"/>
          <w:szCs w:val="24"/>
        </w:rPr>
        <w:t xml:space="preserve"> </w:t>
      </w:r>
      <w:r w:rsidR="000D1674">
        <w:rPr>
          <w:rFonts w:ascii="Times New Roman" w:hAnsi="Times New Roman" w:cs="Times New Roman"/>
          <w:sz w:val="24"/>
          <w:szCs w:val="24"/>
        </w:rPr>
        <w:t>(Figure 1)</w:t>
      </w:r>
      <w:r w:rsidR="00B149C2">
        <w:rPr>
          <w:rFonts w:ascii="Times New Roman" w:hAnsi="Times New Roman" w:cs="Times New Roman"/>
          <w:sz w:val="24"/>
          <w:szCs w:val="24"/>
        </w:rPr>
        <w:t xml:space="preserve">. </w:t>
      </w:r>
      <w:r w:rsidR="00E0292F">
        <w:rPr>
          <w:rFonts w:ascii="Times New Roman" w:hAnsi="Times New Roman" w:cs="Times New Roman"/>
          <w:sz w:val="24"/>
          <w:szCs w:val="24"/>
        </w:rPr>
        <w:t xml:space="preserve">There </w:t>
      </w:r>
      <w:r w:rsidR="00CF3B09">
        <w:rPr>
          <w:rFonts w:ascii="Times New Roman" w:hAnsi="Times New Roman" w:cs="Times New Roman"/>
          <w:sz w:val="24"/>
          <w:szCs w:val="24"/>
        </w:rPr>
        <w:t>was</w:t>
      </w:r>
      <w:r w:rsidR="00E0292F">
        <w:rPr>
          <w:rFonts w:ascii="Times New Roman" w:hAnsi="Times New Roman" w:cs="Times New Roman"/>
          <w:sz w:val="24"/>
          <w:szCs w:val="24"/>
        </w:rPr>
        <w:t xml:space="preserve"> no apparent relationship in the δ</w:t>
      </w:r>
      <w:r w:rsidR="00E0292F" w:rsidRPr="001E375D">
        <w:rPr>
          <w:rFonts w:ascii="Times New Roman" w:hAnsi="Times New Roman" w:cs="Times New Roman"/>
          <w:sz w:val="24"/>
          <w:szCs w:val="24"/>
          <w:vertAlign w:val="superscript"/>
        </w:rPr>
        <w:t>18</w:t>
      </w:r>
      <w:r w:rsidR="00E0292F">
        <w:rPr>
          <w:rFonts w:ascii="Times New Roman" w:hAnsi="Times New Roman" w:cs="Times New Roman"/>
          <w:sz w:val="24"/>
          <w:szCs w:val="24"/>
        </w:rPr>
        <w:t>O</w:t>
      </w:r>
      <w:r w:rsidR="00E0292F" w:rsidRPr="001E375D">
        <w:rPr>
          <w:rFonts w:ascii="Times New Roman" w:hAnsi="Times New Roman" w:cs="Times New Roman"/>
          <w:sz w:val="24"/>
          <w:szCs w:val="24"/>
          <w:vertAlign w:val="subscript"/>
        </w:rPr>
        <w:t>PO4</w:t>
      </w:r>
      <w:r w:rsidR="00E0292F">
        <w:rPr>
          <w:rFonts w:ascii="Times New Roman" w:hAnsi="Times New Roman" w:cs="Times New Roman"/>
          <w:sz w:val="24"/>
          <w:szCs w:val="24"/>
        </w:rPr>
        <w:t xml:space="preserve"> values and the animal variables; however, the scope of the study was too limited to investigate variables such as age, gender, breed, etc. The δ</w:t>
      </w:r>
      <w:r w:rsidR="00E0292F" w:rsidRPr="005B7ECC">
        <w:rPr>
          <w:rFonts w:ascii="Times New Roman" w:hAnsi="Times New Roman" w:cs="Times New Roman"/>
          <w:sz w:val="24"/>
          <w:szCs w:val="24"/>
          <w:vertAlign w:val="superscript"/>
        </w:rPr>
        <w:t>18</w:t>
      </w:r>
      <w:r w:rsidR="00E0292F">
        <w:rPr>
          <w:rFonts w:ascii="Times New Roman" w:hAnsi="Times New Roman" w:cs="Times New Roman"/>
          <w:sz w:val="24"/>
          <w:szCs w:val="24"/>
        </w:rPr>
        <w:t>O</w:t>
      </w:r>
      <w:r w:rsidR="00E0292F" w:rsidRPr="005B7ECC">
        <w:rPr>
          <w:rFonts w:ascii="Times New Roman" w:hAnsi="Times New Roman" w:cs="Times New Roman"/>
          <w:sz w:val="24"/>
          <w:szCs w:val="24"/>
          <w:vertAlign w:val="subscript"/>
        </w:rPr>
        <w:t>PO4</w:t>
      </w:r>
      <w:r w:rsidR="00E0292F">
        <w:rPr>
          <w:rFonts w:ascii="Times New Roman" w:hAnsi="Times New Roman" w:cs="Times New Roman"/>
          <w:sz w:val="24"/>
          <w:szCs w:val="24"/>
        </w:rPr>
        <w:t xml:space="preserve"> values reported within this study </w:t>
      </w:r>
      <w:r w:rsidR="00B149C2">
        <w:rPr>
          <w:rFonts w:ascii="Times New Roman" w:hAnsi="Times New Roman" w:cs="Times New Roman"/>
          <w:sz w:val="24"/>
          <w:szCs w:val="24"/>
        </w:rPr>
        <w:t xml:space="preserve">indicate that </w:t>
      </w:r>
      <w:r w:rsidR="00E0292F">
        <w:rPr>
          <w:rFonts w:ascii="Times New Roman" w:hAnsi="Times New Roman" w:cs="Times New Roman"/>
          <w:sz w:val="24"/>
          <w:szCs w:val="24"/>
        </w:rPr>
        <w:t xml:space="preserve">the </w:t>
      </w:r>
      <w:r w:rsidR="00B149C2">
        <w:rPr>
          <w:rFonts w:ascii="Times New Roman" w:hAnsi="Times New Roman" w:cs="Times New Roman"/>
          <w:sz w:val="24"/>
          <w:szCs w:val="24"/>
        </w:rPr>
        <w:t>slurry δ</w:t>
      </w:r>
      <w:r w:rsidR="00B149C2" w:rsidRPr="001E375D">
        <w:rPr>
          <w:rFonts w:ascii="Times New Roman" w:hAnsi="Times New Roman" w:cs="Times New Roman"/>
          <w:sz w:val="24"/>
          <w:szCs w:val="24"/>
          <w:vertAlign w:val="superscript"/>
        </w:rPr>
        <w:t>18</w:t>
      </w:r>
      <w:r w:rsidR="00B149C2">
        <w:rPr>
          <w:rFonts w:ascii="Times New Roman" w:hAnsi="Times New Roman" w:cs="Times New Roman"/>
          <w:sz w:val="24"/>
          <w:szCs w:val="24"/>
        </w:rPr>
        <w:t>O</w:t>
      </w:r>
      <w:r w:rsidR="00B149C2" w:rsidRPr="001E375D">
        <w:rPr>
          <w:rFonts w:ascii="Times New Roman" w:hAnsi="Times New Roman" w:cs="Times New Roman"/>
          <w:sz w:val="24"/>
          <w:szCs w:val="24"/>
          <w:vertAlign w:val="subscript"/>
        </w:rPr>
        <w:t>PO4</w:t>
      </w:r>
      <w:r w:rsidR="00B149C2">
        <w:rPr>
          <w:rFonts w:ascii="Times New Roman" w:hAnsi="Times New Roman" w:cs="Times New Roman"/>
          <w:sz w:val="24"/>
          <w:szCs w:val="24"/>
        </w:rPr>
        <w:t xml:space="preserve"> </w:t>
      </w:r>
      <w:r w:rsidR="006C2D1F">
        <w:rPr>
          <w:rFonts w:ascii="Times New Roman" w:hAnsi="Times New Roman" w:cs="Times New Roman"/>
          <w:sz w:val="24"/>
          <w:szCs w:val="24"/>
        </w:rPr>
        <w:t xml:space="preserve">values are </w:t>
      </w:r>
      <w:r w:rsidR="00E0292F">
        <w:rPr>
          <w:rFonts w:ascii="Times New Roman" w:hAnsi="Times New Roman" w:cs="Times New Roman"/>
          <w:sz w:val="24"/>
          <w:szCs w:val="24"/>
        </w:rPr>
        <w:t>caused by</w:t>
      </w:r>
      <w:r w:rsidR="00B149C2">
        <w:rPr>
          <w:rFonts w:ascii="Times New Roman" w:hAnsi="Times New Roman" w:cs="Times New Roman"/>
          <w:sz w:val="24"/>
          <w:szCs w:val="24"/>
        </w:rPr>
        <w:t xml:space="preserve"> the </w:t>
      </w:r>
      <w:r w:rsidR="000C7A2C">
        <w:rPr>
          <w:rFonts w:ascii="Times New Roman" w:hAnsi="Times New Roman" w:cs="Times New Roman"/>
          <w:sz w:val="24"/>
          <w:szCs w:val="24"/>
        </w:rPr>
        <w:t>PO</w:t>
      </w:r>
      <w:r w:rsidR="000C7A2C" w:rsidRPr="001A1714">
        <w:rPr>
          <w:rFonts w:ascii="Times New Roman" w:hAnsi="Times New Roman" w:cs="Times New Roman"/>
          <w:sz w:val="24"/>
          <w:szCs w:val="24"/>
          <w:vertAlign w:val="subscript"/>
        </w:rPr>
        <w:t>4</w:t>
      </w:r>
      <w:r w:rsidR="00165341">
        <w:rPr>
          <w:rFonts w:ascii="Times New Roman" w:hAnsi="Times New Roman" w:cs="Times New Roman"/>
          <w:sz w:val="24"/>
          <w:szCs w:val="24"/>
        </w:rPr>
        <w:t xml:space="preserve"> in </w:t>
      </w:r>
      <w:r w:rsidR="00B149C2">
        <w:rPr>
          <w:rFonts w:ascii="Times New Roman" w:hAnsi="Times New Roman" w:cs="Times New Roman"/>
          <w:sz w:val="24"/>
          <w:szCs w:val="24"/>
        </w:rPr>
        <w:t>animal f</w:t>
      </w:r>
      <w:r w:rsidR="006E5F47">
        <w:rPr>
          <w:rFonts w:ascii="Times New Roman" w:hAnsi="Times New Roman" w:cs="Times New Roman"/>
          <w:sz w:val="24"/>
          <w:szCs w:val="24"/>
        </w:rPr>
        <w:t>aeces</w:t>
      </w:r>
      <w:r w:rsidR="00B149C2">
        <w:rPr>
          <w:rFonts w:ascii="Times New Roman" w:hAnsi="Times New Roman" w:cs="Times New Roman"/>
          <w:sz w:val="24"/>
          <w:szCs w:val="24"/>
        </w:rPr>
        <w:t>. The δ</w:t>
      </w:r>
      <w:r w:rsidR="00B149C2" w:rsidRPr="001E375D">
        <w:rPr>
          <w:rFonts w:ascii="Times New Roman" w:hAnsi="Times New Roman" w:cs="Times New Roman"/>
          <w:sz w:val="24"/>
          <w:szCs w:val="24"/>
          <w:vertAlign w:val="superscript"/>
        </w:rPr>
        <w:t>18</w:t>
      </w:r>
      <w:r w:rsidR="00B149C2">
        <w:rPr>
          <w:rFonts w:ascii="Times New Roman" w:hAnsi="Times New Roman" w:cs="Times New Roman"/>
          <w:sz w:val="24"/>
          <w:szCs w:val="24"/>
        </w:rPr>
        <w:t>O</w:t>
      </w:r>
      <w:r w:rsidR="00B149C2" w:rsidRPr="001E375D">
        <w:rPr>
          <w:rFonts w:ascii="Times New Roman" w:hAnsi="Times New Roman" w:cs="Times New Roman"/>
          <w:sz w:val="24"/>
          <w:szCs w:val="24"/>
          <w:vertAlign w:val="subscript"/>
        </w:rPr>
        <w:t>PO4</w:t>
      </w:r>
      <w:r w:rsidR="00B149C2">
        <w:rPr>
          <w:rFonts w:ascii="Times New Roman" w:hAnsi="Times New Roman" w:cs="Times New Roman"/>
          <w:sz w:val="24"/>
          <w:szCs w:val="24"/>
        </w:rPr>
        <w:t xml:space="preserve"> </w:t>
      </w:r>
      <w:r w:rsidR="006C2D1F">
        <w:rPr>
          <w:rFonts w:ascii="Times New Roman" w:hAnsi="Times New Roman" w:cs="Times New Roman"/>
          <w:sz w:val="24"/>
          <w:szCs w:val="24"/>
        </w:rPr>
        <w:t xml:space="preserve">values </w:t>
      </w:r>
      <w:r w:rsidR="00B149C2">
        <w:rPr>
          <w:rFonts w:ascii="Times New Roman" w:hAnsi="Times New Roman" w:cs="Times New Roman"/>
          <w:sz w:val="24"/>
          <w:szCs w:val="24"/>
        </w:rPr>
        <w:t>of the faeces themselves however</w:t>
      </w:r>
      <w:r w:rsidR="006C2D1F">
        <w:rPr>
          <w:rFonts w:ascii="Times New Roman" w:hAnsi="Times New Roman" w:cs="Times New Roman"/>
          <w:sz w:val="24"/>
          <w:szCs w:val="24"/>
        </w:rPr>
        <w:t>,</w:t>
      </w:r>
      <w:r w:rsidR="00B149C2">
        <w:rPr>
          <w:rFonts w:ascii="Times New Roman" w:hAnsi="Times New Roman" w:cs="Times New Roman"/>
          <w:sz w:val="24"/>
          <w:szCs w:val="24"/>
        </w:rPr>
        <w:t xml:space="preserve"> are at</w:t>
      </w:r>
      <w:del w:id="119" w:author="Steve Granger" w:date="2018-02-16T12:09:00Z">
        <w:r w:rsidR="00B149C2" w:rsidDel="00F60FFD">
          <w:rPr>
            <w:rFonts w:ascii="Times New Roman" w:hAnsi="Times New Roman" w:cs="Times New Roman"/>
            <w:sz w:val="24"/>
            <w:szCs w:val="24"/>
          </w:rPr>
          <w:delText>,</w:delText>
        </w:r>
      </w:del>
      <w:r w:rsidR="00B149C2">
        <w:rPr>
          <w:rFonts w:ascii="Times New Roman" w:hAnsi="Times New Roman" w:cs="Times New Roman"/>
          <w:sz w:val="24"/>
          <w:szCs w:val="24"/>
        </w:rPr>
        <w:t xml:space="preserve"> or </w:t>
      </w:r>
      <w:r w:rsidR="00C66676">
        <w:rPr>
          <w:rFonts w:ascii="Times New Roman" w:hAnsi="Times New Roman" w:cs="Times New Roman"/>
          <w:sz w:val="24"/>
          <w:szCs w:val="24"/>
        </w:rPr>
        <w:t xml:space="preserve">slightly </w:t>
      </w:r>
      <w:r w:rsidR="00B149C2">
        <w:rPr>
          <w:rFonts w:ascii="Times New Roman" w:hAnsi="Times New Roman" w:cs="Times New Roman"/>
          <w:sz w:val="24"/>
          <w:szCs w:val="24"/>
        </w:rPr>
        <w:t>above, the</w:t>
      </w:r>
      <w:r w:rsidR="006C2D1F">
        <w:rPr>
          <w:rFonts w:ascii="Times New Roman" w:hAnsi="Times New Roman" w:cs="Times New Roman"/>
          <w:sz w:val="24"/>
          <w:szCs w:val="24"/>
        </w:rPr>
        <w:t xml:space="preserve"> range of</w:t>
      </w:r>
      <w:r w:rsidR="00B149C2">
        <w:rPr>
          <w:rFonts w:ascii="Times New Roman" w:hAnsi="Times New Roman" w:cs="Times New Roman"/>
          <w:sz w:val="24"/>
          <w:szCs w:val="24"/>
        </w:rPr>
        <w:t xml:space="preserve"> Eδ</w:t>
      </w:r>
      <w:r w:rsidR="00B149C2" w:rsidRPr="001E375D">
        <w:rPr>
          <w:rFonts w:ascii="Times New Roman" w:hAnsi="Times New Roman" w:cs="Times New Roman"/>
          <w:sz w:val="24"/>
          <w:szCs w:val="24"/>
          <w:vertAlign w:val="superscript"/>
        </w:rPr>
        <w:t>18</w:t>
      </w:r>
      <w:r w:rsidR="00B149C2">
        <w:rPr>
          <w:rFonts w:ascii="Times New Roman" w:hAnsi="Times New Roman" w:cs="Times New Roman"/>
          <w:sz w:val="24"/>
          <w:szCs w:val="24"/>
        </w:rPr>
        <w:t>O</w:t>
      </w:r>
      <w:r w:rsidR="00B149C2" w:rsidRPr="001E375D">
        <w:rPr>
          <w:rFonts w:ascii="Times New Roman" w:hAnsi="Times New Roman" w:cs="Times New Roman"/>
          <w:sz w:val="24"/>
          <w:szCs w:val="24"/>
          <w:vertAlign w:val="subscript"/>
        </w:rPr>
        <w:t>PO4</w:t>
      </w:r>
      <w:r w:rsidR="00B149C2">
        <w:rPr>
          <w:rFonts w:ascii="Times New Roman" w:hAnsi="Times New Roman" w:cs="Times New Roman"/>
          <w:sz w:val="24"/>
          <w:szCs w:val="24"/>
        </w:rPr>
        <w:t xml:space="preserve"> </w:t>
      </w:r>
      <w:r w:rsidR="006C2D1F">
        <w:rPr>
          <w:rFonts w:ascii="Times New Roman" w:hAnsi="Times New Roman" w:cs="Times New Roman"/>
          <w:sz w:val="24"/>
          <w:szCs w:val="24"/>
        </w:rPr>
        <w:t xml:space="preserve">values </w:t>
      </w:r>
      <w:r w:rsidR="00B149C2">
        <w:rPr>
          <w:rFonts w:ascii="Times New Roman" w:hAnsi="Times New Roman" w:cs="Times New Roman"/>
          <w:sz w:val="24"/>
          <w:szCs w:val="24"/>
        </w:rPr>
        <w:t>based on the ground/drinking water δ</w:t>
      </w:r>
      <w:r w:rsidR="00B149C2" w:rsidRPr="001E375D">
        <w:rPr>
          <w:rFonts w:ascii="Times New Roman" w:hAnsi="Times New Roman" w:cs="Times New Roman"/>
          <w:sz w:val="24"/>
          <w:szCs w:val="24"/>
          <w:vertAlign w:val="superscript"/>
        </w:rPr>
        <w:t>18</w:t>
      </w:r>
      <w:r w:rsidR="00B149C2">
        <w:rPr>
          <w:rFonts w:ascii="Times New Roman" w:hAnsi="Times New Roman" w:cs="Times New Roman"/>
          <w:sz w:val="24"/>
          <w:szCs w:val="24"/>
        </w:rPr>
        <w:t>O</w:t>
      </w:r>
      <w:r w:rsidR="00B149C2">
        <w:rPr>
          <w:rFonts w:ascii="Times New Roman" w:hAnsi="Times New Roman" w:cs="Times New Roman"/>
          <w:sz w:val="24"/>
          <w:szCs w:val="24"/>
          <w:vertAlign w:val="subscript"/>
        </w:rPr>
        <w:t>H2O</w:t>
      </w:r>
      <w:r w:rsidR="006C2D1F">
        <w:rPr>
          <w:rFonts w:ascii="Times New Roman" w:hAnsi="Times New Roman" w:cs="Times New Roman"/>
          <w:sz w:val="24"/>
          <w:szCs w:val="24"/>
        </w:rPr>
        <w:t xml:space="preserve"> values.</w:t>
      </w:r>
      <w:r w:rsidR="00B149C2">
        <w:rPr>
          <w:rFonts w:ascii="Times New Roman" w:hAnsi="Times New Roman" w:cs="Times New Roman"/>
          <w:sz w:val="24"/>
          <w:szCs w:val="24"/>
        </w:rPr>
        <w:t xml:space="preserve"> </w:t>
      </w:r>
      <w:r w:rsidR="00C66676">
        <w:rPr>
          <w:rFonts w:ascii="Times New Roman" w:hAnsi="Times New Roman" w:cs="Times New Roman"/>
          <w:sz w:val="24"/>
          <w:szCs w:val="24"/>
        </w:rPr>
        <w:t>However, all values are at least 2.</w:t>
      </w:r>
      <w:ins w:id="120" w:author="Steve Granger" w:date="2018-02-15T14:37:00Z">
        <w:r w:rsidR="000A7D56">
          <w:rPr>
            <w:rFonts w:ascii="Times New Roman" w:hAnsi="Times New Roman" w:cs="Times New Roman"/>
            <w:sz w:val="24"/>
            <w:szCs w:val="24"/>
          </w:rPr>
          <w:t>8</w:t>
        </w:r>
      </w:ins>
      <w:del w:id="121" w:author="Steve Granger" w:date="2018-02-15T14:37:00Z">
        <w:r w:rsidR="00C66676" w:rsidDel="000A7D56">
          <w:rPr>
            <w:rFonts w:ascii="Times New Roman" w:hAnsi="Times New Roman" w:cs="Times New Roman"/>
            <w:sz w:val="24"/>
            <w:szCs w:val="24"/>
          </w:rPr>
          <w:delText>5</w:delText>
        </w:r>
      </w:del>
      <w:r w:rsidR="00C66676">
        <w:rPr>
          <w:rFonts w:ascii="Times New Roman" w:hAnsi="Times New Roman" w:cs="Times New Roman"/>
          <w:sz w:val="24"/>
          <w:szCs w:val="24"/>
        </w:rPr>
        <w:t>‰ lower that the E</w:t>
      </w:r>
      <w:r w:rsidR="00854167">
        <w:rPr>
          <w:rFonts w:ascii="Times New Roman" w:hAnsi="Times New Roman" w:cs="Times New Roman"/>
          <w:sz w:val="24"/>
          <w:szCs w:val="24"/>
        </w:rPr>
        <w:t>δ</w:t>
      </w:r>
      <w:r w:rsidR="00854167" w:rsidRPr="001E375D">
        <w:rPr>
          <w:rFonts w:ascii="Times New Roman" w:hAnsi="Times New Roman" w:cs="Times New Roman"/>
          <w:sz w:val="24"/>
          <w:szCs w:val="24"/>
          <w:vertAlign w:val="superscript"/>
        </w:rPr>
        <w:t>18</w:t>
      </w:r>
      <w:r w:rsidR="00854167">
        <w:rPr>
          <w:rFonts w:ascii="Times New Roman" w:hAnsi="Times New Roman" w:cs="Times New Roman"/>
          <w:sz w:val="24"/>
          <w:szCs w:val="24"/>
        </w:rPr>
        <w:t>O</w:t>
      </w:r>
      <w:r w:rsidR="00854167" w:rsidRPr="001E375D">
        <w:rPr>
          <w:rFonts w:ascii="Times New Roman" w:hAnsi="Times New Roman" w:cs="Times New Roman"/>
          <w:sz w:val="24"/>
          <w:szCs w:val="24"/>
          <w:vertAlign w:val="subscript"/>
        </w:rPr>
        <w:t>PO4</w:t>
      </w:r>
      <w:r w:rsidR="00C66676">
        <w:rPr>
          <w:rFonts w:ascii="Times New Roman" w:hAnsi="Times New Roman" w:cs="Times New Roman"/>
          <w:sz w:val="24"/>
          <w:szCs w:val="24"/>
        </w:rPr>
        <w:t xml:space="preserve"> </w:t>
      </w:r>
      <w:r w:rsidR="006C2D1F">
        <w:rPr>
          <w:rFonts w:ascii="Times New Roman" w:hAnsi="Times New Roman" w:cs="Times New Roman"/>
          <w:sz w:val="24"/>
          <w:szCs w:val="24"/>
        </w:rPr>
        <w:t xml:space="preserve">value </w:t>
      </w:r>
      <w:r w:rsidR="00C66676">
        <w:rPr>
          <w:rFonts w:ascii="Times New Roman" w:hAnsi="Times New Roman" w:cs="Times New Roman"/>
          <w:sz w:val="24"/>
          <w:szCs w:val="24"/>
        </w:rPr>
        <w:t xml:space="preserve">range calculated from the </w:t>
      </w:r>
      <w:r w:rsidR="00854167">
        <w:rPr>
          <w:rFonts w:ascii="Times New Roman" w:hAnsi="Times New Roman" w:cs="Times New Roman"/>
          <w:sz w:val="24"/>
          <w:szCs w:val="24"/>
        </w:rPr>
        <w:t>δ</w:t>
      </w:r>
      <w:r w:rsidR="00854167" w:rsidRPr="001E375D">
        <w:rPr>
          <w:rFonts w:ascii="Times New Roman" w:hAnsi="Times New Roman" w:cs="Times New Roman"/>
          <w:sz w:val="24"/>
          <w:szCs w:val="24"/>
          <w:vertAlign w:val="superscript"/>
        </w:rPr>
        <w:t>18</w:t>
      </w:r>
      <w:r w:rsidR="00854167">
        <w:rPr>
          <w:rFonts w:ascii="Times New Roman" w:hAnsi="Times New Roman" w:cs="Times New Roman"/>
          <w:sz w:val="24"/>
          <w:szCs w:val="24"/>
        </w:rPr>
        <w:t>O</w:t>
      </w:r>
      <w:r w:rsidR="00854167">
        <w:rPr>
          <w:rFonts w:ascii="Times New Roman" w:hAnsi="Times New Roman" w:cs="Times New Roman"/>
          <w:sz w:val="24"/>
          <w:szCs w:val="24"/>
          <w:vertAlign w:val="subscript"/>
        </w:rPr>
        <w:t>H2O</w:t>
      </w:r>
      <w:r w:rsidR="00C66676">
        <w:rPr>
          <w:rFonts w:ascii="Times New Roman" w:hAnsi="Times New Roman" w:cs="Times New Roman"/>
          <w:sz w:val="24"/>
          <w:szCs w:val="24"/>
        </w:rPr>
        <w:t xml:space="preserve"> </w:t>
      </w:r>
      <w:r w:rsidR="006C2D1F">
        <w:rPr>
          <w:rFonts w:ascii="Times New Roman" w:hAnsi="Times New Roman" w:cs="Times New Roman"/>
          <w:sz w:val="24"/>
          <w:szCs w:val="24"/>
        </w:rPr>
        <w:t xml:space="preserve">value </w:t>
      </w:r>
      <w:r w:rsidR="00C66676">
        <w:rPr>
          <w:rFonts w:ascii="Times New Roman" w:hAnsi="Times New Roman" w:cs="Times New Roman"/>
          <w:sz w:val="24"/>
          <w:szCs w:val="24"/>
        </w:rPr>
        <w:t xml:space="preserve">of faecal water, water that </w:t>
      </w:r>
      <w:r w:rsidR="000B7B69">
        <w:rPr>
          <w:rFonts w:ascii="Times New Roman" w:hAnsi="Times New Roman" w:cs="Times New Roman"/>
          <w:sz w:val="24"/>
          <w:szCs w:val="24"/>
        </w:rPr>
        <w:t>should</w:t>
      </w:r>
      <w:r w:rsidR="00C66676">
        <w:rPr>
          <w:rFonts w:ascii="Times New Roman" w:hAnsi="Times New Roman" w:cs="Times New Roman"/>
          <w:sz w:val="24"/>
          <w:szCs w:val="24"/>
        </w:rPr>
        <w:t xml:space="preserve"> be far more representative of the body water of the animal</w:t>
      </w:r>
      <w:r w:rsidR="00E4639C">
        <w:rPr>
          <w:rFonts w:ascii="Times New Roman" w:hAnsi="Times New Roman" w:cs="Times New Roman"/>
          <w:sz w:val="24"/>
          <w:szCs w:val="24"/>
        </w:rPr>
        <w:fldChar w:fldCharType="begin"/>
      </w:r>
      <w:r w:rsidR="00474276">
        <w:rPr>
          <w:rFonts w:ascii="Times New Roman" w:hAnsi="Times New Roman" w:cs="Times New Roman"/>
          <w:sz w:val="24"/>
          <w:szCs w:val="24"/>
        </w:rPr>
        <w:instrText xml:space="preserve"> ADDIN EN.CITE &lt;EndNote&gt;&lt;Cite&gt;&lt;Author&gt;Bryant&lt;/Author&gt;&lt;Year&gt;1995&lt;/Year&gt;&lt;RecNum&gt;1472&lt;/RecNum&gt;&lt;DisplayText&gt;&lt;style face="superscript"&gt;[39]&lt;/style&gt;&lt;/DisplayText&gt;&lt;record&gt;&lt;rec-number&gt;1472&lt;/rec-number&gt;&lt;foreign-keys&gt;&lt;key app="EN" db-id="5zavd522ssrvr2eraaw5pexfp0dfxfzv55te" timestamp="1501066821"&gt;1472&lt;/key&gt;&lt;/foreign-keys&gt;&lt;ref-type name="Journal Article"&gt;17&lt;/ref-type&gt;&lt;contributors&gt;&lt;authors&gt;&lt;author&gt;Bryant, J. D.&lt;/author&gt;&lt;author&gt;Froelich, P. N.&lt;/author&gt;&lt;/authors&gt;&lt;/contributors&gt;&lt;auth-address&gt;AMER MUSEUM NAT HIST, DEPT VERTEBRATE PALEONTOL, NEW YORK, NY 10024 USA. COLUMBIA UNIV, LAMONT DOHERTY EARTH OBSERV, PALISADES, NY 10964 USA. COLUMBIA UNIV, DEPT GEOL SCI, PALISADES, NY 10964 USA. GEORGIA INST TECHNOL, SCH EARTH &amp;amp; ATMOSPHER SCI, ATLANTA, GA 30332 USA.&lt;/auth-address&gt;&lt;titles&gt;&lt;title&gt;A model of oxygen isotope fractionation in body water of large mammals&lt;/title&gt;&lt;secondary-title&gt;Geochimica Et Cosmochimica Acta&lt;/secondary-title&gt;&lt;alt-title&gt;Geochim. Cosmochim. Acta&lt;/alt-title&gt;&lt;/titles&gt;&lt;periodical&gt;&lt;full-title&gt;Geochimica Et Cosmochimica Acta&lt;/full-title&gt;&lt;abbr-1&gt;Geochim. Cosmochim. Acta&lt;/abbr-1&gt;&lt;/periodical&gt;&lt;alt-periodical&gt;&lt;full-title&gt;Geochimica Et Cosmochimica Acta&lt;/full-title&gt;&lt;abbr-1&gt;Geochim. Cosmochim. Acta&lt;/abbr-1&gt;&lt;/alt-periodical&gt;&lt;pages&gt;4523-4537&lt;/pages&gt;&lt;volume&gt;59&lt;/volume&gt;&lt;number&gt;21&lt;/number&gt;&lt;keywords&gt;&lt;keyword&gt;doubly labeled water&lt;/keyword&gt;&lt;keyword&gt;bone phosphate&lt;/keyword&gt;&lt;keyword&gt;potential errors&lt;/keyword&gt;&lt;keyword&gt;plant cellulose&lt;/keyword&gt;&lt;keyword&gt;carbon-dioxide&lt;/keyword&gt;&lt;keyword&gt;metabolic-rate&lt;/keyword&gt;&lt;keyword&gt;ratios&lt;/keyword&gt;&lt;keyword&gt;enrichment&lt;/keyword&gt;&lt;keyword&gt;energetics&lt;/keyword&gt;&lt;keyword&gt;deuterium&lt;/keyword&gt;&lt;keyword&gt;Geochemistry &amp;amp; Geophysics&lt;/keyword&gt;&lt;/keywords&gt;&lt;dates&gt;&lt;year&gt;1995&lt;/year&gt;&lt;pub-dates&gt;&lt;date&gt;Nov&lt;/date&gt;&lt;/pub-dates&gt;&lt;/dates&gt;&lt;isbn&gt;0016-7037&lt;/isbn&gt;&lt;accession-num&gt;WOS:A1995TE48500013&lt;/accession-num&gt;&lt;label&gt;720&lt;/label&gt;&lt;work-type&gt;Article&lt;/work-type&gt;&lt;urls&gt;&lt;related-urls&gt;&lt;url&gt;&amp;lt;Go to ISI&amp;gt;://WOS:A1995TE48500013&lt;/url&gt;&lt;/related-urls&gt;&lt;/urls&gt;&lt;language&gt;English&lt;/language&gt;&lt;/record&gt;&lt;/Cite&gt;&lt;/EndNote&gt;</w:instrText>
      </w:r>
      <w:r w:rsidR="00E4639C">
        <w:rPr>
          <w:rFonts w:ascii="Times New Roman" w:hAnsi="Times New Roman" w:cs="Times New Roman"/>
          <w:sz w:val="24"/>
          <w:szCs w:val="24"/>
        </w:rPr>
        <w:fldChar w:fldCharType="separate"/>
      </w:r>
      <w:r w:rsidR="00474276" w:rsidRPr="00474276">
        <w:rPr>
          <w:rFonts w:ascii="Times New Roman" w:hAnsi="Times New Roman" w:cs="Times New Roman"/>
          <w:noProof/>
          <w:sz w:val="24"/>
          <w:szCs w:val="24"/>
          <w:vertAlign w:val="superscript"/>
        </w:rPr>
        <w:t>[39]</w:t>
      </w:r>
      <w:r w:rsidR="00E4639C">
        <w:rPr>
          <w:rFonts w:ascii="Times New Roman" w:hAnsi="Times New Roman" w:cs="Times New Roman"/>
          <w:sz w:val="24"/>
          <w:szCs w:val="24"/>
        </w:rPr>
        <w:fldChar w:fldCharType="end"/>
      </w:r>
      <w:r w:rsidR="00C66676">
        <w:rPr>
          <w:rFonts w:ascii="Times New Roman" w:hAnsi="Times New Roman" w:cs="Times New Roman"/>
          <w:sz w:val="24"/>
          <w:szCs w:val="24"/>
        </w:rPr>
        <w:t>.</w:t>
      </w:r>
      <w:r w:rsidR="00CF3B09">
        <w:rPr>
          <w:rFonts w:ascii="Times New Roman" w:hAnsi="Times New Roman" w:cs="Times New Roman"/>
          <w:sz w:val="24"/>
          <w:szCs w:val="24"/>
        </w:rPr>
        <w:t xml:space="preserve"> It is unclear why this is the case without further work investigating animal P food sources and metabolic processes within the animal.</w:t>
      </w:r>
    </w:p>
    <w:p w14:paraId="2FD15E91" w14:textId="77777777" w:rsidR="00106A9F" w:rsidRPr="00340F27" w:rsidRDefault="00340F27" w:rsidP="00AB2E30">
      <w:pPr>
        <w:jc w:val="both"/>
        <w:rPr>
          <w:rFonts w:ascii="Times New Roman" w:hAnsi="Times New Roman" w:cs="Times New Roman"/>
          <w:b/>
          <w:sz w:val="24"/>
          <w:szCs w:val="24"/>
        </w:rPr>
      </w:pPr>
      <w:r w:rsidRPr="00340F27">
        <w:rPr>
          <w:rFonts w:ascii="Times New Roman" w:hAnsi="Times New Roman" w:cs="Times New Roman"/>
          <w:b/>
          <w:sz w:val="24"/>
          <w:szCs w:val="24"/>
        </w:rPr>
        <w:t>CONCLUSIONS</w:t>
      </w:r>
    </w:p>
    <w:p w14:paraId="0E25A850" w14:textId="5EEE7A78" w:rsidR="001F6563" w:rsidRPr="005B7ECC" w:rsidRDefault="002F4F73">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The extractable</w:t>
      </w:r>
      <w:r w:rsidR="001F6563" w:rsidRPr="0049396C">
        <w:rPr>
          <w:rFonts w:ascii="Times New Roman" w:hAnsi="Times New Roman" w:cs="Times New Roman"/>
          <w:sz w:val="24"/>
          <w:szCs w:val="24"/>
        </w:rPr>
        <w:t xml:space="preserve"> </w:t>
      </w:r>
      <w:r w:rsidR="00232EDC">
        <w:rPr>
          <w:rFonts w:ascii="Times New Roman" w:hAnsi="Times New Roman" w:cs="Times New Roman"/>
          <w:sz w:val="24"/>
          <w:szCs w:val="24"/>
        </w:rPr>
        <w:t>PO</w:t>
      </w:r>
      <w:r w:rsidR="00232EDC" w:rsidRPr="001A1714">
        <w:rPr>
          <w:rFonts w:ascii="Times New Roman" w:hAnsi="Times New Roman" w:cs="Times New Roman"/>
          <w:sz w:val="24"/>
          <w:szCs w:val="24"/>
          <w:vertAlign w:val="subscript"/>
        </w:rPr>
        <w:t>4</w:t>
      </w:r>
      <w:r w:rsidR="001F6563" w:rsidRPr="0049396C">
        <w:rPr>
          <w:rFonts w:ascii="Times New Roman" w:hAnsi="Times New Roman" w:cs="Times New Roman"/>
          <w:sz w:val="24"/>
          <w:szCs w:val="24"/>
        </w:rPr>
        <w:t xml:space="preserve"> from</w:t>
      </w:r>
      <w:r>
        <w:rPr>
          <w:rFonts w:ascii="Times New Roman" w:hAnsi="Times New Roman" w:cs="Times New Roman"/>
          <w:sz w:val="24"/>
          <w:szCs w:val="24"/>
        </w:rPr>
        <w:t xml:space="preserve"> fresh cattle</w:t>
      </w:r>
      <w:r w:rsidR="001F6563" w:rsidRPr="0049396C">
        <w:rPr>
          <w:rFonts w:ascii="Times New Roman" w:hAnsi="Times New Roman" w:cs="Times New Roman"/>
          <w:sz w:val="24"/>
          <w:szCs w:val="24"/>
        </w:rPr>
        <w:t xml:space="preserve"> faeces</w:t>
      </w:r>
      <w:r>
        <w:rPr>
          <w:rFonts w:ascii="Times New Roman" w:hAnsi="Times New Roman" w:cs="Times New Roman"/>
          <w:sz w:val="24"/>
          <w:szCs w:val="24"/>
        </w:rPr>
        <w:t xml:space="preserve"> was lower</w:t>
      </w:r>
      <w:r w:rsidR="001F6563" w:rsidRPr="0049396C">
        <w:rPr>
          <w:rFonts w:ascii="Times New Roman" w:hAnsi="Times New Roman" w:cs="Times New Roman"/>
          <w:sz w:val="24"/>
          <w:szCs w:val="24"/>
        </w:rPr>
        <w:t xml:space="preserve"> using </w:t>
      </w:r>
      <w:r>
        <w:rPr>
          <w:rFonts w:ascii="Times New Roman" w:hAnsi="Times New Roman" w:cs="Times New Roman"/>
          <w:sz w:val="24"/>
          <w:szCs w:val="24"/>
        </w:rPr>
        <w:t>Ringer</w:t>
      </w:r>
      <w:r w:rsidR="00081AE4">
        <w:rPr>
          <w:rFonts w:ascii="Times New Roman" w:hAnsi="Times New Roman" w:cs="Times New Roman"/>
          <w:sz w:val="24"/>
          <w:szCs w:val="24"/>
        </w:rPr>
        <w:t>’</w:t>
      </w:r>
      <w:r>
        <w:rPr>
          <w:rFonts w:ascii="Times New Roman" w:hAnsi="Times New Roman" w:cs="Times New Roman"/>
          <w:sz w:val="24"/>
          <w:szCs w:val="24"/>
        </w:rPr>
        <w:t xml:space="preserve">s solution than </w:t>
      </w:r>
      <w:r w:rsidR="001F6563" w:rsidRPr="0049396C">
        <w:rPr>
          <w:rFonts w:ascii="Times New Roman" w:hAnsi="Times New Roman" w:cs="Times New Roman"/>
          <w:sz w:val="24"/>
          <w:szCs w:val="24"/>
        </w:rPr>
        <w:t>deionised water</w:t>
      </w:r>
      <w:r>
        <w:rPr>
          <w:rFonts w:ascii="Times New Roman" w:hAnsi="Times New Roman" w:cs="Times New Roman"/>
          <w:sz w:val="24"/>
          <w:szCs w:val="24"/>
        </w:rPr>
        <w:t xml:space="preserve">. However, this did </w:t>
      </w:r>
      <w:r w:rsidRPr="002F4F73">
        <w:rPr>
          <w:rFonts w:ascii="Times New Roman" w:hAnsi="Times New Roman" w:cs="Times New Roman"/>
          <w:i/>
          <w:sz w:val="24"/>
          <w:szCs w:val="24"/>
        </w:rPr>
        <w:t>not</w:t>
      </w:r>
      <w:r w:rsidR="001F6563" w:rsidRPr="0049396C">
        <w:rPr>
          <w:rFonts w:ascii="Times New Roman" w:hAnsi="Times New Roman" w:cs="Times New Roman"/>
          <w:sz w:val="24"/>
          <w:szCs w:val="24"/>
        </w:rPr>
        <w:t xml:space="preserve"> appear to </w:t>
      </w:r>
      <w:r>
        <w:rPr>
          <w:rFonts w:ascii="Times New Roman" w:hAnsi="Times New Roman" w:cs="Times New Roman"/>
          <w:sz w:val="24"/>
          <w:szCs w:val="24"/>
        </w:rPr>
        <w:t xml:space="preserve">be because of </w:t>
      </w:r>
      <w:r w:rsidR="001F6563" w:rsidRPr="0049396C">
        <w:rPr>
          <w:rFonts w:ascii="Times New Roman" w:hAnsi="Times New Roman" w:cs="Times New Roman"/>
          <w:sz w:val="24"/>
          <w:szCs w:val="24"/>
        </w:rPr>
        <w:t xml:space="preserve">microbial cellular lysis </w:t>
      </w:r>
      <w:r>
        <w:rPr>
          <w:rFonts w:ascii="Times New Roman" w:hAnsi="Times New Roman" w:cs="Times New Roman"/>
          <w:sz w:val="24"/>
          <w:szCs w:val="24"/>
        </w:rPr>
        <w:t>in the deionised water extraction. It would appear to be due to some form of interference between the Ringer</w:t>
      </w:r>
      <w:r w:rsidR="00081AE4">
        <w:rPr>
          <w:rFonts w:ascii="Times New Roman" w:hAnsi="Times New Roman" w:cs="Times New Roman"/>
          <w:sz w:val="24"/>
          <w:szCs w:val="24"/>
        </w:rPr>
        <w:t>’</w:t>
      </w:r>
      <w:r>
        <w:rPr>
          <w:rFonts w:ascii="Times New Roman" w:hAnsi="Times New Roman" w:cs="Times New Roman"/>
          <w:sz w:val="24"/>
          <w:szCs w:val="24"/>
        </w:rPr>
        <w:t>s ion</w:t>
      </w:r>
      <w:r w:rsidR="00081AE4">
        <w:rPr>
          <w:rFonts w:ascii="Times New Roman" w:hAnsi="Times New Roman" w:cs="Times New Roman"/>
          <w:sz w:val="24"/>
          <w:szCs w:val="24"/>
        </w:rPr>
        <w:t>s</w:t>
      </w:r>
      <w:r>
        <w:rPr>
          <w:rFonts w:ascii="Times New Roman" w:hAnsi="Times New Roman" w:cs="Times New Roman"/>
          <w:sz w:val="24"/>
          <w:szCs w:val="24"/>
        </w:rPr>
        <w:t xml:space="preserve">, compounds in the faeces and the anion resin sheets. </w:t>
      </w:r>
      <w:r w:rsidR="00CF3B09">
        <w:rPr>
          <w:rFonts w:ascii="Times New Roman" w:hAnsi="Times New Roman" w:cs="Times New Roman"/>
          <w:sz w:val="24"/>
          <w:szCs w:val="24"/>
        </w:rPr>
        <w:t>Because of this i</w:t>
      </w:r>
      <w:r w:rsidRPr="005B7ECC">
        <w:rPr>
          <w:rFonts w:ascii="Times New Roman" w:hAnsi="Times New Roman" w:cs="Times New Roman"/>
          <w:sz w:val="24"/>
          <w:szCs w:val="24"/>
        </w:rPr>
        <w:t xml:space="preserve">t was </w:t>
      </w:r>
      <w:r w:rsidRPr="005B7ECC">
        <w:rPr>
          <w:rFonts w:ascii="Times New Roman" w:hAnsi="Times New Roman" w:cs="Times New Roman"/>
          <w:i/>
          <w:sz w:val="24"/>
          <w:szCs w:val="24"/>
        </w:rPr>
        <w:t>not</w:t>
      </w:r>
      <w:r w:rsidRPr="005B7ECC">
        <w:rPr>
          <w:rFonts w:ascii="Times New Roman" w:hAnsi="Times New Roman" w:cs="Times New Roman"/>
          <w:sz w:val="24"/>
          <w:szCs w:val="24"/>
        </w:rPr>
        <w:t xml:space="preserve"> possible to </w:t>
      </w:r>
      <w:r w:rsidR="001F6563" w:rsidRPr="005B7ECC">
        <w:rPr>
          <w:rFonts w:ascii="Times New Roman" w:hAnsi="Times New Roman" w:cs="Times New Roman"/>
          <w:sz w:val="24"/>
          <w:szCs w:val="24"/>
        </w:rPr>
        <w:t xml:space="preserve">differentiate ‘microbial’ </w:t>
      </w:r>
      <w:r w:rsidR="00232EDC" w:rsidRPr="005B7ECC">
        <w:rPr>
          <w:rFonts w:ascii="Times New Roman" w:hAnsi="Times New Roman" w:cs="Times New Roman"/>
          <w:sz w:val="24"/>
          <w:szCs w:val="24"/>
        </w:rPr>
        <w:t>PO</w:t>
      </w:r>
      <w:r w:rsidR="00232EDC" w:rsidRPr="005B7ECC">
        <w:rPr>
          <w:rFonts w:ascii="Times New Roman" w:hAnsi="Times New Roman" w:cs="Times New Roman"/>
          <w:sz w:val="24"/>
          <w:szCs w:val="24"/>
          <w:vertAlign w:val="subscript"/>
        </w:rPr>
        <w:t>4</w:t>
      </w:r>
      <w:r w:rsidR="001F6563" w:rsidRPr="005B7ECC">
        <w:rPr>
          <w:rFonts w:ascii="Times New Roman" w:hAnsi="Times New Roman" w:cs="Times New Roman"/>
          <w:sz w:val="24"/>
          <w:szCs w:val="24"/>
        </w:rPr>
        <w:t xml:space="preserve"> </w:t>
      </w:r>
      <w:r w:rsidRPr="005B7ECC">
        <w:rPr>
          <w:rFonts w:ascii="Times New Roman" w:hAnsi="Times New Roman" w:cs="Times New Roman"/>
          <w:sz w:val="24"/>
          <w:szCs w:val="24"/>
        </w:rPr>
        <w:t>and</w:t>
      </w:r>
      <w:r w:rsidR="001F6563" w:rsidRPr="005B7ECC">
        <w:rPr>
          <w:rFonts w:ascii="Times New Roman" w:hAnsi="Times New Roman" w:cs="Times New Roman"/>
          <w:sz w:val="24"/>
          <w:szCs w:val="24"/>
        </w:rPr>
        <w:t xml:space="preserve"> ‘free’ </w:t>
      </w:r>
      <w:r w:rsidR="00232EDC" w:rsidRPr="005B7ECC">
        <w:rPr>
          <w:rFonts w:ascii="Times New Roman" w:hAnsi="Times New Roman" w:cs="Times New Roman"/>
          <w:sz w:val="24"/>
          <w:szCs w:val="24"/>
        </w:rPr>
        <w:t>PO</w:t>
      </w:r>
      <w:r w:rsidR="00232EDC" w:rsidRPr="005B7ECC">
        <w:rPr>
          <w:rFonts w:ascii="Times New Roman" w:hAnsi="Times New Roman" w:cs="Times New Roman"/>
          <w:sz w:val="24"/>
          <w:szCs w:val="24"/>
          <w:vertAlign w:val="subscript"/>
        </w:rPr>
        <w:t>4</w:t>
      </w:r>
      <w:r w:rsidRPr="005B7ECC">
        <w:rPr>
          <w:rFonts w:ascii="Times New Roman" w:hAnsi="Times New Roman" w:cs="Times New Roman"/>
          <w:sz w:val="24"/>
          <w:szCs w:val="24"/>
        </w:rPr>
        <w:t>, and their respective δ</w:t>
      </w:r>
      <w:r w:rsidRPr="005B7ECC">
        <w:rPr>
          <w:rFonts w:ascii="Times New Roman" w:hAnsi="Times New Roman" w:cs="Times New Roman"/>
          <w:sz w:val="24"/>
          <w:szCs w:val="24"/>
          <w:vertAlign w:val="superscript"/>
        </w:rPr>
        <w:t>18</w:t>
      </w:r>
      <w:r w:rsidRPr="005B7ECC">
        <w:rPr>
          <w:rFonts w:ascii="Times New Roman" w:hAnsi="Times New Roman" w:cs="Times New Roman"/>
          <w:sz w:val="24"/>
          <w:szCs w:val="24"/>
        </w:rPr>
        <w:t>O</w:t>
      </w:r>
      <w:r w:rsidRPr="005B7ECC">
        <w:rPr>
          <w:rFonts w:ascii="Times New Roman" w:hAnsi="Times New Roman" w:cs="Times New Roman"/>
          <w:sz w:val="24"/>
          <w:szCs w:val="24"/>
          <w:vertAlign w:val="subscript"/>
        </w:rPr>
        <w:t>PO4</w:t>
      </w:r>
      <w:r w:rsidRPr="005B7ECC">
        <w:rPr>
          <w:rFonts w:ascii="Times New Roman" w:hAnsi="Times New Roman" w:cs="Times New Roman"/>
          <w:sz w:val="24"/>
          <w:szCs w:val="24"/>
        </w:rPr>
        <w:t>.</w:t>
      </w:r>
      <w:r w:rsidR="00712671" w:rsidRPr="005B7ECC">
        <w:rPr>
          <w:rFonts w:ascii="Times New Roman" w:hAnsi="Times New Roman" w:cs="Times New Roman"/>
          <w:sz w:val="24"/>
          <w:szCs w:val="24"/>
        </w:rPr>
        <w:t xml:space="preserve"> </w:t>
      </w:r>
      <w:r w:rsidR="00CF3B09">
        <w:rPr>
          <w:rFonts w:ascii="Times New Roman" w:hAnsi="Times New Roman" w:cs="Times New Roman"/>
          <w:sz w:val="24"/>
          <w:szCs w:val="24"/>
        </w:rPr>
        <w:t>A</w:t>
      </w:r>
      <w:r w:rsidR="00712671" w:rsidRPr="005B7ECC">
        <w:rPr>
          <w:rFonts w:ascii="Times New Roman" w:hAnsi="Times New Roman" w:cs="Times New Roman"/>
          <w:sz w:val="24"/>
          <w:szCs w:val="24"/>
        </w:rPr>
        <w:t xml:space="preserve">s it </w:t>
      </w:r>
      <w:r w:rsidR="00CF3B09">
        <w:rPr>
          <w:rFonts w:ascii="Times New Roman" w:hAnsi="Times New Roman" w:cs="Times New Roman"/>
          <w:sz w:val="24"/>
          <w:szCs w:val="24"/>
        </w:rPr>
        <w:t>has been</w:t>
      </w:r>
      <w:r w:rsidR="00712671" w:rsidRPr="005B7ECC">
        <w:rPr>
          <w:rFonts w:ascii="Times New Roman" w:hAnsi="Times New Roman" w:cs="Times New Roman"/>
          <w:sz w:val="24"/>
          <w:szCs w:val="24"/>
        </w:rPr>
        <w:t xml:space="preserve"> shown that deionised water </w:t>
      </w:r>
      <w:r w:rsidR="00CF3B09">
        <w:rPr>
          <w:rFonts w:ascii="Times New Roman" w:hAnsi="Times New Roman" w:cs="Times New Roman"/>
          <w:sz w:val="24"/>
          <w:szCs w:val="24"/>
        </w:rPr>
        <w:t>does</w:t>
      </w:r>
      <w:r w:rsidR="00712671" w:rsidRPr="005B7ECC">
        <w:rPr>
          <w:rFonts w:ascii="Times New Roman" w:hAnsi="Times New Roman" w:cs="Times New Roman"/>
          <w:sz w:val="24"/>
          <w:szCs w:val="24"/>
        </w:rPr>
        <w:t xml:space="preserve"> not lyse the microbial cells it would be worth repeating the study using the more traditional </w:t>
      </w:r>
      <w:r w:rsidR="001814C6">
        <w:rPr>
          <w:rFonts w:ascii="Times New Roman" w:hAnsi="Times New Roman" w:cs="Times New Roman"/>
          <w:sz w:val="24"/>
          <w:szCs w:val="24"/>
        </w:rPr>
        <w:t>resin PO</w:t>
      </w:r>
      <w:r w:rsidR="001814C6" w:rsidRPr="005B7ECC">
        <w:rPr>
          <w:rFonts w:ascii="Times New Roman" w:hAnsi="Times New Roman" w:cs="Times New Roman"/>
          <w:sz w:val="24"/>
          <w:szCs w:val="24"/>
          <w:vertAlign w:val="subscript"/>
        </w:rPr>
        <w:t>4</w:t>
      </w:r>
      <w:r w:rsidR="001814C6">
        <w:rPr>
          <w:rFonts w:ascii="Times New Roman" w:hAnsi="Times New Roman" w:cs="Times New Roman"/>
          <w:sz w:val="24"/>
          <w:szCs w:val="24"/>
        </w:rPr>
        <w:t xml:space="preserve"> extraction in a </w:t>
      </w:r>
      <w:r w:rsidR="00712671" w:rsidRPr="005B7ECC">
        <w:rPr>
          <w:rFonts w:ascii="Times New Roman" w:hAnsi="Times New Roman" w:cs="Times New Roman"/>
          <w:sz w:val="24"/>
          <w:szCs w:val="24"/>
        </w:rPr>
        <w:t>water/hexanol extraction solution to extract ‘microbial’ PO</w:t>
      </w:r>
      <w:r w:rsidR="00712671" w:rsidRPr="005B7ECC">
        <w:rPr>
          <w:rFonts w:ascii="Times New Roman" w:hAnsi="Times New Roman" w:cs="Times New Roman"/>
          <w:sz w:val="24"/>
          <w:szCs w:val="24"/>
          <w:vertAlign w:val="subscript"/>
        </w:rPr>
        <w:t>4</w:t>
      </w:r>
      <w:r w:rsidR="00712671" w:rsidRPr="005B7ECC">
        <w:rPr>
          <w:rFonts w:ascii="Times New Roman" w:hAnsi="Times New Roman" w:cs="Times New Roman"/>
          <w:sz w:val="24"/>
          <w:szCs w:val="24"/>
        </w:rPr>
        <w:t xml:space="preserve"> and to also use the microbial assays describe to establish if this occurs.</w:t>
      </w:r>
    </w:p>
    <w:p w14:paraId="55B6AB0D" w14:textId="28F6E669" w:rsidR="001F6563" w:rsidRPr="0049396C" w:rsidRDefault="001F6563" w:rsidP="001F6563">
      <w:pPr>
        <w:pStyle w:val="ListParagraph"/>
        <w:numPr>
          <w:ilvl w:val="0"/>
          <w:numId w:val="3"/>
        </w:numPr>
        <w:jc w:val="both"/>
        <w:rPr>
          <w:rFonts w:ascii="Times New Roman" w:hAnsi="Times New Roman" w:cs="Times New Roman"/>
          <w:sz w:val="24"/>
          <w:szCs w:val="24"/>
        </w:rPr>
      </w:pPr>
      <w:r w:rsidRPr="0049396C">
        <w:rPr>
          <w:rFonts w:ascii="Times New Roman" w:hAnsi="Times New Roman" w:cs="Times New Roman"/>
          <w:sz w:val="24"/>
          <w:szCs w:val="24"/>
        </w:rPr>
        <w:t xml:space="preserve">The </w:t>
      </w:r>
      <w:r w:rsidR="0049396C">
        <w:rPr>
          <w:rFonts w:ascii="Times New Roman" w:hAnsi="Times New Roman" w:cs="Times New Roman"/>
          <w:sz w:val="24"/>
          <w:szCs w:val="24"/>
        </w:rPr>
        <w:t>δ</w:t>
      </w:r>
      <w:r w:rsidR="0049396C" w:rsidRPr="001E375D">
        <w:rPr>
          <w:rFonts w:ascii="Times New Roman" w:hAnsi="Times New Roman" w:cs="Times New Roman"/>
          <w:sz w:val="24"/>
          <w:szCs w:val="24"/>
          <w:vertAlign w:val="superscript"/>
        </w:rPr>
        <w:t>18</w:t>
      </w:r>
      <w:r w:rsidR="0049396C">
        <w:rPr>
          <w:rFonts w:ascii="Times New Roman" w:hAnsi="Times New Roman" w:cs="Times New Roman"/>
          <w:sz w:val="24"/>
          <w:szCs w:val="24"/>
        </w:rPr>
        <w:t>O</w:t>
      </w:r>
      <w:r w:rsidR="0049396C" w:rsidRPr="001E375D">
        <w:rPr>
          <w:rFonts w:ascii="Times New Roman" w:hAnsi="Times New Roman" w:cs="Times New Roman"/>
          <w:sz w:val="24"/>
          <w:szCs w:val="24"/>
          <w:vertAlign w:val="subscript"/>
        </w:rPr>
        <w:t>PO4</w:t>
      </w:r>
      <w:r w:rsidRPr="0049396C">
        <w:rPr>
          <w:rFonts w:ascii="Times New Roman" w:hAnsi="Times New Roman" w:cs="Times New Roman"/>
          <w:sz w:val="24"/>
          <w:szCs w:val="24"/>
        </w:rPr>
        <w:t xml:space="preserve"> </w:t>
      </w:r>
      <w:r w:rsidR="00265A43">
        <w:rPr>
          <w:rFonts w:ascii="Times New Roman" w:hAnsi="Times New Roman" w:cs="Times New Roman"/>
          <w:sz w:val="24"/>
          <w:szCs w:val="24"/>
        </w:rPr>
        <w:t xml:space="preserve">value </w:t>
      </w:r>
      <w:r w:rsidRPr="0049396C">
        <w:rPr>
          <w:rFonts w:ascii="Times New Roman" w:hAnsi="Times New Roman" w:cs="Times New Roman"/>
          <w:sz w:val="24"/>
          <w:szCs w:val="24"/>
        </w:rPr>
        <w:t>of fresh cattle faeces, under the conditions reported in this study, range</w:t>
      </w:r>
      <w:r w:rsidR="00A7751B">
        <w:rPr>
          <w:rFonts w:ascii="Times New Roman" w:hAnsi="Times New Roman" w:cs="Times New Roman"/>
          <w:sz w:val="24"/>
          <w:szCs w:val="24"/>
        </w:rPr>
        <w:t>d</w:t>
      </w:r>
      <w:r w:rsidRPr="0049396C">
        <w:rPr>
          <w:rFonts w:ascii="Times New Roman" w:hAnsi="Times New Roman" w:cs="Times New Roman"/>
          <w:sz w:val="24"/>
          <w:szCs w:val="24"/>
        </w:rPr>
        <w:t xml:space="preserve"> between </w:t>
      </w:r>
      <w:r w:rsidR="00265A43">
        <w:rPr>
          <w:rFonts w:ascii="Times New Roman" w:hAnsi="Times New Roman" w:cs="Times New Roman"/>
          <w:sz w:val="24"/>
          <w:szCs w:val="24"/>
        </w:rPr>
        <w:t>+</w:t>
      </w:r>
      <w:r w:rsidRPr="0049396C">
        <w:rPr>
          <w:rFonts w:ascii="Times New Roman" w:hAnsi="Times New Roman" w:cs="Times New Roman"/>
          <w:sz w:val="24"/>
          <w:szCs w:val="24"/>
        </w:rPr>
        <w:t>13.</w:t>
      </w:r>
      <w:ins w:id="122" w:author="Steve Granger" w:date="2018-02-15T14:32:00Z">
        <w:r w:rsidR="00EA24E9">
          <w:rPr>
            <w:rFonts w:ascii="Times New Roman" w:hAnsi="Times New Roman" w:cs="Times New Roman"/>
            <w:sz w:val="24"/>
            <w:szCs w:val="24"/>
          </w:rPr>
          <w:t>2</w:t>
        </w:r>
      </w:ins>
      <w:del w:id="123" w:author="Steve Granger" w:date="2018-02-15T14:32:00Z">
        <w:r w:rsidRPr="0049396C" w:rsidDel="00EA24E9">
          <w:rPr>
            <w:rFonts w:ascii="Times New Roman" w:hAnsi="Times New Roman" w:cs="Times New Roman"/>
            <w:sz w:val="24"/>
            <w:szCs w:val="24"/>
          </w:rPr>
          <w:delText>4</w:delText>
        </w:r>
      </w:del>
      <w:r w:rsidRPr="0049396C">
        <w:rPr>
          <w:rFonts w:ascii="Times New Roman" w:hAnsi="Times New Roman" w:cs="Times New Roman"/>
          <w:sz w:val="24"/>
          <w:szCs w:val="24"/>
        </w:rPr>
        <w:t xml:space="preserve"> and </w:t>
      </w:r>
      <w:r w:rsidR="00265A43">
        <w:rPr>
          <w:rFonts w:ascii="Times New Roman" w:hAnsi="Times New Roman" w:cs="Times New Roman"/>
          <w:sz w:val="24"/>
          <w:szCs w:val="24"/>
        </w:rPr>
        <w:t>+</w:t>
      </w:r>
      <w:r w:rsidRPr="0049396C">
        <w:rPr>
          <w:rFonts w:ascii="Times New Roman" w:hAnsi="Times New Roman" w:cs="Times New Roman"/>
          <w:sz w:val="24"/>
          <w:szCs w:val="24"/>
        </w:rPr>
        <w:t>15.</w:t>
      </w:r>
      <w:ins w:id="124" w:author="Steve Granger" w:date="2018-02-15T14:32:00Z">
        <w:r w:rsidR="00EA24E9">
          <w:rPr>
            <w:rFonts w:ascii="Times New Roman" w:hAnsi="Times New Roman" w:cs="Times New Roman"/>
            <w:sz w:val="24"/>
            <w:szCs w:val="24"/>
          </w:rPr>
          <w:t>3</w:t>
        </w:r>
      </w:ins>
      <w:del w:id="125" w:author="Steve Granger" w:date="2018-02-15T14:32:00Z">
        <w:r w:rsidRPr="0049396C" w:rsidDel="00EA24E9">
          <w:rPr>
            <w:rFonts w:ascii="Times New Roman" w:hAnsi="Times New Roman" w:cs="Times New Roman"/>
            <w:sz w:val="24"/>
            <w:szCs w:val="24"/>
          </w:rPr>
          <w:delText>0</w:delText>
        </w:r>
      </w:del>
      <w:r w:rsidRPr="0049396C">
        <w:rPr>
          <w:rFonts w:ascii="Times New Roman" w:hAnsi="Times New Roman" w:cs="Times New Roman"/>
          <w:sz w:val="24"/>
          <w:szCs w:val="24"/>
        </w:rPr>
        <w:t xml:space="preserve">‰ which are </w:t>
      </w:r>
      <w:r w:rsidR="00081AE4">
        <w:rPr>
          <w:rFonts w:ascii="Times New Roman" w:hAnsi="Times New Roman" w:cs="Times New Roman"/>
          <w:sz w:val="24"/>
          <w:szCs w:val="24"/>
        </w:rPr>
        <w:t>consistent with</w:t>
      </w:r>
      <w:r w:rsidR="00081AE4" w:rsidRPr="0049396C">
        <w:rPr>
          <w:rFonts w:ascii="Times New Roman" w:hAnsi="Times New Roman" w:cs="Times New Roman"/>
          <w:sz w:val="24"/>
          <w:szCs w:val="24"/>
        </w:rPr>
        <w:t xml:space="preserve"> </w:t>
      </w:r>
      <w:r w:rsidRPr="0049396C">
        <w:rPr>
          <w:rFonts w:ascii="Times New Roman" w:hAnsi="Times New Roman" w:cs="Times New Roman"/>
          <w:sz w:val="24"/>
          <w:szCs w:val="24"/>
        </w:rPr>
        <w:t xml:space="preserve">those reported elsewhere for agricultural animal slurry. </w:t>
      </w:r>
    </w:p>
    <w:p w14:paraId="5BCCEF15" w14:textId="7E7CFFCF" w:rsidR="001F6563" w:rsidRPr="0049396C" w:rsidRDefault="001F6563" w:rsidP="001F6563">
      <w:pPr>
        <w:pStyle w:val="ListParagraph"/>
        <w:numPr>
          <w:ilvl w:val="0"/>
          <w:numId w:val="3"/>
        </w:numPr>
        <w:jc w:val="both"/>
        <w:rPr>
          <w:rFonts w:ascii="Times New Roman" w:hAnsi="Times New Roman" w:cs="Times New Roman"/>
          <w:sz w:val="24"/>
          <w:szCs w:val="24"/>
        </w:rPr>
      </w:pPr>
      <w:r w:rsidRPr="0049396C">
        <w:rPr>
          <w:rFonts w:ascii="Times New Roman" w:hAnsi="Times New Roman" w:cs="Times New Roman"/>
          <w:sz w:val="24"/>
          <w:szCs w:val="24"/>
        </w:rPr>
        <w:t xml:space="preserve">The </w:t>
      </w:r>
      <w:r w:rsidR="0049396C">
        <w:rPr>
          <w:rFonts w:ascii="Times New Roman" w:hAnsi="Times New Roman" w:cs="Times New Roman"/>
          <w:sz w:val="24"/>
          <w:szCs w:val="24"/>
        </w:rPr>
        <w:t>δ</w:t>
      </w:r>
      <w:r w:rsidR="0049396C" w:rsidRPr="001E375D">
        <w:rPr>
          <w:rFonts w:ascii="Times New Roman" w:hAnsi="Times New Roman" w:cs="Times New Roman"/>
          <w:sz w:val="24"/>
          <w:szCs w:val="24"/>
          <w:vertAlign w:val="superscript"/>
        </w:rPr>
        <w:t>18</w:t>
      </w:r>
      <w:r w:rsidR="0049396C">
        <w:rPr>
          <w:rFonts w:ascii="Times New Roman" w:hAnsi="Times New Roman" w:cs="Times New Roman"/>
          <w:sz w:val="24"/>
          <w:szCs w:val="24"/>
        </w:rPr>
        <w:t>O</w:t>
      </w:r>
      <w:r w:rsidR="0049396C" w:rsidRPr="001E375D">
        <w:rPr>
          <w:rFonts w:ascii="Times New Roman" w:hAnsi="Times New Roman" w:cs="Times New Roman"/>
          <w:sz w:val="24"/>
          <w:szCs w:val="24"/>
          <w:vertAlign w:val="subscript"/>
        </w:rPr>
        <w:t>PO4</w:t>
      </w:r>
      <w:r w:rsidRPr="0049396C">
        <w:rPr>
          <w:rFonts w:ascii="Times New Roman" w:hAnsi="Times New Roman" w:cs="Times New Roman"/>
          <w:sz w:val="24"/>
          <w:szCs w:val="24"/>
        </w:rPr>
        <w:t xml:space="preserve"> values are </w:t>
      </w:r>
      <w:proofErr w:type="gramStart"/>
      <w:r w:rsidRPr="0049396C">
        <w:rPr>
          <w:rFonts w:ascii="Times New Roman" w:hAnsi="Times New Roman" w:cs="Times New Roman"/>
          <w:sz w:val="24"/>
          <w:szCs w:val="24"/>
        </w:rPr>
        <w:t>similar to</w:t>
      </w:r>
      <w:proofErr w:type="gramEnd"/>
      <w:r w:rsidRPr="0049396C">
        <w:rPr>
          <w:rFonts w:ascii="Times New Roman" w:hAnsi="Times New Roman" w:cs="Times New Roman"/>
          <w:sz w:val="24"/>
          <w:szCs w:val="24"/>
        </w:rPr>
        <w:t xml:space="preserve"> the E</w:t>
      </w:r>
      <w:r w:rsidR="0049396C">
        <w:rPr>
          <w:rFonts w:ascii="Times New Roman" w:hAnsi="Times New Roman" w:cs="Times New Roman"/>
          <w:sz w:val="24"/>
          <w:szCs w:val="24"/>
        </w:rPr>
        <w:t>δ</w:t>
      </w:r>
      <w:r w:rsidR="0049396C" w:rsidRPr="001E375D">
        <w:rPr>
          <w:rFonts w:ascii="Times New Roman" w:hAnsi="Times New Roman" w:cs="Times New Roman"/>
          <w:sz w:val="24"/>
          <w:szCs w:val="24"/>
          <w:vertAlign w:val="superscript"/>
        </w:rPr>
        <w:t>18</w:t>
      </w:r>
      <w:r w:rsidR="0049396C">
        <w:rPr>
          <w:rFonts w:ascii="Times New Roman" w:hAnsi="Times New Roman" w:cs="Times New Roman"/>
          <w:sz w:val="24"/>
          <w:szCs w:val="24"/>
        </w:rPr>
        <w:t>O</w:t>
      </w:r>
      <w:r w:rsidR="0049396C" w:rsidRPr="001E375D">
        <w:rPr>
          <w:rFonts w:ascii="Times New Roman" w:hAnsi="Times New Roman" w:cs="Times New Roman"/>
          <w:sz w:val="24"/>
          <w:szCs w:val="24"/>
          <w:vertAlign w:val="subscript"/>
        </w:rPr>
        <w:t>PO4</w:t>
      </w:r>
      <w:r w:rsidRPr="0049396C">
        <w:rPr>
          <w:rFonts w:ascii="Times New Roman" w:hAnsi="Times New Roman" w:cs="Times New Roman"/>
          <w:sz w:val="24"/>
          <w:szCs w:val="24"/>
        </w:rPr>
        <w:t xml:space="preserve"> </w:t>
      </w:r>
      <w:r w:rsidR="00265A43">
        <w:rPr>
          <w:rFonts w:ascii="Times New Roman" w:hAnsi="Times New Roman" w:cs="Times New Roman"/>
          <w:sz w:val="24"/>
          <w:szCs w:val="24"/>
        </w:rPr>
        <w:t xml:space="preserve">value </w:t>
      </w:r>
      <w:r w:rsidRPr="0049396C">
        <w:rPr>
          <w:rFonts w:ascii="Times New Roman" w:hAnsi="Times New Roman" w:cs="Times New Roman"/>
          <w:sz w:val="24"/>
          <w:szCs w:val="24"/>
        </w:rPr>
        <w:t xml:space="preserve">calculated for within the animal using the </w:t>
      </w:r>
      <w:r w:rsidR="0049396C">
        <w:rPr>
          <w:rFonts w:ascii="Times New Roman" w:hAnsi="Times New Roman" w:cs="Times New Roman"/>
          <w:sz w:val="24"/>
          <w:szCs w:val="24"/>
        </w:rPr>
        <w:t>δ</w:t>
      </w:r>
      <w:r w:rsidR="0049396C" w:rsidRPr="001E375D">
        <w:rPr>
          <w:rFonts w:ascii="Times New Roman" w:hAnsi="Times New Roman" w:cs="Times New Roman"/>
          <w:sz w:val="24"/>
          <w:szCs w:val="24"/>
          <w:vertAlign w:val="superscript"/>
        </w:rPr>
        <w:t>18</w:t>
      </w:r>
      <w:r w:rsidR="0049396C">
        <w:rPr>
          <w:rFonts w:ascii="Times New Roman" w:hAnsi="Times New Roman" w:cs="Times New Roman"/>
          <w:sz w:val="24"/>
          <w:szCs w:val="24"/>
        </w:rPr>
        <w:t>O</w:t>
      </w:r>
      <w:r w:rsidR="0049396C">
        <w:rPr>
          <w:rFonts w:ascii="Times New Roman" w:hAnsi="Times New Roman" w:cs="Times New Roman"/>
          <w:sz w:val="24"/>
          <w:szCs w:val="24"/>
          <w:vertAlign w:val="subscript"/>
        </w:rPr>
        <w:t>H2O</w:t>
      </w:r>
      <w:r w:rsidRPr="0049396C">
        <w:rPr>
          <w:rFonts w:ascii="Times New Roman" w:hAnsi="Times New Roman" w:cs="Times New Roman"/>
          <w:sz w:val="24"/>
          <w:szCs w:val="24"/>
        </w:rPr>
        <w:t xml:space="preserve"> </w:t>
      </w:r>
      <w:r w:rsidR="00265A43">
        <w:rPr>
          <w:rFonts w:ascii="Times New Roman" w:hAnsi="Times New Roman" w:cs="Times New Roman"/>
          <w:sz w:val="24"/>
          <w:szCs w:val="24"/>
        </w:rPr>
        <w:t xml:space="preserve">value </w:t>
      </w:r>
      <w:r w:rsidRPr="0049396C">
        <w:rPr>
          <w:rFonts w:ascii="Times New Roman" w:hAnsi="Times New Roman" w:cs="Times New Roman"/>
          <w:sz w:val="24"/>
          <w:szCs w:val="24"/>
        </w:rPr>
        <w:t>of groundwater</w:t>
      </w:r>
      <w:r w:rsidR="00081AE4">
        <w:rPr>
          <w:rFonts w:ascii="Times New Roman" w:hAnsi="Times New Roman" w:cs="Times New Roman"/>
          <w:sz w:val="24"/>
          <w:szCs w:val="24"/>
        </w:rPr>
        <w:t>.</w:t>
      </w:r>
      <w:r w:rsidR="0016784F">
        <w:rPr>
          <w:rFonts w:ascii="Times New Roman" w:hAnsi="Times New Roman" w:cs="Times New Roman"/>
          <w:sz w:val="24"/>
          <w:szCs w:val="24"/>
        </w:rPr>
        <w:t xml:space="preserve"> </w:t>
      </w:r>
      <w:r w:rsidR="00081AE4">
        <w:rPr>
          <w:rFonts w:ascii="Times New Roman" w:hAnsi="Times New Roman" w:cs="Times New Roman"/>
          <w:sz w:val="24"/>
          <w:szCs w:val="24"/>
        </w:rPr>
        <w:t>H</w:t>
      </w:r>
      <w:r w:rsidR="0016784F">
        <w:rPr>
          <w:rFonts w:ascii="Times New Roman" w:hAnsi="Times New Roman" w:cs="Times New Roman"/>
          <w:sz w:val="24"/>
          <w:szCs w:val="24"/>
        </w:rPr>
        <w:t>owever, they are at least 2.</w:t>
      </w:r>
      <w:ins w:id="126" w:author="Steve Granger" w:date="2018-02-15T14:38:00Z">
        <w:r w:rsidR="000A7D56">
          <w:rPr>
            <w:rFonts w:ascii="Times New Roman" w:hAnsi="Times New Roman" w:cs="Times New Roman"/>
            <w:sz w:val="24"/>
            <w:szCs w:val="24"/>
          </w:rPr>
          <w:t>8</w:t>
        </w:r>
      </w:ins>
      <w:del w:id="127" w:author="Steve Granger" w:date="2018-02-15T14:38:00Z">
        <w:r w:rsidR="0016784F" w:rsidDel="000A7D56">
          <w:rPr>
            <w:rFonts w:ascii="Times New Roman" w:hAnsi="Times New Roman" w:cs="Times New Roman"/>
            <w:sz w:val="24"/>
            <w:szCs w:val="24"/>
          </w:rPr>
          <w:delText>5</w:delText>
        </w:r>
      </w:del>
      <w:r w:rsidR="0016784F">
        <w:rPr>
          <w:rFonts w:ascii="Times New Roman" w:hAnsi="Times New Roman" w:cs="Times New Roman"/>
          <w:sz w:val="24"/>
          <w:szCs w:val="24"/>
        </w:rPr>
        <w:t>‰ lower than the Eδ</w:t>
      </w:r>
      <w:r w:rsidR="0016784F" w:rsidRPr="001E375D">
        <w:rPr>
          <w:rFonts w:ascii="Times New Roman" w:hAnsi="Times New Roman" w:cs="Times New Roman"/>
          <w:sz w:val="24"/>
          <w:szCs w:val="24"/>
          <w:vertAlign w:val="superscript"/>
        </w:rPr>
        <w:t>18</w:t>
      </w:r>
      <w:r w:rsidR="0016784F">
        <w:rPr>
          <w:rFonts w:ascii="Times New Roman" w:hAnsi="Times New Roman" w:cs="Times New Roman"/>
          <w:sz w:val="24"/>
          <w:szCs w:val="24"/>
        </w:rPr>
        <w:t>O</w:t>
      </w:r>
      <w:r w:rsidR="0016784F" w:rsidRPr="001E375D">
        <w:rPr>
          <w:rFonts w:ascii="Times New Roman" w:hAnsi="Times New Roman" w:cs="Times New Roman"/>
          <w:sz w:val="24"/>
          <w:szCs w:val="24"/>
          <w:vertAlign w:val="subscript"/>
        </w:rPr>
        <w:t>PO4</w:t>
      </w:r>
      <w:r w:rsidR="0016784F">
        <w:rPr>
          <w:rFonts w:ascii="Times New Roman" w:hAnsi="Times New Roman" w:cs="Times New Roman"/>
          <w:sz w:val="24"/>
          <w:szCs w:val="24"/>
        </w:rPr>
        <w:t xml:space="preserve"> </w:t>
      </w:r>
      <w:r w:rsidR="00265A43">
        <w:rPr>
          <w:rFonts w:ascii="Times New Roman" w:hAnsi="Times New Roman" w:cs="Times New Roman"/>
          <w:sz w:val="24"/>
          <w:szCs w:val="24"/>
        </w:rPr>
        <w:t xml:space="preserve">value </w:t>
      </w:r>
      <w:r w:rsidR="0016784F">
        <w:rPr>
          <w:rFonts w:ascii="Times New Roman" w:hAnsi="Times New Roman" w:cs="Times New Roman"/>
          <w:sz w:val="24"/>
          <w:szCs w:val="24"/>
        </w:rPr>
        <w:t xml:space="preserve">range calculated using </w:t>
      </w:r>
      <w:r w:rsidRPr="0049396C">
        <w:rPr>
          <w:rFonts w:ascii="Times New Roman" w:hAnsi="Times New Roman" w:cs="Times New Roman"/>
          <w:sz w:val="24"/>
          <w:szCs w:val="24"/>
        </w:rPr>
        <w:t xml:space="preserve">faecal water as </w:t>
      </w:r>
      <w:r w:rsidR="0016784F">
        <w:rPr>
          <w:rFonts w:ascii="Times New Roman" w:hAnsi="Times New Roman" w:cs="Times New Roman"/>
          <w:sz w:val="24"/>
          <w:szCs w:val="24"/>
        </w:rPr>
        <w:t>a proxy</w:t>
      </w:r>
      <w:r w:rsidRPr="0049396C">
        <w:rPr>
          <w:rFonts w:ascii="Times New Roman" w:hAnsi="Times New Roman" w:cs="Times New Roman"/>
          <w:sz w:val="24"/>
          <w:szCs w:val="24"/>
        </w:rPr>
        <w:t xml:space="preserve"> for the </w:t>
      </w:r>
      <w:r w:rsidR="0049396C" w:rsidRPr="0049396C">
        <w:rPr>
          <w:rFonts w:ascii="Times New Roman" w:hAnsi="Times New Roman" w:cs="Times New Roman"/>
          <w:sz w:val="24"/>
          <w:szCs w:val="24"/>
        </w:rPr>
        <w:t>animals’</w:t>
      </w:r>
      <w:r w:rsidRPr="0049396C">
        <w:rPr>
          <w:rFonts w:ascii="Times New Roman" w:hAnsi="Times New Roman" w:cs="Times New Roman"/>
          <w:sz w:val="24"/>
          <w:szCs w:val="24"/>
        </w:rPr>
        <w:t xml:space="preserve"> body water. </w:t>
      </w:r>
    </w:p>
    <w:p w14:paraId="5FFCDEE8" w14:textId="12FA25C2" w:rsidR="001F6563" w:rsidRPr="0049396C" w:rsidRDefault="001F6563" w:rsidP="001F6563">
      <w:pPr>
        <w:pStyle w:val="ListParagraph"/>
        <w:numPr>
          <w:ilvl w:val="0"/>
          <w:numId w:val="3"/>
        </w:numPr>
        <w:jc w:val="both"/>
        <w:rPr>
          <w:rFonts w:ascii="Times New Roman" w:hAnsi="Times New Roman" w:cs="Times New Roman"/>
          <w:sz w:val="24"/>
          <w:szCs w:val="24"/>
        </w:rPr>
      </w:pPr>
      <w:r w:rsidRPr="0049396C">
        <w:rPr>
          <w:rFonts w:ascii="Times New Roman" w:hAnsi="Times New Roman" w:cs="Times New Roman"/>
          <w:sz w:val="24"/>
          <w:szCs w:val="24"/>
        </w:rPr>
        <w:t xml:space="preserve">There </w:t>
      </w:r>
      <w:r w:rsidR="0049396C">
        <w:rPr>
          <w:rFonts w:ascii="Times New Roman" w:hAnsi="Times New Roman" w:cs="Times New Roman"/>
          <w:sz w:val="24"/>
          <w:szCs w:val="24"/>
        </w:rPr>
        <w:t>were</w:t>
      </w:r>
      <w:r w:rsidRPr="0049396C">
        <w:rPr>
          <w:rFonts w:ascii="Times New Roman" w:hAnsi="Times New Roman" w:cs="Times New Roman"/>
          <w:sz w:val="24"/>
          <w:szCs w:val="24"/>
        </w:rPr>
        <w:t xml:space="preserve"> no apparent relationships between the animal variables and the </w:t>
      </w:r>
      <w:r w:rsidR="0049396C">
        <w:rPr>
          <w:rFonts w:ascii="Times New Roman" w:hAnsi="Times New Roman" w:cs="Times New Roman"/>
          <w:sz w:val="24"/>
          <w:szCs w:val="24"/>
        </w:rPr>
        <w:t>δ</w:t>
      </w:r>
      <w:r w:rsidR="0049396C" w:rsidRPr="001E375D">
        <w:rPr>
          <w:rFonts w:ascii="Times New Roman" w:hAnsi="Times New Roman" w:cs="Times New Roman"/>
          <w:sz w:val="24"/>
          <w:szCs w:val="24"/>
          <w:vertAlign w:val="superscript"/>
        </w:rPr>
        <w:t>18</w:t>
      </w:r>
      <w:r w:rsidR="0049396C">
        <w:rPr>
          <w:rFonts w:ascii="Times New Roman" w:hAnsi="Times New Roman" w:cs="Times New Roman"/>
          <w:sz w:val="24"/>
          <w:szCs w:val="24"/>
        </w:rPr>
        <w:t>O</w:t>
      </w:r>
      <w:r w:rsidR="0049396C" w:rsidRPr="001E375D">
        <w:rPr>
          <w:rFonts w:ascii="Times New Roman" w:hAnsi="Times New Roman" w:cs="Times New Roman"/>
          <w:sz w:val="24"/>
          <w:szCs w:val="24"/>
          <w:vertAlign w:val="subscript"/>
        </w:rPr>
        <w:t>PO4</w:t>
      </w:r>
      <w:r w:rsidR="00265A43">
        <w:rPr>
          <w:rFonts w:ascii="Times New Roman" w:hAnsi="Times New Roman" w:cs="Times New Roman"/>
          <w:sz w:val="24"/>
          <w:szCs w:val="24"/>
          <w:vertAlign w:val="subscript"/>
        </w:rPr>
        <w:t xml:space="preserve"> </w:t>
      </w:r>
      <w:r w:rsidR="00265A43">
        <w:rPr>
          <w:rFonts w:ascii="Times New Roman" w:hAnsi="Times New Roman" w:cs="Times New Roman"/>
          <w:sz w:val="24"/>
          <w:szCs w:val="24"/>
        </w:rPr>
        <w:t>value</w:t>
      </w:r>
      <w:r w:rsidR="00081AE4">
        <w:rPr>
          <w:rFonts w:ascii="Times New Roman" w:hAnsi="Times New Roman" w:cs="Times New Roman"/>
          <w:sz w:val="24"/>
          <w:szCs w:val="24"/>
        </w:rPr>
        <w:t>.</w:t>
      </w:r>
      <w:r w:rsidRPr="0049396C">
        <w:rPr>
          <w:rFonts w:ascii="Times New Roman" w:hAnsi="Times New Roman" w:cs="Times New Roman"/>
          <w:sz w:val="24"/>
          <w:szCs w:val="24"/>
        </w:rPr>
        <w:t xml:space="preserve"> </w:t>
      </w:r>
      <w:r w:rsidR="00081AE4">
        <w:rPr>
          <w:rFonts w:ascii="Times New Roman" w:hAnsi="Times New Roman" w:cs="Times New Roman"/>
          <w:sz w:val="24"/>
          <w:szCs w:val="24"/>
        </w:rPr>
        <w:t>H</w:t>
      </w:r>
      <w:r w:rsidRPr="0049396C">
        <w:rPr>
          <w:rFonts w:ascii="Times New Roman" w:hAnsi="Times New Roman" w:cs="Times New Roman"/>
          <w:sz w:val="24"/>
          <w:szCs w:val="24"/>
        </w:rPr>
        <w:t>owever</w:t>
      </w:r>
      <w:r w:rsidR="00081AE4">
        <w:rPr>
          <w:rFonts w:ascii="Times New Roman" w:hAnsi="Times New Roman" w:cs="Times New Roman"/>
          <w:sz w:val="24"/>
          <w:szCs w:val="24"/>
        </w:rPr>
        <w:t>,</w:t>
      </w:r>
      <w:r w:rsidRPr="0049396C">
        <w:rPr>
          <w:rFonts w:ascii="Times New Roman" w:hAnsi="Times New Roman" w:cs="Times New Roman"/>
          <w:sz w:val="24"/>
          <w:szCs w:val="24"/>
        </w:rPr>
        <w:t xml:space="preserve"> to examine these a more detailed study </w:t>
      </w:r>
      <w:r w:rsidR="00A7751B">
        <w:rPr>
          <w:rFonts w:ascii="Times New Roman" w:hAnsi="Times New Roman" w:cs="Times New Roman"/>
          <w:sz w:val="24"/>
          <w:szCs w:val="24"/>
        </w:rPr>
        <w:t>is required</w:t>
      </w:r>
      <w:r w:rsidR="0049396C" w:rsidRPr="0049396C">
        <w:rPr>
          <w:rFonts w:ascii="Times New Roman" w:hAnsi="Times New Roman" w:cs="Times New Roman"/>
          <w:sz w:val="24"/>
          <w:szCs w:val="24"/>
        </w:rPr>
        <w:t xml:space="preserve"> which should also include other animals for which </w:t>
      </w:r>
      <w:r w:rsidR="00A7751B">
        <w:rPr>
          <w:rFonts w:ascii="Times New Roman" w:hAnsi="Times New Roman" w:cs="Times New Roman"/>
          <w:sz w:val="24"/>
          <w:szCs w:val="24"/>
        </w:rPr>
        <w:t>few</w:t>
      </w:r>
      <w:r w:rsidR="00A7751B" w:rsidRPr="0049396C">
        <w:rPr>
          <w:rFonts w:ascii="Times New Roman" w:hAnsi="Times New Roman" w:cs="Times New Roman"/>
          <w:sz w:val="24"/>
          <w:szCs w:val="24"/>
        </w:rPr>
        <w:t xml:space="preserve"> </w:t>
      </w:r>
      <w:r w:rsidR="0049396C" w:rsidRPr="0049396C">
        <w:rPr>
          <w:rFonts w:ascii="Times New Roman" w:hAnsi="Times New Roman" w:cs="Times New Roman"/>
          <w:sz w:val="24"/>
          <w:szCs w:val="24"/>
        </w:rPr>
        <w:t>data exist in the literature.</w:t>
      </w:r>
    </w:p>
    <w:p w14:paraId="030041CD" w14:textId="77777777" w:rsidR="00106A9F" w:rsidRPr="00340F27" w:rsidRDefault="00106A9F" w:rsidP="00AB2E30">
      <w:pPr>
        <w:jc w:val="both"/>
        <w:rPr>
          <w:rFonts w:ascii="Times New Roman" w:hAnsi="Times New Roman" w:cs="Times New Roman"/>
          <w:b/>
          <w:sz w:val="24"/>
          <w:szCs w:val="24"/>
        </w:rPr>
      </w:pPr>
      <w:r w:rsidRPr="00340F27">
        <w:rPr>
          <w:rFonts w:ascii="Times New Roman" w:hAnsi="Times New Roman" w:cs="Times New Roman"/>
          <w:b/>
          <w:sz w:val="24"/>
          <w:szCs w:val="24"/>
        </w:rPr>
        <w:t>Acknowledgements</w:t>
      </w:r>
    </w:p>
    <w:p w14:paraId="3BE90EF1" w14:textId="5CF3D385" w:rsidR="00B82C91" w:rsidRPr="00C92180" w:rsidRDefault="00147213" w:rsidP="00AB2E30">
      <w:pPr>
        <w:jc w:val="both"/>
        <w:rPr>
          <w:rFonts w:ascii="Times New Roman" w:hAnsi="Times New Roman" w:cs="Times New Roman"/>
          <w:sz w:val="24"/>
          <w:szCs w:val="24"/>
        </w:rPr>
      </w:pPr>
      <w:ins w:id="128" w:author="Steve Granger" w:date="2018-02-16T11:32:00Z">
        <w:r>
          <w:rPr>
            <w:rFonts w:ascii="Times New Roman" w:hAnsi="Times New Roman" w:cs="Times New Roman"/>
            <w:sz w:val="24"/>
            <w:szCs w:val="24"/>
          </w:rPr>
          <w:t>This</w:t>
        </w:r>
        <w:r w:rsidRPr="00147213">
          <w:rPr>
            <w:rFonts w:ascii="Times New Roman" w:hAnsi="Times New Roman" w:cs="Times New Roman"/>
            <w:sz w:val="24"/>
            <w:szCs w:val="24"/>
          </w:rPr>
          <w:t xml:space="preserve"> work at Rothamsted forms part of the </w:t>
        </w:r>
      </w:ins>
      <w:ins w:id="129" w:author="Steve Granger" w:date="2018-02-16T11:33:00Z">
        <w:r w:rsidRPr="00147213">
          <w:rPr>
            <w:rFonts w:ascii="Times New Roman" w:hAnsi="Times New Roman" w:cs="Times New Roman"/>
            <w:sz w:val="24"/>
            <w:szCs w:val="24"/>
          </w:rPr>
          <w:t>Soil to Nutrition</w:t>
        </w:r>
      </w:ins>
      <w:ins w:id="130" w:author="Steve Granger" w:date="2018-02-16T11:32:00Z">
        <w:r>
          <w:rPr>
            <w:rFonts w:ascii="Times New Roman" w:hAnsi="Times New Roman" w:cs="Times New Roman"/>
            <w:sz w:val="24"/>
            <w:szCs w:val="24"/>
          </w:rPr>
          <w:t xml:space="preserve"> (S2N</w:t>
        </w:r>
        <w:r w:rsidRPr="00147213">
          <w:rPr>
            <w:rFonts w:ascii="Times New Roman" w:hAnsi="Times New Roman" w:cs="Times New Roman"/>
            <w:sz w:val="24"/>
            <w:szCs w:val="24"/>
          </w:rPr>
          <w:t>) strategic programme (</w:t>
        </w:r>
      </w:ins>
      <w:ins w:id="131" w:author="Steve Granger" w:date="2018-02-16T11:33:00Z">
        <w:r w:rsidRPr="00147213">
          <w:rPr>
            <w:rFonts w:ascii="Times New Roman" w:hAnsi="Times New Roman" w:cs="Times New Roman"/>
            <w:sz w:val="24"/>
            <w:szCs w:val="24"/>
          </w:rPr>
          <w:t>BBS/E/C/000I0330</w:t>
        </w:r>
      </w:ins>
      <w:ins w:id="132" w:author="Steve Granger" w:date="2018-02-16T11:32:00Z">
        <w:r w:rsidRPr="00147213">
          <w:rPr>
            <w:rFonts w:ascii="Times New Roman" w:hAnsi="Times New Roman" w:cs="Times New Roman"/>
            <w:sz w:val="24"/>
            <w:szCs w:val="24"/>
          </w:rPr>
          <w:t>) funded by the Biotechnology and Biological Sciences Research Council.</w:t>
        </w:r>
      </w:ins>
      <w:del w:id="133" w:author="Steve Granger" w:date="2018-02-16T11:32:00Z">
        <w:r w:rsidR="00B82C91" w:rsidRPr="00B82C91" w:rsidDel="00147213">
          <w:rPr>
            <w:rFonts w:ascii="Times New Roman" w:hAnsi="Times New Roman" w:cs="Times New Roman"/>
            <w:sz w:val="24"/>
            <w:szCs w:val="24"/>
          </w:rPr>
          <w:delText xml:space="preserve">The work was funded by the UK Biotechnology and Biological Sciences Research Council (BBSRC) grants </w:delText>
        </w:r>
      </w:del>
      <w:del w:id="134" w:author="Steve Granger" w:date="2018-02-16T11:30:00Z">
        <w:r w:rsidR="00B82C91" w:rsidRPr="00B82C91" w:rsidDel="00147213">
          <w:rPr>
            <w:rFonts w:ascii="Times New Roman" w:hAnsi="Times New Roman" w:cs="Times New Roman"/>
            <w:sz w:val="24"/>
            <w:szCs w:val="24"/>
          </w:rPr>
          <w:delText>BB/P01268X/1</w:delText>
        </w:r>
      </w:del>
      <w:del w:id="135" w:author="Steve Granger" w:date="2018-02-16T11:32:00Z">
        <w:r w:rsidR="00B82C91" w:rsidRPr="00B82C91" w:rsidDel="00147213">
          <w:rPr>
            <w:rFonts w:ascii="Times New Roman" w:hAnsi="Times New Roman" w:cs="Times New Roman"/>
            <w:sz w:val="24"/>
            <w:szCs w:val="24"/>
          </w:rPr>
          <w:delText xml:space="preserve"> (Soil to nutrition</w:delText>
        </w:r>
      </w:del>
      <w:r w:rsidR="00B82C91">
        <w:rPr>
          <w:rFonts w:ascii="Times New Roman" w:hAnsi="Times New Roman" w:cs="Times New Roman"/>
          <w:sz w:val="24"/>
          <w:szCs w:val="24"/>
        </w:rPr>
        <w:t xml:space="preserve"> and </w:t>
      </w:r>
      <w:r w:rsidR="001B423A">
        <w:rPr>
          <w:rFonts w:ascii="Times New Roman" w:hAnsi="Times New Roman" w:cs="Times New Roman"/>
          <w:sz w:val="24"/>
          <w:szCs w:val="24"/>
        </w:rPr>
        <w:t>the</w:t>
      </w:r>
      <w:r w:rsidR="00C801ED">
        <w:rPr>
          <w:rFonts w:ascii="Times New Roman" w:hAnsi="Times New Roman" w:cs="Times New Roman"/>
          <w:sz w:val="24"/>
          <w:szCs w:val="24"/>
        </w:rPr>
        <w:t xml:space="preserve"> </w:t>
      </w:r>
      <w:r w:rsidR="00BC3E50">
        <w:rPr>
          <w:rFonts w:ascii="Times New Roman" w:hAnsi="Times New Roman" w:cs="Times New Roman"/>
          <w:sz w:val="24"/>
          <w:szCs w:val="24"/>
        </w:rPr>
        <w:t>2015 Rothamsted Fellowship</w:t>
      </w:r>
      <w:r w:rsidR="00B82C91" w:rsidRPr="00B82C91">
        <w:rPr>
          <w:rFonts w:ascii="Times New Roman" w:hAnsi="Times New Roman" w:cs="Times New Roman"/>
          <w:sz w:val="24"/>
          <w:szCs w:val="24"/>
        </w:rPr>
        <w:t>.</w:t>
      </w:r>
      <w:r w:rsidR="00BC3E50">
        <w:rPr>
          <w:rFonts w:ascii="Times New Roman" w:hAnsi="Times New Roman" w:cs="Times New Roman"/>
          <w:sz w:val="24"/>
          <w:szCs w:val="24"/>
        </w:rPr>
        <w:t xml:space="preserve"> The authors thank the Natural Environment Research Council (NERC) for </w:t>
      </w:r>
      <w:r w:rsidR="00BC3E50">
        <w:rPr>
          <w:rFonts w:ascii="Times New Roman" w:hAnsi="Times New Roman" w:cs="Times New Roman"/>
          <w:sz w:val="24"/>
          <w:szCs w:val="24"/>
        </w:rPr>
        <w:lastRenderedPageBreak/>
        <w:t xml:space="preserve">analytical support through the award of grant </w:t>
      </w:r>
      <w:r w:rsidR="00BC3E50" w:rsidRPr="00A877EE">
        <w:rPr>
          <w:rFonts w:ascii="Times New Roman" w:hAnsi="Times New Roman" w:cs="Times New Roman"/>
          <w:sz w:val="24"/>
          <w:szCs w:val="24"/>
        </w:rPr>
        <w:t>IP-1564-1115</w:t>
      </w:r>
      <w:r w:rsidR="00BC3E50">
        <w:rPr>
          <w:rFonts w:ascii="Times New Roman" w:hAnsi="Times New Roman" w:cs="Times New Roman"/>
          <w:sz w:val="24"/>
          <w:szCs w:val="24"/>
        </w:rPr>
        <w:t>.</w:t>
      </w:r>
      <w:r w:rsidR="00BC3E50" w:rsidRPr="00BC3E50">
        <w:rPr>
          <w:rFonts w:ascii="Times New Roman" w:hAnsi="Times New Roman" w:cs="Times New Roman"/>
          <w:sz w:val="24"/>
          <w:szCs w:val="24"/>
        </w:rPr>
        <w:t xml:space="preserve"> </w:t>
      </w:r>
      <w:r w:rsidR="00BC3E50">
        <w:rPr>
          <w:rFonts w:ascii="Times New Roman" w:hAnsi="Times New Roman" w:cs="Times New Roman"/>
          <w:sz w:val="24"/>
          <w:szCs w:val="24"/>
        </w:rPr>
        <w:t xml:space="preserve">The </w:t>
      </w:r>
      <w:r w:rsidR="00BC3E50" w:rsidRPr="00A877EE">
        <w:rPr>
          <w:rFonts w:ascii="Times New Roman" w:hAnsi="Times New Roman" w:cs="Times New Roman"/>
          <w:sz w:val="24"/>
          <w:szCs w:val="24"/>
        </w:rPr>
        <w:t xml:space="preserve">authors </w:t>
      </w:r>
      <w:r w:rsidR="00BC3E50">
        <w:rPr>
          <w:rFonts w:ascii="Times New Roman" w:hAnsi="Times New Roman" w:cs="Times New Roman"/>
          <w:sz w:val="24"/>
          <w:szCs w:val="24"/>
        </w:rPr>
        <w:t xml:space="preserve">also </w:t>
      </w:r>
      <w:r w:rsidR="00081AE4">
        <w:rPr>
          <w:rFonts w:ascii="Times New Roman" w:hAnsi="Times New Roman" w:cs="Times New Roman"/>
          <w:sz w:val="24"/>
          <w:szCs w:val="24"/>
        </w:rPr>
        <w:t xml:space="preserve">thank </w:t>
      </w:r>
      <w:r w:rsidR="00C8384A">
        <w:rPr>
          <w:rFonts w:ascii="Times New Roman" w:hAnsi="Times New Roman" w:cs="Times New Roman"/>
          <w:sz w:val="24"/>
          <w:szCs w:val="24"/>
        </w:rPr>
        <w:t xml:space="preserve">Hannah Fleming for her knowledge of the </w:t>
      </w:r>
      <w:r w:rsidR="00F776FC">
        <w:rPr>
          <w:rFonts w:ascii="Times New Roman" w:hAnsi="Times New Roman" w:cs="Times New Roman"/>
          <w:sz w:val="24"/>
          <w:szCs w:val="24"/>
        </w:rPr>
        <w:t>body temperature</w:t>
      </w:r>
      <w:r w:rsidR="00C8384A">
        <w:rPr>
          <w:rFonts w:ascii="Times New Roman" w:hAnsi="Times New Roman" w:cs="Times New Roman"/>
          <w:sz w:val="24"/>
          <w:szCs w:val="24"/>
        </w:rPr>
        <w:t xml:space="preserve"> of cattle</w:t>
      </w:r>
      <w:ins w:id="136" w:author="Steve Granger" w:date="2018-02-16T14:11:00Z">
        <w:r w:rsidR="007A37D3">
          <w:rPr>
            <w:rFonts w:ascii="Times New Roman" w:hAnsi="Times New Roman" w:cs="Times New Roman"/>
            <w:sz w:val="24"/>
            <w:szCs w:val="24"/>
          </w:rPr>
          <w:t>, Paul Harris for statistical advice</w:t>
        </w:r>
      </w:ins>
      <w:r w:rsidR="00C8384A">
        <w:rPr>
          <w:rFonts w:ascii="Times New Roman" w:hAnsi="Times New Roman" w:cs="Times New Roman"/>
          <w:sz w:val="24"/>
          <w:szCs w:val="24"/>
        </w:rPr>
        <w:t xml:space="preserve"> and</w:t>
      </w:r>
      <w:r w:rsidR="00BC3E50" w:rsidRPr="00A877EE">
        <w:rPr>
          <w:rFonts w:ascii="Times New Roman" w:hAnsi="Times New Roman" w:cs="Times New Roman"/>
          <w:sz w:val="24"/>
          <w:szCs w:val="24"/>
        </w:rPr>
        <w:t xml:space="preserve"> the anonymous</w:t>
      </w:r>
      <w:r w:rsidR="00BC3E50">
        <w:rPr>
          <w:rFonts w:ascii="Times New Roman" w:hAnsi="Times New Roman" w:cs="Times New Roman"/>
          <w:sz w:val="24"/>
          <w:szCs w:val="24"/>
        </w:rPr>
        <w:t xml:space="preserve"> reviewers and editor for their </w:t>
      </w:r>
      <w:r w:rsidR="00BC3E50" w:rsidRPr="00A877EE">
        <w:rPr>
          <w:rFonts w:ascii="Times New Roman" w:hAnsi="Times New Roman" w:cs="Times New Roman"/>
          <w:sz w:val="24"/>
          <w:szCs w:val="24"/>
        </w:rPr>
        <w:t>time improving this manuscript.</w:t>
      </w:r>
    </w:p>
    <w:p w14:paraId="76EF199A" w14:textId="77777777" w:rsidR="001F6563" w:rsidRPr="001F6563" w:rsidRDefault="00340F27" w:rsidP="00AB2E30">
      <w:pPr>
        <w:jc w:val="both"/>
        <w:rPr>
          <w:rFonts w:ascii="Times New Roman" w:hAnsi="Times New Roman" w:cs="Times New Roman"/>
          <w:b/>
          <w:sz w:val="24"/>
          <w:szCs w:val="24"/>
        </w:rPr>
      </w:pPr>
      <w:r w:rsidRPr="00340F27">
        <w:rPr>
          <w:rFonts w:ascii="Times New Roman" w:hAnsi="Times New Roman" w:cs="Times New Roman"/>
          <w:b/>
          <w:sz w:val="24"/>
          <w:szCs w:val="24"/>
        </w:rPr>
        <w:t>REFERENCES</w:t>
      </w:r>
    </w:p>
    <w:p w14:paraId="48200422" w14:textId="77777777" w:rsidR="007749B4" w:rsidRPr="007749B4" w:rsidRDefault="00756274" w:rsidP="007749B4">
      <w:pPr>
        <w:pStyle w:val="EndNoteBibliography"/>
        <w:spacing w:after="0"/>
        <w:ind w:left="720" w:hanging="720"/>
      </w:pPr>
      <w:bookmarkStart w:id="137" w:name="_GoBack"/>
      <w:bookmarkEnd w:id="137"/>
      <w:r w:rsidRPr="00756274">
        <w:rPr>
          <w:rFonts w:ascii="Times New Roman" w:hAnsi="Times New Roman" w:cs="Times New Roman"/>
          <w:sz w:val="24"/>
          <w:szCs w:val="24"/>
        </w:rPr>
        <w:t xml:space="preserve"> </w:t>
      </w:r>
      <w:r w:rsidR="00EF3726">
        <w:rPr>
          <w:rFonts w:ascii="Times New Roman" w:hAnsi="Times New Roman" w:cs="Times New Roman"/>
          <w:sz w:val="24"/>
          <w:szCs w:val="24"/>
        </w:rPr>
        <w:fldChar w:fldCharType="begin"/>
      </w:r>
      <w:r w:rsidR="00EF3726">
        <w:rPr>
          <w:rFonts w:ascii="Times New Roman" w:hAnsi="Times New Roman" w:cs="Times New Roman"/>
          <w:sz w:val="24"/>
          <w:szCs w:val="24"/>
        </w:rPr>
        <w:instrText xml:space="preserve"> ADDIN EN.REFLIST </w:instrText>
      </w:r>
      <w:r w:rsidR="00EF3726">
        <w:rPr>
          <w:rFonts w:ascii="Times New Roman" w:hAnsi="Times New Roman" w:cs="Times New Roman"/>
          <w:sz w:val="24"/>
          <w:szCs w:val="24"/>
        </w:rPr>
        <w:fldChar w:fldCharType="separate"/>
      </w:r>
      <w:r w:rsidR="007749B4" w:rsidRPr="007749B4">
        <w:t>[1]</w:t>
      </w:r>
      <w:r w:rsidR="007749B4" w:rsidRPr="007749B4">
        <w:tab/>
        <w:t xml:space="preserve">Westheimer FH. Why nature chose phosphates. </w:t>
      </w:r>
      <w:r w:rsidR="007749B4" w:rsidRPr="007749B4">
        <w:rPr>
          <w:i/>
        </w:rPr>
        <w:t>Science</w:t>
      </w:r>
      <w:r w:rsidR="007749B4" w:rsidRPr="007749B4">
        <w:t xml:space="preserve"> 1987; 235 (4793): 1173-1178. doi: 10.1126/science.2434996</w:t>
      </w:r>
    </w:p>
    <w:p w14:paraId="08D51B99" w14:textId="230CD740" w:rsidR="007749B4" w:rsidRPr="007749B4" w:rsidRDefault="007749B4" w:rsidP="007749B4">
      <w:pPr>
        <w:pStyle w:val="EndNoteBibliography"/>
        <w:spacing w:after="0"/>
        <w:ind w:left="720" w:hanging="720"/>
      </w:pPr>
      <w:r w:rsidRPr="007749B4">
        <w:t>[2]</w:t>
      </w:r>
      <w:r w:rsidRPr="007749B4">
        <w:tab/>
        <w:t xml:space="preserve">Sharpley A, Daniel TC, Sims JT, Pote DH. Determining environmentally sound soil phosphorus levels. </w:t>
      </w:r>
      <w:r w:rsidRPr="007749B4">
        <w:rPr>
          <w:i/>
        </w:rPr>
        <w:t>J. Soil Water Conserv.</w:t>
      </w:r>
      <w:r w:rsidR="006612E2">
        <w:t xml:space="preserve"> 1996; 51 (2): 160-166. </w:t>
      </w:r>
    </w:p>
    <w:p w14:paraId="2B7811FE" w14:textId="4331CF57" w:rsidR="007749B4" w:rsidRPr="007749B4" w:rsidRDefault="007749B4" w:rsidP="007749B4">
      <w:pPr>
        <w:pStyle w:val="EndNoteBibliography"/>
        <w:spacing w:after="0"/>
        <w:ind w:left="720" w:hanging="720"/>
      </w:pPr>
      <w:r w:rsidRPr="007749B4">
        <w:t>[3]</w:t>
      </w:r>
      <w:r w:rsidRPr="007749B4">
        <w:tab/>
        <w:t xml:space="preserve">Haygarth PM, Chapman PJ, Jarvis SC, Smith RV. Phosphorus budgets for two contrasting grassland farming systems in the UK. </w:t>
      </w:r>
      <w:r w:rsidRPr="007749B4">
        <w:rPr>
          <w:i/>
        </w:rPr>
        <w:t>Soil Use Manag.</w:t>
      </w:r>
      <w:r w:rsidR="006612E2">
        <w:t xml:space="preserve"> 1998; 14: 160-167. </w:t>
      </w:r>
      <w:r w:rsidRPr="007749B4">
        <w:t xml:space="preserve"> </w:t>
      </w:r>
    </w:p>
    <w:p w14:paraId="2C7EAC02" w14:textId="48498604" w:rsidR="007749B4" w:rsidRPr="007749B4" w:rsidRDefault="007749B4" w:rsidP="007749B4">
      <w:pPr>
        <w:pStyle w:val="EndNoteBibliography"/>
        <w:spacing w:after="0"/>
        <w:ind w:left="720" w:hanging="720"/>
      </w:pPr>
      <w:r w:rsidRPr="007749B4">
        <w:t>[4]</w:t>
      </w:r>
      <w:r w:rsidRPr="007749B4">
        <w:tab/>
        <w:t xml:space="preserve">Smith RV, Lennox SD, Jordan C, Foy RH, McHale E. Increase in soluble phosphorus transported in drainflow from a grassland catchment in response to soil phosphorus accumulation. </w:t>
      </w:r>
      <w:r w:rsidRPr="007749B4">
        <w:rPr>
          <w:i/>
        </w:rPr>
        <w:t>Soil Use Manag.</w:t>
      </w:r>
      <w:r w:rsidRPr="007749B4">
        <w:t xml:space="preserve"> 1995; 11 (4): 20</w:t>
      </w:r>
      <w:r w:rsidR="006612E2">
        <w:t xml:space="preserve">4-209. </w:t>
      </w:r>
    </w:p>
    <w:p w14:paraId="45B4B470" w14:textId="77777777" w:rsidR="007749B4" w:rsidRPr="007749B4" w:rsidRDefault="007749B4" w:rsidP="007749B4">
      <w:pPr>
        <w:pStyle w:val="EndNoteBibliography"/>
        <w:spacing w:after="0"/>
        <w:ind w:left="720" w:hanging="720"/>
      </w:pPr>
      <w:r w:rsidRPr="007749B4">
        <w:t>[5]</w:t>
      </w:r>
      <w:r w:rsidRPr="007749B4">
        <w:tab/>
        <w:t xml:space="preserve">Withers PJA, Ulen B, Stamm C, Bechmann M. Incidental phosphorus losses - are they significant and can they be predicted? </w:t>
      </w:r>
      <w:r w:rsidRPr="007749B4">
        <w:rPr>
          <w:i/>
        </w:rPr>
        <w:t>J. Plant Nutr. Soil Sci.-Z. Pflanzenernahr. Bodenkd.</w:t>
      </w:r>
      <w:r w:rsidRPr="007749B4">
        <w:t xml:space="preserve"> 2003; 166 (4): 459-468. doi: 10.1002/jpln.200321165</w:t>
      </w:r>
    </w:p>
    <w:p w14:paraId="0162546A" w14:textId="55AC7E4A" w:rsidR="007749B4" w:rsidRPr="007749B4" w:rsidRDefault="007749B4" w:rsidP="007749B4">
      <w:pPr>
        <w:pStyle w:val="EndNoteBibliography"/>
        <w:spacing w:after="0"/>
        <w:ind w:left="720" w:hanging="720"/>
      </w:pPr>
      <w:r w:rsidRPr="007749B4">
        <w:t>[6]</w:t>
      </w:r>
      <w:r w:rsidRPr="007749B4">
        <w:tab/>
        <w:t xml:space="preserve">Heathwaite AL, Dils RM. Characterising phosphorus loss in surface and subsurface hydrological pathways. </w:t>
      </w:r>
      <w:r w:rsidRPr="007749B4">
        <w:rPr>
          <w:i/>
        </w:rPr>
        <w:t>Sci. Total Environ.</w:t>
      </w:r>
      <w:r w:rsidR="006612E2">
        <w:t xml:space="preserve"> 2000; 251: 523-538. </w:t>
      </w:r>
    </w:p>
    <w:p w14:paraId="0F350FD7" w14:textId="77777777" w:rsidR="007749B4" w:rsidRPr="007749B4" w:rsidRDefault="007749B4" w:rsidP="007749B4">
      <w:pPr>
        <w:pStyle w:val="EndNoteBibliography"/>
        <w:spacing w:after="0"/>
        <w:ind w:left="720" w:hanging="720"/>
      </w:pPr>
      <w:r w:rsidRPr="007749B4">
        <w:t>[7]</w:t>
      </w:r>
      <w:r w:rsidRPr="007749B4">
        <w:tab/>
        <w:t xml:space="preserve">Conley DJ, Paerl HW, Howarth RW, et al. ECOLOGY: Controlling Eutrophication: Nitrogen and Phosphorus. </w:t>
      </w:r>
      <w:r w:rsidRPr="007749B4">
        <w:rPr>
          <w:i/>
        </w:rPr>
        <w:t>Science</w:t>
      </w:r>
      <w:r w:rsidRPr="007749B4">
        <w:t xml:space="preserve"> 2009; 323 (5917): 1014-1015. doi: 10.1126/science.1167755</w:t>
      </w:r>
    </w:p>
    <w:p w14:paraId="1D9F06EE" w14:textId="77777777" w:rsidR="007749B4" w:rsidRPr="007749B4" w:rsidRDefault="007749B4" w:rsidP="007749B4">
      <w:pPr>
        <w:pStyle w:val="EndNoteBibliography"/>
        <w:spacing w:after="0"/>
        <w:ind w:left="720" w:hanging="720"/>
      </w:pPr>
      <w:r w:rsidRPr="007749B4">
        <w:t>[8]</w:t>
      </w:r>
      <w:r w:rsidRPr="007749B4">
        <w:tab/>
        <w:t xml:space="preserve">Correll DL. The role of phosphorus in the eutrophication of receiving waters: A review. </w:t>
      </w:r>
      <w:r w:rsidRPr="007749B4">
        <w:rPr>
          <w:i/>
        </w:rPr>
        <w:t>J. Environ. Qual.</w:t>
      </w:r>
      <w:r w:rsidRPr="007749B4">
        <w:t xml:space="preserve"> 1998; 27 (2): 261-266. doi: </w:t>
      </w:r>
    </w:p>
    <w:p w14:paraId="78AB2EE8" w14:textId="6550F4C9" w:rsidR="007749B4" w:rsidRPr="007749B4" w:rsidRDefault="007749B4" w:rsidP="007749B4">
      <w:pPr>
        <w:pStyle w:val="EndNoteBibliography"/>
        <w:spacing w:after="0"/>
        <w:ind w:left="720" w:hanging="720"/>
      </w:pPr>
      <w:r w:rsidRPr="007749B4">
        <w:t>[9]</w:t>
      </w:r>
      <w:r w:rsidRPr="007749B4">
        <w:tab/>
        <w:t xml:space="preserve">Bol R, Amelung W, Friedrich C, Ostle N. Tracing dung-derived carbon in temperate grassland using </w:t>
      </w:r>
      <w:r w:rsidRPr="007749B4">
        <w:rPr>
          <w:vertAlign w:val="superscript"/>
        </w:rPr>
        <w:t>13</w:t>
      </w:r>
      <w:r w:rsidRPr="007749B4">
        <w:t xml:space="preserve">C natural abundance measurements. </w:t>
      </w:r>
      <w:r w:rsidRPr="007749B4">
        <w:rPr>
          <w:i/>
        </w:rPr>
        <w:t>Soil Biol. Biochem.</w:t>
      </w:r>
      <w:r w:rsidR="006612E2">
        <w:t xml:space="preserve"> 2000; 32 (10): 1337-1343. </w:t>
      </w:r>
    </w:p>
    <w:p w14:paraId="6106FBE3" w14:textId="77777777" w:rsidR="007749B4" w:rsidRPr="007749B4" w:rsidRDefault="007749B4" w:rsidP="007749B4">
      <w:pPr>
        <w:pStyle w:val="EndNoteBibliography"/>
        <w:spacing w:after="0"/>
        <w:ind w:left="720" w:hanging="720"/>
      </w:pPr>
      <w:r w:rsidRPr="007749B4">
        <w:t>[10]</w:t>
      </w:r>
      <w:r w:rsidRPr="007749B4">
        <w:tab/>
        <w:t>Bronders J, Tirez K, Desmet N, et al. Use of Compound-Specific Nitrogen (d</w:t>
      </w:r>
      <w:r w:rsidRPr="007749B4">
        <w:rPr>
          <w:vertAlign w:val="superscript"/>
        </w:rPr>
        <w:t>15</w:t>
      </w:r>
      <w:r w:rsidRPr="007749B4">
        <w:t>N), Oxygen (d</w:t>
      </w:r>
      <w:r w:rsidRPr="007749B4">
        <w:rPr>
          <w:vertAlign w:val="superscript"/>
        </w:rPr>
        <w:t>18</w:t>
      </w:r>
      <w:r w:rsidRPr="007749B4">
        <w:t>O), and Bulk Boron (d</w:t>
      </w:r>
      <w:r w:rsidRPr="007749B4">
        <w:rPr>
          <w:vertAlign w:val="superscript"/>
        </w:rPr>
        <w:t>11</w:t>
      </w:r>
      <w:r w:rsidRPr="007749B4">
        <w:t xml:space="preserve">B) Isotope Ratios to Identify Sources of Nitrate-Contaminated Waters: A Guideline to Identify Polluters. </w:t>
      </w:r>
      <w:r w:rsidRPr="007749B4">
        <w:rPr>
          <w:i/>
        </w:rPr>
        <w:t>Environ. Forensics</w:t>
      </w:r>
      <w:r w:rsidRPr="007749B4">
        <w:t xml:space="preserve"> 2012; 13 (1): 32-38. doi: 10.1080/15275922.2011.643338</w:t>
      </w:r>
    </w:p>
    <w:p w14:paraId="718CF3EC" w14:textId="77777777" w:rsidR="007749B4" w:rsidRPr="007749B4" w:rsidRDefault="007749B4" w:rsidP="007749B4">
      <w:pPr>
        <w:pStyle w:val="EndNoteBibliography"/>
        <w:spacing w:after="0"/>
        <w:ind w:left="720" w:hanging="720"/>
      </w:pPr>
      <w:r w:rsidRPr="007749B4">
        <w:t>[11]</w:t>
      </w:r>
      <w:r w:rsidRPr="007749B4">
        <w:tab/>
        <w:t xml:space="preserve">Senbayram M, Dixon L, Goulding KWT, Bol R. Long-term influence of manure and mineral nitrogen applications on plant and soil N-15 and C-13 values from the Broadbalk Wheat Experiment. </w:t>
      </w:r>
      <w:r w:rsidRPr="007749B4">
        <w:rPr>
          <w:i/>
        </w:rPr>
        <w:t>Rapid Commun. Mass Spectrom.</w:t>
      </w:r>
      <w:r w:rsidRPr="007749B4">
        <w:t xml:space="preserve"> 2008; 22 (11): 1735-1740. doi: 10.1002/rcm.3548</w:t>
      </w:r>
    </w:p>
    <w:p w14:paraId="2F219F7F" w14:textId="77777777" w:rsidR="007749B4" w:rsidRPr="007749B4" w:rsidRDefault="007749B4" w:rsidP="007749B4">
      <w:pPr>
        <w:pStyle w:val="EndNoteBibliography"/>
        <w:spacing w:after="0"/>
        <w:ind w:left="720" w:hanging="720"/>
      </w:pPr>
      <w:r w:rsidRPr="007749B4">
        <w:t>[12]</w:t>
      </w:r>
      <w:r w:rsidRPr="007749B4">
        <w:tab/>
        <w:t xml:space="preserve">Davies CL, Surridge BJ, Gooddy DC. Phosphate oxygen isotopes within aquatic ecosystems: Global data synthesis and future research priorities. </w:t>
      </w:r>
      <w:r w:rsidRPr="007749B4">
        <w:rPr>
          <w:i/>
        </w:rPr>
        <w:t>Sci. Total Environ.</w:t>
      </w:r>
      <w:r w:rsidRPr="007749B4">
        <w:t xml:space="preserve"> 2014; 496: 563-575. doi: 10.1016/j.scitotenv.2014.07.057</w:t>
      </w:r>
    </w:p>
    <w:p w14:paraId="6DD955B2" w14:textId="77777777" w:rsidR="007749B4" w:rsidRPr="007749B4" w:rsidRDefault="007749B4" w:rsidP="007749B4">
      <w:pPr>
        <w:pStyle w:val="EndNoteBibliography"/>
        <w:spacing w:after="0"/>
        <w:ind w:left="720" w:hanging="720"/>
      </w:pPr>
      <w:r w:rsidRPr="007749B4">
        <w:t>[13]</w:t>
      </w:r>
      <w:r w:rsidRPr="007749B4">
        <w:tab/>
        <w:t xml:space="preserve">Tamburini F, Pfahler V, von Sperber C, Frossard E, Bernasconi SM. Oxygen Isotopes for Unraveling Phosphorus Transformations in the Soil-Plant System: A Review. </w:t>
      </w:r>
      <w:r w:rsidRPr="007749B4">
        <w:rPr>
          <w:i/>
        </w:rPr>
        <w:t>Soil Sci. Soc. Am. J.</w:t>
      </w:r>
      <w:r w:rsidRPr="007749B4">
        <w:t xml:space="preserve"> 2014; 78 (1): 38-46. doi: 10.2136/sssaj2013.05.0186dgs</w:t>
      </w:r>
    </w:p>
    <w:p w14:paraId="20371984" w14:textId="77777777" w:rsidR="007749B4" w:rsidRPr="007749B4" w:rsidRDefault="007749B4" w:rsidP="007749B4">
      <w:pPr>
        <w:pStyle w:val="EndNoteBibliography"/>
        <w:spacing w:after="0"/>
        <w:ind w:left="720" w:hanging="720"/>
      </w:pPr>
      <w:r w:rsidRPr="007749B4">
        <w:t>[14]</w:t>
      </w:r>
      <w:r w:rsidRPr="007749B4">
        <w:tab/>
        <w:t xml:space="preserve">Blake RE, Oneil JR, Garcia GA. Oxygen isotope systematics of biologically mediated reactions of phosphate .1. Microbial degradation of organophosphorus compounds. </w:t>
      </w:r>
      <w:r w:rsidRPr="007749B4">
        <w:rPr>
          <w:i/>
        </w:rPr>
        <w:t>Geochim. Cosmochim. Acta</w:t>
      </w:r>
      <w:r w:rsidRPr="007749B4">
        <w:t xml:space="preserve"> 1997; 61 (20): 4411-4422. doi: 10.1016/s0016-7037(97)00272-x</w:t>
      </w:r>
    </w:p>
    <w:p w14:paraId="6A450237" w14:textId="77777777" w:rsidR="007749B4" w:rsidRPr="007749B4" w:rsidRDefault="007749B4" w:rsidP="007749B4">
      <w:pPr>
        <w:pStyle w:val="EndNoteBibliography"/>
        <w:spacing w:after="0"/>
        <w:ind w:left="720" w:hanging="720"/>
      </w:pPr>
      <w:r w:rsidRPr="007749B4">
        <w:t>[15]</w:t>
      </w:r>
      <w:r w:rsidRPr="007749B4">
        <w:tab/>
        <w:t xml:space="preserve">Longinelli A, Nuti S. Oxygen isotope measurments of phosphate from fish teeth and bones. </w:t>
      </w:r>
      <w:r w:rsidRPr="007749B4">
        <w:rPr>
          <w:i/>
        </w:rPr>
        <w:t>Earth Planet. Sci. Lett.</w:t>
      </w:r>
      <w:r w:rsidRPr="007749B4">
        <w:t xml:space="preserve"> 1973; 20 (3): 337-340. doi: 10.1016/0012-821x(73)90007-1</w:t>
      </w:r>
    </w:p>
    <w:p w14:paraId="6D5FA8A9" w14:textId="77777777" w:rsidR="007749B4" w:rsidRPr="007749B4" w:rsidRDefault="007749B4" w:rsidP="007749B4">
      <w:pPr>
        <w:pStyle w:val="EndNoteBibliography"/>
        <w:spacing w:after="0"/>
        <w:ind w:left="720" w:hanging="720"/>
      </w:pPr>
      <w:r w:rsidRPr="007749B4">
        <w:t>[16]</w:t>
      </w:r>
      <w:r w:rsidRPr="007749B4">
        <w:tab/>
        <w:t xml:space="preserve">Paytan A, Kolodny Y, Neori A, Luz B. Rapid biologically mediated oxygen isotope exchange between water and phosphate. </w:t>
      </w:r>
      <w:r w:rsidRPr="007749B4">
        <w:rPr>
          <w:i/>
        </w:rPr>
        <w:t>Glob. Biogeochem. Cycle</w:t>
      </w:r>
      <w:r w:rsidRPr="007749B4">
        <w:t xml:space="preserve"> 2002; 16 (1): 13-11 - 13-18. doi: 10.1029/2001gb001430</w:t>
      </w:r>
    </w:p>
    <w:p w14:paraId="0E199C1C" w14:textId="77777777" w:rsidR="007749B4" w:rsidRPr="007749B4" w:rsidRDefault="007749B4" w:rsidP="007749B4">
      <w:pPr>
        <w:pStyle w:val="EndNoteBibliography"/>
        <w:spacing w:after="0"/>
        <w:ind w:left="720" w:hanging="720"/>
      </w:pPr>
      <w:r w:rsidRPr="007749B4">
        <w:t>[17]</w:t>
      </w:r>
      <w:r w:rsidRPr="007749B4">
        <w:tab/>
        <w:t xml:space="preserve">Chang SJ, Blake RE. Precise calibration of equilibrium oxygen isotope fractionations between dissolved phosphate and water from 3 to 37 degrees C. </w:t>
      </w:r>
      <w:r w:rsidRPr="007749B4">
        <w:rPr>
          <w:i/>
        </w:rPr>
        <w:t>Geochim. Cosmochim. Acta</w:t>
      </w:r>
      <w:r w:rsidRPr="007749B4">
        <w:t xml:space="preserve"> 2015; 150: 314-329. doi: 10.1016/j.gca.2014.10.030</w:t>
      </w:r>
    </w:p>
    <w:p w14:paraId="35ADE138" w14:textId="77777777" w:rsidR="007749B4" w:rsidRPr="007749B4" w:rsidRDefault="007749B4" w:rsidP="007749B4">
      <w:pPr>
        <w:pStyle w:val="EndNoteBibliography"/>
        <w:spacing w:after="0"/>
        <w:ind w:left="720" w:hanging="720"/>
      </w:pPr>
      <w:r w:rsidRPr="007749B4">
        <w:t>[18]</w:t>
      </w:r>
      <w:r w:rsidRPr="007749B4">
        <w:tab/>
        <w:t xml:space="preserve">Pistocchi C, Tamburini F, Gruau G, Ferhi A, Trevisan D, Dorioz JM. Tracing the sources and cycling of phosphorus in river sediments using oxygen isotopes: Methodological adaptations and first results from a case study in France. </w:t>
      </w:r>
      <w:r w:rsidRPr="007749B4">
        <w:rPr>
          <w:i/>
        </w:rPr>
        <w:t>Water Res.</w:t>
      </w:r>
      <w:r w:rsidRPr="007749B4">
        <w:t xml:space="preserve"> 2017; 111: 346-356. doi: 10.1016/j.watres.2016.12.038</w:t>
      </w:r>
    </w:p>
    <w:p w14:paraId="196CE1B9" w14:textId="77777777" w:rsidR="007749B4" w:rsidRPr="007749B4" w:rsidRDefault="007749B4" w:rsidP="007749B4">
      <w:pPr>
        <w:pStyle w:val="EndNoteBibliography"/>
        <w:spacing w:after="0"/>
        <w:ind w:left="720" w:hanging="720"/>
      </w:pPr>
      <w:r w:rsidRPr="007749B4">
        <w:t>[19]</w:t>
      </w:r>
      <w:r w:rsidRPr="007749B4">
        <w:tab/>
        <w:t xml:space="preserve">Granger SJ, Heaton THE, Pfahler V, Blackwell MSA, Yuan HM, Collins AL. The oxygen isotopic composition of phosphate in river water and its potential sources in the Upper River Taw catchment, UK. </w:t>
      </w:r>
      <w:r w:rsidRPr="007749B4">
        <w:rPr>
          <w:i/>
        </w:rPr>
        <w:t>Sci. Total Environ.</w:t>
      </w:r>
      <w:r w:rsidRPr="007749B4">
        <w:t xml:space="preserve"> 2017; 574: 680-690. doi: 10.1016/j.scitotenv.2016.09.007</w:t>
      </w:r>
    </w:p>
    <w:p w14:paraId="137F9ACB" w14:textId="77777777" w:rsidR="007749B4" w:rsidRPr="007749B4" w:rsidRDefault="007749B4" w:rsidP="007749B4">
      <w:pPr>
        <w:pStyle w:val="EndNoteBibliography"/>
        <w:spacing w:after="0"/>
        <w:ind w:left="720" w:hanging="720"/>
      </w:pPr>
      <w:r w:rsidRPr="007749B4">
        <w:t>[20]</w:t>
      </w:r>
      <w:r w:rsidRPr="007749B4">
        <w:tab/>
        <w:t xml:space="preserve">Young MB, McLaughlin K, Kendall C, et al. Characterizing the Oxygen Isotopic Composition of Phosphate Sources to Aquatic Ecosystems. </w:t>
      </w:r>
      <w:r w:rsidRPr="007749B4">
        <w:rPr>
          <w:i/>
        </w:rPr>
        <w:t>Environ. Sci. Technol.</w:t>
      </w:r>
      <w:r w:rsidRPr="007749B4">
        <w:t xml:space="preserve"> 2009; 43 (14): 5190-5196. doi: 10.1021/es900337q</w:t>
      </w:r>
    </w:p>
    <w:p w14:paraId="6940D349" w14:textId="53C8F608" w:rsidR="007749B4" w:rsidRPr="007749B4" w:rsidRDefault="007749B4" w:rsidP="007749B4">
      <w:pPr>
        <w:pStyle w:val="EndNoteBibliography"/>
        <w:spacing w:after="0"/>
        <w:ind w:left="720" w:hanging="720"/>
      </w:pPr>
      <w:r w:rsidRPr="007749B4">
        <w:t>[21]</w:t>
      </w:r>
      <w:r w:rsidRPr="007749B4">
        <w:tab/>
        <w:t xml:space="preserve">Chadwick DR, Chen S. Manures. In Haygarth PM, Jarvis SC, ed. </w:t>
      </w:r>
      <w:r w:rsidRPr="007749B4">
        <w:rPr>
          <w:i/>
        </w:rPr>
        <w:t xml:space="preserve">Agriculture, Hydrology and Water Quality. </w:t>
      </w:r>
      <w:r w:rsidRPr="007749B4">
        <w:t>1st ed. CAB</w:t>
      </w:r>
      <w:r w:rsidR="006612E2">
        <w:t xml:space="preserve">I Publishing; 2002: 57-82. </w:t>
      </w:r>
    </w:p>
    <w:p w14:paraId="6BAED6D1" w14:textId="77777777" w:rsidR="007749B4" w:rsidRPr="007749B4" w:rsidRDefault="007749B4" w:rsidP="007749B4">
      <w:pPr>
        <w:pStyle w:val="EndNoteBibliography"/>
        <w:spacing w:after="0"/>
        <w:ind w:left="720" w:hanging="720"/>
      </w:pPr>
      <w:r w:rsidRPr="007749B4">
        <w:t>[22]</w:t>
      </w:r>
      <w:r w:rsidRPr="007749B4">
        <w:tab/>
        <w:t xml:space="preserve">Toor GS, Cade-Menun BJ, Sims JT. Establishing a linkage between phosphorus forms in dairy diets, feces, and manures. </w:t>
      </w:r>
      <w:r w:rsidRPr="007749B4">
        <w:rPr>
          <w:i/>
        </w:rPr>
        <w:t>J. Environ. Qual.</w:t>
      </w:r>
      <w:r w:rsidRPr="007749B4">
        <w:t xml:space="preserve"> 2005; 34 (4): 1380-1391. doi: 10.2134/jeq2004.0232</w:t>
      </w:r>
    </w:p>
    <w:p w14:paraId="2C4CB028" w14:textId="77777777" w:rsidR="007749B4" w:rsidRPr="007749B4" w:rsidRDefault="007749B4" w:rsidP="007749B4">
      <w:pPr>
        <w:pStyle w:val="EndNoteBibliography"/>
        <w:spacing w:after="0"/>
        <w:ind w:left="720" w:hanging="720"/>
      </w:pPr>
      <w:r w:rsidRPr="007749B4">
        <w:t>[23]</w:t>
      </w:r>
      <w:r w:rsidRPr="007749B4">
        <w:tab/>
        <w:t xml:space="preserve">Orr RJ, Murray PJ, Eyles CJ, et al. The North Wyke Farm Platform: effect of temperate grassland farming systems on soil moisture contents, runoff and associated water quality dynamics. </w:t>
      </w:r>
      <w:r w:rsidRPr="007749B4">
        <w:rPr>
          <w:i/>
        </w:rPr>
        <w:t>Eur. J. Soil Sci.</w:t>
      </w:r>
      <w:r w:rsidRPr="007749B4">
        <w:t xml:space="preserve"> 2016; 67 (4): 374-385. doi: 10.1111/ejss.12350</w:t>
      </w:r>
    </w:p>
    <w:p w14:paraId="187E53EF" w14:textId="77777777" w:rsidR="007749B4" w:rsidRPr="007749B4" w:rsidRDefault="007749B4" w:rsidP="007749B4">
      <w:pPr>
        <w:pStyle w:val="EndNoteBibliography"/>
        <w:spacing w:after="0"/>
        <w:ind w:left="720" w:hanging="720"/>
      </w:pPr>
      <w:r w:rsidRPr="007749B4">
        <w:t>[24]</w:t>
      </w:r>
      <w:r w:rsidRPr="007749B4">
        <w:tab/>
        <w:t xml:space="preserve">Kouno K, Tuchiya Y, Ando T. Measurment of soil microbial biomass phosphorus by an anion-exchange membrane method. </w:t>
      </w:r>
      <w:r w:rsidRPr="007749B4">
        <w:rPr>
          <w:i/>
        </w:rPr>
        <w:t>Soil Biol. Biochem.</w:t>
      </w:r>
      <w:r w:rsidRPr="007749B4">
        <w:t xml:space="preserve"> 1995; 27 (10): 1353-1357. doi: 10.1016/0038-0717(95)00057-l</w:t>
      </w:r>
    </w:p>
    <w:p w14:paraId="51109186" w14:textId="77777777" w:rsidR="007749B4" w:rsidRPr="007749B4" w:rsidRDefault="007749B4" w:rsidP="007749B4">
      <w:pPr>
        <w:pStyle w:val="EndNoteBibliography"/>
        <w:spacing w:after="0"/>
        <w:ind w:left="720" w:hanging="720"/>
      </w:pPr>
      <w:r w:rsidRPr="007749B4">
        <w:t>[25]</w:t>
      </w:r>
      <w:r w:rsidRPr="007749B4">
        <w:tab/>
        <w:t xml:space="preserve">McLaughlin MJ, Alston AM, Martin JK. Measurment of phosphorus in the soil microbial biomass - a modified procedure for field soils. </w:t>
      </w:r>
      <w:r w:rsidRPr="007749B4">
        <w:rPr>
          <w:i/>
        </w:rPr>
        <w:t>Soil Biol. Biochem.</w:t>
      </w:r>
      <w:r w:rsidRPr="007749B4">
        <w:t xml:space="preserve"> 1986; 18 (4): 437-443. doi: 10.1016/0038-0717(86)90050-7</w:t>
      </w:r>
    </w:p>
    <w:p w14:paraId="680CFF69" w14:textId="01736BD9" w:rsidR="007749B4" w:rsidRPr="007749B4" w:rsidRDefault="007749B4" w:rsidP="007749B4">
      <w:pPr>
        <w:pStyle w:val="EndNoteBibliography"/>
        <w:spacing w:after="0"/>
        <w:ind w:left="720" w:hanging="720"/>
      </w:pPr>
      <w:r w:rsidRPr="007749B4">
        <w:t>[26]</w:t>
      </w:r>
      <w:r w:rsidRPr="007749B4">
        <w:tab/>
        <w:t xml:space="preserve">Anon. </w:t>
      </w:r>
      <w:r w:rsidRPr="007749B4">
        <w:rPr>
          <w:i/>
        </w:rPr>
        <w:t>Bacterial Tests for Graded Milk</w:t>
      </w:r>
      <w:r w:rsidRPr="007749B4">
        <w:t xml:space="preserve">. ed. London: Dept. of Health </w:t>
      </w:r>
      <w:r w:rsidR="006612E2">
        <w:t xml:space="preserve">and Social Security; 1937. </w:t>
      </w:r>
    </w:p>
    <w:p w14:paraId="0C55F16C" w14:textId="77777777" w:rsidR="007749B4" w:rsidRPr="007749B4" w:rsidRDefault="007749B4" w:rsidP="007749B4">
      <w:pPr>
        <w:pStyle w:val="EndNoteBibliography"/>
        <w:spacing w:after="0"/>
        <w:ind w:left="720" w:hanging="720"/>
      </w:pPr>
      <w:r w:rsidRPr="007749B4">
        <w:t>[27]</w:t>
      </w:r>
      <w:r w:rsidRPr="007749B4">
        <w:tab/>
        <w:t xml:space="preserve">Davis JG. </w:t>
      </w:r>
      <w:r w:rsidRPr="007749B4">
        <w:rPr>
          <w:i/>
        </w:rPr>
        <w:t>Laboratory Control of Dairy Plant</w:t>
      </w:r>
      <w:r w:rsidRPr="007749B4">
        <w:t xml:space="preserve">. ed. London: Dairy lndustries Ltd.; 1956. doi: </w:t>
      </w:r>
    </w:p>
    <w:p w14:paraId="6EBB3114" w14:textId="77777777" w:rsidR="007749B4" w:rsidRPr="007749B4" w:rsidRDefault="007749B4" w:rsidP="007749B4">
      <w:pPr>
        <w:pStyle w:val="EndNoteBibliography"/>
        <w:spacing w:after="0"/>
        <w:ind w:left="720" w:hanging="720"/>
      </w:pPr>
      <w:r w:rsidRPr="007749B4">
        <w:t>[28]</w:t>
      </w:r>
      <w:r w:rsidRPr="007749B4">
        <w:tab/>
        <w:t xml:space="preserve">McLaughlin K, Paytan A, Kendall C, Silva S. Oxygen isotopes of phosphatic compounds - Application for marine particulate matter, sediments and soils. </w:t>
      </w:r>
      <w:r w:rsidRPr="007749B4">
        <w:rPr>
          <w:i/>
        </w:rPr>
        <w:t>Mar. Chem.</w:t>
      </w:r>
      <w:r w:rsidRPr="007749B4">
        <w:t xml:space="preserve"> 2006; 98 (2-4): 148-155. doi: 10.1016/j.marchem.2005.09.004</w:t>
      </w:r>
    </w:p>
    <w:p w14:paraId="3A242B9C" w14:textId="77777777" w:rsidR="007749B4" w:rsidRPr="007749B4" w:rsidRDefault="007749B4" w:rsidP="007749B4">
      <w:pPr>
        <w:pStyle w:val="EndNoteBibliography"/>
        <w:spacing w:after="0"/>
        <w:ind w:left="720" w:hanging="720"/>
      </w:pPr>
      <w:r w:rsidRPr="007749B4">
        <w:t>[29]</w:t>
      </w:r>
      <w:r w:rsidRPr="007749B4">
        <w:tab/>
        <w:t xml:space="preserve">Tamburini F, Bernasconi SM, Angert A, Weiner T, Frossard E. A method for the analysis of the delta O-18 of inorganic phosphate extracted from soils with HCl. </w:t>
      </w:r>
      <w:r w:rsidRPr="007749B4">
        <w:rPr>
          <w:i/>
        </w:rPr>
        <w:t>Eur. J. Soil Sci.</w:t>
      </w:r>
      <w:r w:rsidRPr="007749B4">
        <w:t xml:space="preserve"> 2010; 61 (6): 1025-1032. doi: 10.1111/j.1365-2389.2010.01290.x</w:t>
      </w:r>
    </w:p>
    <w:p w14:paraId="4402422F" w14:textId="37A47C12" w:rsidR="007749B4" w:rsidRPr="007749B4" w:rsidRDefault="007749B4" w:rsidP="007749B4">
      <w:pPr>
        <w:pStyle w:val="EndNoteBibliography"/>
        <w:spacing w:after="0"/>
        <w:ind w:left="720" w:hanging="720"/>
      </w:pPr>
      <w:r w:rsidRPr="007749B4">
        <w:t>[30]</w:t>
      </w:r>
      <w:r w:rsidRPr="007749B4">
        <w:tab/>
        <w:t xml:space="preserve">International Atomic Energy Agency (IAEA). </w:t>
      </w:r>
      <w:r w:rsidRPr="007749B4">
        <w:rPr>
          <w:i/>
        </w:rPr>
        <w:t>Supporting sampling and sample preparation tools for isotope and nuclear analysis</w:t>
      </w:r>
      <w:r w:rsidR="006612E2">
        <w:t xml:space="preserve">. ed. Austria: 2016. </w:t>
      </w:r>
    </w:p>
    <w:p w14:paraId="4A43A044" w14:textId="17E9A877" w:rsidR="007749B4" w:rsidRPr="007749B4" w:rsidRDefault="007749B4" w:rsidP="007749B4">
      <w:pPr>
        <w:pStyle w:val="EndNoteBibliography"/>
        <w:spacing w:after="0"/>
        <w:ind w:left="720" w:hanging="720"/>
      </w:pPr>
      <w:r w:rsidRPr="007749B4">
        <w:t>[31]</w:t>
      </w:r>
      <w:r w:rsidRPr="007749B4">
        <w:tab/>
        <w:t xml:space="preserve">Murphy J, Riley JP. A modified single solution method for determination of phosphate in natural waters. </w:t>
      </w:r>
      <w:r w:rsidRPr="007749B4">
        <w:rPr>
          <w:i/>
        </w:rPr>
        <w:t>Anal. Chim. Acta</w:t>
      </w:r>
      <w:r w:rsidR="006612E2">
        <w:t xml:space="preserve"> 1962; 26 (1): 31-36. </w:t>
      </w:r>
    </w:p>
    <w:p w14:paraId="75D88054" w14:textId="77777777" w:rsidR="007749B4" w:rsidRPr="007749B4" w:rsidRDefault="007749B4" w:rsidP="007749B4">
      <w:pPr>
        <w:pStyle w:val="EndNoteBibliography"/>
        <w:spacing w:after="0"/>
        <w:ind w:left="720" w:hanging="720"/>
      </w:pPr>
      <w:r w:rsidRPr="007749B4">
        <w:t>[32]</w:t>
      </w:r>
      <w:r w:rsidRPr="007749B4">
        <w:tab/>
        <w:t xml:space="preserve">Hodgson CJ, Bulmer N, Chadwick DR, et al. Establishing relative release kinetics of faecal indicator organisms from different faecal matrices. </w:t>
      </w:r>
      <w:r w:rsidRPr="007749B4">
        <w:rPr>
          <w:i/>
        </w:rPr>
        <w:t>Lett. Appl. Microbiol.</w:t>
      </w:r>
      <w:r w:rsidRPr="007749B4">
        <w:t xml:space="preserve"> 2009; 49 (1): 124-130. doi: 10.1111/j.1472-765X.2009.02630.x</w:t>
      </w:r>
    </w:p>
    <w:p w14:paraId="15447AA0" w14:textId="77777777" w:rsidR="007749B4" w:rsidRPr="007749B4" w:rsidRDefault="007749B4" w:rsidP="007749B4">
      <w:pPr>
        <w:pStyle w:val="EndNoteBibliography"/>
        <w:spacing w:after="0"/>
        <w:ind w:left="720" w:hanging="720"/>
      </w:pPr>
      <w:r w:rsidRPr="007749B4">
        <w:t>[33]</w:t>
      </w:r>
      <w:r w:rsidRPr="007749B4">
        <w:tab/>
        <w:t xml:space="preserve">Moriarty EM, Sinton LW, Mackenzie ML, Karki N, Wood DR. A survey of enteric bacteria and protozoans in fresh bovine faeces on New Zealand dairy farms. </w:t>
      </w:r>
      <w:r w:rsidRPr="007749B4">
        <w:rPr>
          <w:i/>
        </w:rPr>
        <w:t>J. Appl. Microbiol.</w:t>
      </w:r>
      <w:r w:rsidRPr="007749B4">
        <w:t xml:space="preserve"> 2008; 105 (6): 2015-2025. doi: 10.1111/j.1365-2672.2008.03939.x</w:t>
      </w:r>
    </w:p>
    <w:p w14:paraId="3957EEF0" w14:textId="77777777" w:rsidR="007749B4" w:rsidRPr="007749B4" w:rsidRDefault="007749B4" w:rsidP="007749B4">
      <w:pPr>
        <w:pStyle w:val="EndNoteBibliography"/>
        <w:spacing w:after="0"/>
        <w:ind w:left="720" w:hanging="720"/>
      </w:pPr>
      <w:r w:rsidRPr="007749B4">
        <w:t>[34]</w:t>
      </w:r>
      <w:r w:rsidRPr="007749B4">
        <w:tab/>
        <w:t xml:space="preserve">Sinton LW, Braithwaite RR, Hall CH, Mackenzie ML. Survival of indicator and pathogenic bacteria in bovine feces on pasture. </w:t>
      </w:r>
      <w:r w:rsidRPr="007749B4">
        <w:rPr>
          <w:i/>
        </w:rPr>
        <w:t>Appl. Environ. Microbiol.</w:t>
      </w:r>
      <w:r w:rsidRPr="007749B4">
        <w:t xml:space="preserve"> 2007; 73 (24): 7917-7925. doi: 10.1128/aem.01620-07</w:t>
      </w:r>
    </w:p>
    <w:p w14:paraId="25E24F0F" w14:textId="77777777" w:rsidR="007749B4" w:rsidRPr="007749B4" w:rsidRDefault="007749B4" w:rsidP="007749B4">
      <w:pPr>
        <w:pStyle w:val="EndNoteBibliography"/>
        <w:spacing w:after="0"/>
        <w:ind w:left="720" w:hanging="720"/>
      </w:pPr>
      <w:r w:rsidRPr="007749B4">
        <w:t>[35]</w:t>
      </w:r>
      <w:r w:rsidRPr="007749B4">
        <w:tab/>
        <w:t xml:space="preserve">Jaisi DP, Blake RE. Advances in Using Oxygen Isotope Ratios of Phosphate to Understand Phosphorus Cycling in the Environment. In Sparks DL, ed. </w:t>
      </w:r>
      <w:r w:rsidRPr="007749B4">
        <w:rPr>
          <w:i/>
        </w:rPr>
        <w:t xml:space="preserve">Advances in Agronomy, Vol 125. </w:t>
      </w:r>
      <w:r w:rsidRPr="007749B4">
        <w:t>ed. San Diego: Elsevier Academic Press Inc; 2014: 1-53. doi: 10.1016/b978-0-12-800137-0.00001-7</w:t>
      </w:r>
    </w:p>
    <w:p w14:paraId="6C989ABD" w14:textId="6389D290" w:rsidR="007749B4" w:rsidRPr="007749B4" w:rsidRDefault="007749B4" w:rsidP="007749B4">
      <w:pPr>
        <w:pStyle w:val="EndNoteBibliography"/>
        <w:spacing w:after="0"/>
        <w:ind w:left="720" w:hanging="720"/>
      </w:pPr>
      <w:r w:rsidRPr="007749B4">
        <w:t>[36]</w:t>
      </w:r>
      <w:r w:rsidRPr="007749B4">
        <w:tab/>
        <w:t xml:space="preserve">During C, Weeda WC. Some effects of cattle dung on soil properties, pasture production, and nutrient uptake .1. Dung as a source of phosphorus. </w:t>
      </w:r>
      <w:r w:rsidRPr="007749B4">
        <w:rPr>
          <w:i/>
        </w:rPr>
        <w:t>N. Z. J. Agric. Res.</w:t>
      </w:r>
      <w:r w:rsidR="006612E2">
        <w:t xml:space="preserve"> 1973; 16 (3): 423-430. </w:t>
      </w:r>
    </w:p>
    <w:p w14:paraId="14A4A744" w14:textId="24C576B5" w:rsidR="007749B4" w:rsidRPr="007749B4" w:rsidRDefault="007749B4" w:rsidP="007749B4">
      <w:pPr>
        <w:pStyle w:val="EndNoteBibliography"/>
        <w:spacing w:after="0"/>
        <w:ind w:left="720" w:hanging="720"/>
      </w:pPr>
      <w:r w:rsidRPr="007749B4">
        <w:t>[37]</w:t>
      </w:r>
      <w:r w:rsidRPr="007749B4">
        <w:tab/>
        <w:t xml:space="preserve">Darling WG, Bath AH, Talbot JC. The O &amp; H stable isotopic composition of fresh waters in the British Isles. 2. Surface waters and groundwater. </w:t>
      </w:r>
      <w:r w:rsidRPr="007749B4">
        <w:rPr>
          <w:i/>
        </w:rPr>
        <w:t>Hydrology and Earth System Sciences</w:t>
      </w:r>
      <w:r w:rsidR="006612E2">
        <w:t xml:space="preserve"> 2003; 7 (2): 183-195. </w:t>
      </w:r>
    </w:p>
    <w:p w14:paraId="47E2ACC1" w14:textId="77777777" w:rsidR="007749B4" w:rsidRPr="007749B4" w:rsidRDefault="007749B4" w:rsidP="007749B4">
      <w:pPr>
        <w:pStyle w:val="EndNoteBibliography"/>
        <w:spacing w:after="0"/>
        <w:ind w:left="720" w:hanging="720"/>
      </w:pPr>
      <w:r w:rsidRPr="007749B4">
        <w:t>[38]</w:t>
      </w:r>
      <w:r w:rsidRPr="007749B4">
        <w:tab/>
        <w:t xml:space="preserve">Abeni F, Petrera F, Capelletti M, et al. Hydrogen and Oxygen Stable Isotope Fractionation in Body Fluid Compartments of Dairy Cattle According to Season, Farm, Breed, and Reproductive Stage. </w:t>
      </w:r>
      <w:r w:rsidRPr="007749B4">
        <w:rPr>
          <w:i/>
        </w:rPr>
        <w:t>PLoS One</w:t>
      </w:r>
      <w:r w:rsidRPr="007749B4">
        <w:t xml:space="preserve"> 2015; 10 (5): 18. doi: 10.1371/journal.pone.0127391</w:t>
      </w:r>
    </w:p>
    <w:p w14:paraId="0E96BE27" w14:textId="3B6165DF" w:rsidR="007749B4" w:rsidRPr="007749B4" w:rsidRDefault="007749B4" w:rsidP="007749B4">
      <w:pPr>
        <w:pStyle w:val="EndNoteBibliography"/>
        <w:spacing w:after="0"/>
        <w:ind w:left="720" w:hanging="720"/>
      </w:pPr>
      <w:r w:rsidRPr="007749B4">
        <w:t>[39]</w:t>
      </w:r>
      <w:r w:rsidRPr="007749B4">
        <w:tab/>
        <w:t xml:space="preserve">Bryant JD, Froelich PN. A model of oxygen isotope fractionation in body water of large mammals. </w:t>
      </w:r>
      <w:r w:rsidRPr="007749B4">
        <w:rPr>
          <w:i/>
        </w:rPr>
        <w:t>Geochim. Cosmochim. Acta</w:t>
      </w:r>
      <w:r w:rsidRPr="007749B4">
        <w:t xml:space="preserve"> 1995; 59 (21): 4523</w:t>
      </w:r>
      <w:r w:rsidR="006612E2">
        <w:t xml:space="preserve">-4537. </w:t>
      </w:r>
    </w:p>
    <w:p w14:paraId="324D76CE" w14:textId="5F117F4B" w:rsidR="007749B4" w:rsidRPr="007749B4" w:rsidRDefault="007749B4" w:rsidP="007749B4">
      <w:pPr>
        <w:pStyle w:val="EndNoteBibliography"/>
        <w:ind w:left="720" w:hanging="720"/>
      </w:pPr>
      <w:r w:rsidRPr="007749B4">
        <w:t>[40]</w:t>
      </w:r>
      <w:r w:rsidRPr="007749B4">
        <w:tab/>
        <w:t xml:space="preserve">Thomas HS. </w:t>
      </w:r>
      <w:r w:rsidRPr="007749B4">
        <w:rPr>
          <w:i/>
        </w:rPr>
        <w:t>Raising beef cattle</w:t>
      </w:r>
      <w:r w:rsidRPr="007749B4">
        <w:t>. 3rd ed. United State</w:t>
      </w:r>
      <w:r w:rsidR="006612E2">
        <w:t xml:space="preserve">s: Storey Publishing; 2009. </w:t>
      </w:r>
      <w:r w:rsidRPr="007749B4">
        <w:t xml:space="preserve"> </w:t>
      </w:r>
    </w:p>
    <w:p w14:paraId="7D7C22CB" w14:textId="480992B1" w:rsidR="00756274" w:rsidRDefault="00EF3726" w:rsidP="00EF3726">
      <w:pPr>
        <w:jc w:val="both"/>
        <w:rPr>
          <w:rFonts w:ascii="Times New Roman" w:hAnsi="Times New Roman" w:cs="Times New Roman"/>
          <w:sz w:val="24"/>
          <w:szCs w:val="24"/>
        </w:rPr>
      </w:pPr>
      <w:r>
        <w:rPr>
          <w:rFonts w:ascii="Times New Roman" w:hAnsi="Times New Roman" w:cs="Times New Roman"/>
          <w:sz w:val="24"/>
          <w:szCs w:val="24"/>
        </w:rPr>
        <w:fldChar w:fldCharType="end"/>
      </w:r>
    </w:p>
    <w:p w14:paraId="3D609CF1" w14:textId="77777777" w:rsidR="00756274" w:rsidRDefault="00756274">
      <w:pPr>
        <w:rPr>
          <w:rFonts w:ascii="Times New Roman" w:hAnsi="Times New Roman" w:cs="Times New Roman"/>
          <w:sz w:val="24"/>
          <w:szCs w:val="24"/>
        </w:rPr>
      </w:pPr>
      <w:r>
        <w:rPr>
          <w:rFonts w:ascii="Times New Roman" w:hAnsi="Times New Roman" w:cs="Times New Roman"/>
          <w:sz w:val="24"/>
          <w:szCs w:val="24"/>
        </w:rPr>
        <w:br w:type="page"/>
      </w:r>
    </w:p>
    <w:p w14:paraId="5BA12A75" w14:textId="77777777" w:rsidR="00756274" w:rsidRPr="00C92180" w:rsidRDefault="00756274" w:rsidP="00756274">
      <w:pPr>
        <w:jc w:val="both"/>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1270"/>
        <w:gridCol w:w="988"/>
        <w:gridCol w:w="1016"/>
        <w:gridCol w:w="992"/>
        <w:gridCol w:w="857"/>
        <w:gridCol w:w="816"/>
        <w:gridCol w:w="963"/>
      </w:tblGrid>
      <w:tr w:rsidR="00756274" w:rsidRPr="00C92180" w14:paraId="57ABFFAC" w14:textId="77777777" w:rsidTr="005E2635">
        <w:trPr>
          <w:jc w:val="center"/>
        </w:trPr>
        <w:tc>
          <w:tcPr>
            <w:tcW w:w="1270" w:type="dxa"/>
            <w:vAlign w:val="center"/>
          </w:tcPr>
          <w:p w14:paraId="1E4FBC0F"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Faeces ID</w:t>
            </w:r>
          </w:p>
        </w:tc>
        <w:tc>
          <w:tcPr>
            <w:tcW w:w="988" w:type="dxa"/>
            <w:vAlign w:val="center"/>
          </w:tcPr>
          <w:p w14:paraId="73EE5E1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Animal ID</w:t>
            </w:r>
          </w:p>
        </w:tc>
        <w:tc>
          <w:tcPr>
            <w:tcW w:w="1016" w:type="dxa"/>
            <w:vAlign w:val="center"/>
          </w:tcPr>
          <w:p w14:paraId="1A9CA5F9"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Date sampled</w:t>
            </w:r>
          </w:p>
        </w:tc>
        <w:tc>
          <w:tcPr>
            <w:tcW w:w="992" w:type="dxa"/>
            <w:vAlign w:val="center"/>
          </w:tcPr>
          <w:p w14:paraId="069800A0"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Gender</w:t>
            </w:r>
          </w:p>
        </w:tc>
        <w:tc>
          <w:tcPr>
            <w:tcW w:w="857" w:type="dxa"/>
            <w:vAlign w:val="center"/>
          </w:tcPr>
          <w:p w14:paraId="105CB253"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Breed</w:t>
            </w:r>
          </w:p>
        </w:tc>
        <w:tc>
          <w:tcPr>
            <w:tcW w:w="816" w:type="dxa"/>
            <w:vAlign w:val="center"/>
          </w:tcPr>
          <w:p w14:paraId="4F31D67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Age</w:t>
            </w:r>
          </w:p>
          <w:p w14:paraId="45FD9BE6"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(days)</w:t>
            </w:r>
          </w:p>
        </w:tc>
        <w:tc>
          <w:tcPr>
            <w:tcW w:w="719" w:type="dxa"/>
            <w:vAlign w:val="center"/>
          </w:tcPr>
          <w:p w14:paraId="2D52AC62" w14:textId="77777777" w:rsidR="00756274" w:rsidRPr="00C92180" w:rsidRDefault="00756274" w:rsidP="005E2635">
            <w:pPr>
              <w:jc w:val="center"/>
              <w:rPr>
                <w:rFonts w:ascii="Times New Roman" w:hAnsi="Times New Roman" w:cs="Times New Roman"/>
                <w:sz w:val="24"/>
                <w:szCs w:val="24"/>
              </w:rPr>
            </w:pPr>
            <w:proofErr w:type="spellStart"/>
            <w:r w:rsidRPr="00C92180">
              <w:rPr>
                <w:rFonts w:ascii="Times New Roman" w:hAnsi="Times New Roman" w:cs="Times New Roman"/>
                <w:sz w:val="24"/>
                <w:szCs w:val="24"/>
              </w:rPr>
              <w:t>Farmlet</w:t>
            </w:r>
            <w:proofErr w:type="spellEnd"/>
          </w:p>
        </w:tc>
      </w:tr>
      <w:tr w:rsidR="00756274" w:rsidRPr="00C92180" w14:paraId="75296A0E" w14:textId="77777777" w:rsidTr="005E2635">
        <w:trPr>
          <w:jc w:val="center"/>
        </w:trPr>
        <w:tc>
          <w:tcPr>
            <w:tcW w:w="1270" w:type="dxa"/>
            <w:vAlign w:val="center"/>
          </w:tcPr>
          <w:p w14:paraId="7C7C3BAD"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FP075/001</w:t>
            </w:r>
          </w:p>
        </w:tc>
        <w:tc>
          <w:tcPr>
            <w:tcW w:w="988" w:type="dxa"/>
            <w:vAlign w:val="center"/>
          </w:tcPr>
          <w:p w14:paraId="450A6604"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101621</w:t>
            </w:r>
          </w:p>
        </w:tc>
        <w:tc>
          <w:tcPr>
            <w:tcW w:w="1016" w:type="dxa"/>
            <w:vAlign w:val="center"/>
          </w:tcPr>
          <w:p w14:paraId="3AF87F32"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27/6/17</w:t>
            </w:r>
          </w:p>
        </w:tc>
        <w:tc>
          <w:tcPr>
            <w:tcW w:w="992" w:type="dxa"/>
            <w:vAlign w:val="center"/>
          </w:tcPr>
          <w:p w14:paraId="6A346F89"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Male</w:t>
            </w:r>
          </w:p>
        </w:tc>
        <w:tc>
          <w:tcPr>
            <w:tcW w:w="857" w:type="dxa"/>
            <w:vAlign w:val="center"/>
          </w:tcPr>
          <w:p w14:paraId="78A7DAD2"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CHX</w:t>
            </w:r>
          </w:p>
        </w:tc>
        <w:tc>
          <w:tcPr>
            <w:tcW w:w="816" w:type="dxa"/>
            <w:vAlign w:val="center"/>
          </w:tcPr>
          <w:p w14:paraId="5A829463"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413</w:t>
            </w:r>
          </w:p>
        </w:tc>
        <w:tc>
          <w:tcPr>
            <w:tcW w:w="719" w:type="dxa"/>
            <w:vAlign w:val="center"/>
          </w:tcPr>
          <w:p w14:paraId="5E837B9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w:t>
            </w:r>
          </w:p>
        </w:tc>
      </w:tr>
      <w:tr w:rsidR="00756274" w:rsidRPr="00C92180" w14:paraId="1FCA01DC" w14:textId="77777777" w:rsidTr="005E2635">
        <w:trPr>
          <w:jc w:val="center"/>
        </w:trPr>
        <w:tc>
          <w:tcPr>
            <w:tcW w:w="1270" w:type="dxa"/>
            <w:vAlign w:val="center"/>
          </w:tcPr>
          <w:p w14:paraId="50D6943F"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FP075/004</w:t>
            </w:r>
          </w:p>
        </w:tc>
        <w:tc>
          <w:tcPr>
            <w:tcW w:w="988" w:type="dxa"/>
            <w:vAlign w:val="center"/>
          </w:tcPr>
          <w:p w14:paraId="530203C9"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501569</w:t>
            </w:r>
          </w:p>
        </w:tc>
        <w:tc>
          <w:tcPr>
            <w:tcW w:w="1016" w:type="dxa"/>
            <w:vAlign w:val="center"/>
          </w:tcPr>
          <w:p w14:paraId="0F581A21"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28/6/17</w:t>
            </w:r>
          </w:p>
        </w:tc>
        <w:tc>
          <w:tcPr>
            <w:tcW w:w="992" w:type="dxa"/>
            <w:vAlign w:val="center"/>
          </w:tcPr>
          <w:p w14:paraId="41EF0AE0"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Male</w:t>
            </w:r>
          </w:p>
        </w:tc>
        <w:tc>
          <w:tcPr>
            <w:tcW w:w="857" w:type="dxa"/>
            <w:vAlign w:val="center"/>
          </w:tcPr>
          <w:p w14:paraId="0A8117A2"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CHX</w:t>
            </w:r>
          </w:p>
        </w:tc>
        <w:tc>
          <w:tcPr>
            <w:tcW w:w="816" w:type="dxa"/>
            <w:vAlign w:val="center"/>
          </w:tcPr>
          <w:p w14:paraId="157456A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465</w:t>
            </w:r>
          </w:p>
        </w:tc>
        <w:tc>
          <w:tcPr>
            <w:tcW w:w="719" w:type="dxa"/>
            <w:vAlign w:val="center"/>
          </w:tcPr>
          <w:p w14:paraId="2B2E06DC"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w:t>
            </w:r>
          </w:p>
        </w:tc>
      </w:tr>
      <w:tr w:rsidR="00756274" w:rsidRPr="00C92180" w14:paraId="0DD54867" w14:textId="77777777" w:rsidTr="005E2635">
        <w:trPr>
          <w:jc w:val="center"/>
        </w:trPr>
        <w:tc>
          <w:tcPr>
            <w:tcW w:w="1270" w:type="dxa"/>
            <w:vAlign w:val="center"/>
          </w:tcPr>
          <w:p w14:paraId="23B629E5"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FP075/007</w:t>
            </w:r>
          </w:p>
        </w:tc>
        <w:tc>
          <w:tcPr>
            <w:tcW w:w="988" w:type="dxa"/>
            <w:vAlign w:val="center"/>
          </w:tcPr>
          <w:p w14:paraId="1E71E8EC"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401561</w:t>
            </w:r>
          </w:p>
        </w:tc>
        <w:tc>
          <w:tcPr>
            <w:tcW w:w="1016" w:type="dxa"/>
            <w:vAlign w:val="center"/>
          </w:tcPr>
          <w:p w14:paraId="13015817"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29/6/17</w:t>
            </w:r>
          </w:p>
        </w:tc>
        <w:tc>
          <w:tcPr>
            <w:tcW w:w="992" w:type="dxa"/>
            <w:vAlign w:val="center"/>
          </w:tcPr>
          <w:p w14:paraId="359D203B"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Male</w:t>
            </w:r>
          </w:p>
        </w:tc>
        <w:tc>
          <w:tcPr>
            <w:tcW w:w="857" w:type="dxa"/>
            <w:vAlign w:val="center"/>
          </w:tcPr>
          <w:p w14:paraId="67EA41E9"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CHX</w:t>
            </w:r>
          </w:p>
        </w:tc>
        <w:tc>
          <w:tcPr>
            <w:tcW w:w="816" w:type="dxa"/>
            <w:vAlign w:val="center"/>
          </w:tcPr>
          <w:p w14:paraId="20EF769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469</w:t>
            </w:r>
          </w:p>
        </w:tc>
        <w:tc>
          <w:tcPr>
            <w:tcW w:w="719" w:type="dxa"/>
            <w:vAlign w:val="center"/>
          </w:tcPr>
          <w:p w14:paraId="1DA63F40"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1</w:t>
            </w:r>
          </w:p>
        </w:tc>
      </w:tr>
      <w:tr w:rsidR="00756274" w:rsidRPr="00C92180" w14:paraId="2917DA36" w14:textId="77777777" w:rsidTr="005E2635">
        <w:trPr>
          <w:jc w:val="center"/>
        </w:trPr>
        <w:tc>
          <w:tcPr>
            <w:tcW w:w="1270" w:type="dxa"/>
            <w:vAlign w:val="center"/>
          </w:tcPr>
          <w:p w14:paraId="4A475C34"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FP075/010</w:t>
            </w:r>
          </w:p>
        </w:tc>
        <w:tc>
          <w:tcPr>
            <w:tcW w:w="988" w:type="dxa"/>
            <w:vAlign w:val="center"/>
          </w:tcPr>
          <w:p w14:paraId="2EA906F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301623</w:t>
            </w:r>
          </w:p>
        </w:tc>
        <w:tc>
          <w:tcPr>
            <w:tcW w:w="1016" w:type="dxa"/>
            <w:vAlign w:val="center"/>
          </w:tcPr>
          <w:p w14:paraId="257DF86B"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3/7/17</w:t>
            </w:r>
          </w:p>
        </w:tc>
        <w:tc>
          <w:tcPr>
            <w:tcW w:w="992" w:type="dxa"/>
            <w:vAlign w:val="center"/>
          </w:tcPr>
          <w:p w14:paraId="6CAFF8E9"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Male</w:t>
            </w:r>
          </w:p>
        </w:tc>
        <w:tc>
          <w:tcPr>
            <w:tcW w:w="857" w:type="dxa"/>
            <w:vAlign w:val="center"/>
          </w:tcPr>
          <w:p w14:paraId="35ECECE5"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LIMX</w:t>
            </w:r>
          </w:p>
        </w:tc>
        <w:tc>
          <w:tcPr>
            <w:tcW w:w="816" w:type="dxa"/>
            <w:vAlign w:val="center"/>
          </w:tcPr>
          <w:p w14:paraId="5D48D68B"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417</w:t>
            </w:r>
          </w:p>
        </w:tc>
        <w:tc>
          <w:tcPr>
            <w:tcW w:w="719" w:type="dxa"/>
            <w:vAlign w:val="center"/>
          </w:tcPr>
          <w:p w14:paraId="4E5B8C07"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2</w:t>
            </w:r>
          </w:p>
        </w:tc>
      </w:tr>
      <w:tr w:rsidR="00756274" w:rsidRPr="00C92180" w14:paraId="077627EC" w14:textId="77777777" w:rsidTr="005E2635">
        <w:trPr>
          <w:jc w:val="center"/>
        </w:trPr>
        <w:tc>
          <w:tcPr>
            <w:tcW w:w="1270" w:type="dxa"/>
            <w:vAlign w:val="center"/>
          </w:tcPr>
          <w:p w14:paraId="131B1227"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FP075/013</w:t>
            </w:r>
          </w:p>
        </w:tc>
        <w:tc>
          <w:tcPr>
            <w:tcW w:w="988" w:type="dxa"/>
            <w:vAlign w:val="center"/>
          </w:tcPr>
          <w:p w14:paraId="10940F0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601577</w:t>
            </w:r>
          </w:p>
        </w:tc>
        <w:tc>
          <w:tcPr>
            <w:tcW w:w="1016" w:type="dxa"/>
            <w:vAlign w:val="center"/>
          </w:tcPr>
          <w:p w14:paraId="1B1237FF"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4/7/17</w:t>
            </w:r>
          </w:p>
        </w:tc>
        <w:tc>
          <w:tcPr>
            <w:tcW w:w="992" w:type="dxa"/>
            <w:vAlign w:val="center"/>
          </w:tcPr>
          <w:p w14:paraId="24FAF60C"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Male</w:t>
            </w:r>
          </w:p>
        </w:tc>
        <w:tc>
          <w:tcPr>
            <w:tcW w:w="857" w:type="dxa"/>
            <w:vAlign w:val="center"/>
          </w:tcPr>
          <w:p w14:paraId="4ABDFDFB"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ST</w:t>
            </w:r>
          </w:p>
        </w:tc>
        <w:tc>
          <w:tcPr>
            <w:tcW w:w="816" w:type="dxa"/>
            <w:vAlign w:val="center"/>
          </w:tcPr>
          <w:p w14:paraId="75C554E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465</w:t>
            </w:r>
          </w:p>
        </w:tc>
        <w:tc>
          <w:tcPr>
            <w:tcW w:w="719" w:type="dxa"/>
            <w:vAlign w:val="center"/>
          </w:tcPr>
          <w:p w14:paraId="2E582AF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w:t>
            </w:r>
          </w:p>
        </w:tc>
      </w:tr>
      <w:tr w:rsidR="00756274" w:rsidRPr="00C92180" w14:paraId="5957B5FC" w14:textId="77777777" w:rsidTr="005E2635">
        <w:trPr>
          <w:jc w:val="center"/>
        </w:trPr>
        <w:tc>
          <w:tcPr>
            <w:tcW w:w="1270" w:type="dxa"/>
            <w:vAlign w:val="center"/>
          </w:tcPr>
          <w:p w14:paraId="5AE62D73"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FP075/016</w:t>
            </w:r>
          </w:p>
        </w:tc>
        <w:tc>
          <w:tcPr>
            <w:tcW w:w="988" w:type="dxa"/>
            <w:vAlign w:val="center"/>
          </w:tcPr>
          <w:p w14:paraId="4B6A6EC4"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701536</w:t>
            </w:r>
          </w:p>
        </w:tc>
        <w:tc>
          <w:tcPr>
            <w:tcW w:w="1016" w:type="dxa"/>
            <w:vAlign w:val="center"/>
          </w:tcPr>
          <w:p w14:paraId="4D2834D0"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5/7/17</w:t>
            </w:r>
          </w:p>
        </w:tc>
        <w:tc>
          <w:tcPr>
            <w:tcW w:w="992" w:type="dxa"/>
            <w:vAlign w:val="center"/>
          </w:tcPr>
          <w:p w14:paraId="1A7EE0B6"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Female</w:t>
            </w:r>
          </w:p>
        </w:tc>
        <w:tc>
          <w:tcPr>
            <w:tcW w:w="857" w:type="dxa"/>
            <w:vAlign w:val="center"/>
          </w:tcPr>
          <w:p w14:paraId="107F751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CHX</w:t>
            </w:r>
          </w:p>
        </w:tc>
        <w:tc>
          <w:tcPr>
            <w:tcW w:w="816" w:type="dxa"/>
            <w:vAlign w:val="center"/>
          </w:tcPr>
          <w:p w14:paraId="04BBDE6F"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490</w:t>
            </w:r>
          </w:p>
        </w:tc>
        <w:tc>
          <w:tcPr>
            <w:tcW w:w="719" w:type="dxa"/>
            <w:vAlign w:val="center"/>
          </w:tcPr>
          <w:p w14:paraId="3650EB1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1</w:t>
            </w:r>
          </w:p>
        </w:tc>
      </w:tr>
      <w:tr w:rsidR="00756274" w:rsidRPr="00C92180" w14:paraId="5D42E1C1" w14:textId="77777777" w:rsidTr="005E2635">
        <w:trPr>
          <w:jc w:val="center"/>
        </w:trPr>
        <w:tc>
          <w:tcPr>
            <w:tcW w:w="1270" w:type="dxa"/>
            <w:vAlign w:val="center"/>
          </w:tcPr>
          <w:p w14:paraId="14ED5C37"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FP075/019</w:t>
            </w:r>
          </w:p>
        </w:tc>
        <w:tc>
          <w:tcPr>
            <w:tcW w:w="988" w:type="dxa"/>
            <w:vAlign w:val="center"/>
          </w:tcPr>
          <w:p w14:paraId="70F77162"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701634</w:t>
            </w:r>
          </w:p>
        </w:tc>
        <w:tc>
          <w:tcPr>
            <w:tcW w:w="1016" w:type="dxa"/>
            <w:vAlign w:val="center"/>
          </w:tcPr>
          <w:p w14:paraId="5FC5C0C6"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6/7/17</w:t>
            </w:r>
          </w:p>
        </w:tc>
        <w:tc>
          <w:tcPr>
            <w:tcW w:w="992" w:type="dxa"/>
            <w:vAlign w:val="center"/>
          </w:tcPr>
          <w:p w14:paraId="408155A7"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Male</w:t>
            </w:r>
          </w:p>
        </w:tc>
        <w:tc>
          <w:tcPr>
            <w:tcW w:w="857" w:type="dxa"/>
            <w:vAlign w:val="center"/>
          </w:tcPr>
          <w:p w14:paraId="3CBFCCD2"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CHX</w:t>
            </w:r>
          </w:p>
        </w:tc>
        <w:tc>
          <w:tcPr>
            <w:tcW w:w="816" w:type="dxa"/>
            <w:vAlign w:val="center"/>
          </w:tcPr>
          <w:p w14:paraId="2521765F"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359</w:t>
            </w:r>
          </w:p>
        </w:tc>
        <w:tc>
          <w:tcPr>
            <w:tcW w:w="719" w:type="dxa"/>
            <w:vAlign w:val="center"/>
          </w:tcPr>
          <w:p w14:paraId="0FC6EB70"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3</w:t>
            </w:r>
          </w:p>
        </w:tc>
      </w:tr>
    </w:tbl>
    <w:p w14:paraId="69DBA08C" w14:textId="77777777" w:rsidR="00756274" w:rsidRPr="00C92180" w:rsidRDefault="00756274" w:rsidP="00756274">
      <w:pPr>
        <w:jc w:val="center"/>
        <w:rPr>
          <w:rFonts w:ascii="Times New Roman" w:hAnsi="Times New Roman" w:cs="Times New Roman"/>
          <w:b/>
          <w:sz w:val="24"/>
          <w:szCs w:val="24"/>
        </w:rPr>
      </w:pPr>
      <w:r w:rsidRPr="00C92180">
        <w:rPr>
          <w:rFonts w:ascii="Times New Roman" w:hAnsi="Times New Roman" w:cs="Times New Roman"/>
          <w:b/>
          <w:sz w:val="24"/>
          <w:szCs w:val="24"/>
        </w:rPr>
        <w:t xml:space="preserve">Table 1. Information on the cattle from which faeces were sampled. Breed codes are CHX = Charolais cross, LIMX = </w:t>
      </w:r>
      <w:proofErr w:type="spellStart"/>
      <w:r w:rsidRPr="00C92180">
        <w:rPr>
          <w:rFonts w:ascii="Times New Roman" w:hAnsi="Times New Roman" w:cs="Times New Roman"/>
          <w:b/>
          <w:sz w:val="24"/>
          <w:szCs w:val="24"/>
        </w:rPr>
        <w:t>Limousin</w:t>
      </w:r>
      <w:proofErr w:type="spellEnd"/>
      <w:r w:rsidRPr="00C92180">
        <w:rPr>
          <w:rFonts w:ascii="Times New Roman" w:hAnsi="Times New Roman" w:cs="Times New Roman"/>
          <w:b/>
          <w:sz w:val="24"/>
          <w:szCs w:val="24"/>
        </w:rPr>
        <w:t xml:space="preserve"> cross, ST = Stabilizer. </w:t>
      </w:r>
      <w:proofErr w:type="spellStart"/>
      <w:r w:rsidRPr="00C92180">
        <w:rPr>
          <w:rFonts w:ascii="Times New Roman" w:hAnsi="Times New Roman" w:cs="Times New Roman"/>
          <w:b/>
          <w:sz w:val="24"/>
          <w:szCs w:val="24"/>
        </w:rPr>
        <w:t>Farmlet</w:t>
      </w:r>
      <w:proofErr w:type="spellEnd"/>
      <w:r w:rsidRPr="00C92180">
        <w:rPr>
          <w:rFonts w:ascii="Times New Roman" w:hAnsi="Times New Roman" w:cs="Times New Roman"/>
          <w:b/>
          <w:sz w:val="24"/>
          <w:szCs w:val="24"/>
        </w:rPr>
        <w:t xml:space="preserve"> codes are 1 = Legume enhanced, 2 = Planned reseeding, 3 = Permanent pasture.</w:t>
      </w:r>
    </w:p>
    <w:p w14:paraId="359C85D0" w14:textId="0F1FF6C6" w:rsidR="001A29B8" w:rsidRDefault="001A29B8" w:rsidP="00AB2E30">
      <w:pPr>
        <w:jc w:val="both"/>
        <w:rPr>
          <w:rFonts w:ascii="Times New Roman" w:hAnsi="Times New Roman" w:cs="Times New Roman"/>
          <w:sz w:val="24"/>
          <w:szCs w:val="24"/>
        </w:rPr>
      </w:pPr>
    </w:p>
    <w:p w14:paraId="6DA81656" w14:textId="77777777" w:rsidR="00756274" w:rsidRPr="00C92180" w:rsidRDefault="00756274" w:rsidP="00756274">
      <w:pPr>
        <w:jc w:val="both"/>
        <w:rPr>
          <w:rFonts w:ascii="Times New Roman" w:hAnsi="Times New Roman" w:cs="Times New Roman"/>
          <w:sz w:val="24"/>
          <w:szCs w:val="24"/>
        </w:rPr>
      </w:pPr>
    </w:p>
    <w:tbl>
      <w:tblPr>
        <w:tblStyle w:val="TableGrid"/>
        <w:tblW w:w="10343" w:type="dxa"/>
        <w:jc w:val="center"/>
        <w:tblLayout w:type="fixed"/>
        <w:tblLook w:val="04A0" w:firstRow="1" w:lastRow="0" w:firstColumn="1" w:lastColumn="0" w:noHBand="0" w:noVBand="1"/>
      </w:tblPr>
      <w:tblGrid>
        <w:gridCol w:w="1297"/>
        <w:gridCol w:w="864"/>
        <w:gridCol w:w="1046"/>
        <w:gridCol w:w="1041"/>
        <w:gridCol w:w="1233"/>
        <w:gridCol w:w="1177"/>
        <w:gridCol w:w="1134"/>
        <w:gridCol w:w="1275"/>
        <w:gridCol w:w="1276"/>
      </w:tblGrid>
      <w:tr w:rsidR="00756274" w:rsidRPr="005D169A" w14:paraId="171A0F5B" w14:textId="77777777" w:rsidTr="005E2635">
        <w:trPr>
          <w:jc w:val="center"/>
        </w:trPr>
        <w:tc>
          <w:tcPr>
            <w:tcW w:w="1297" w:type="dxa"/>
          </w:tcPr>
          <w:p w14:paraId="646DC0A0" w14:textId="77777777" w:rsidR="00756274" w:rsidRPr="005D169A" w:rsidRDefault="00756274" w:rsidP="005E2635">
            <w:pPr>
              <w:jc w:val="center"/>
              <w:rPr>
                <w:rFonts w:ascii="Times New Roman" w:hAnsi="Times New Roman" w:cs="Times New Roman"/>
                <w:sz w:val="24"/>
                <w:szCs w:val="24"/>
              </w:rPr>
            </w:pPr>
          </w:p>
        </w:tc>
        <w:tc>
          <w:tcPr>
            <w:tcW w:w="1910" w:type="dxa"/>
            <w:gridSpan w:val="2"/>
          </w:tcPr>
          <w:p w14:paraId="61839CCE"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Fresh faeces</w:t>
            </w:r>
          </w:p>
        </w:tc>
        <w:tc>
          <w:tcPr>
            <w:tcW w:w="3451" w:type="dxa"/>
            <w:gridSpan w:val="3"/>
          </w:tcPr>
          <w:p w14:paraId="11236D2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Ringers solution</w:t>
            </w:r>
          </w:p>
        </w:tc>
        <w:tc>
          <w:tcPr>
            <w:tcW w:w="3685" w:type="dxa"/>
            <w:gridSpan w:val="3"/>
          </w:tcPr>
          <w:p w14:paraId="171EE3E9"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Deionised water</w:t>
            </w:r>
          </w:p>
        </w:tc>
      </w:tr>
      <w:tr w:rsidR="00756274" w:rsidRPr="005D169A" w14:paraId="3744FDBD" w14:textId="77777777" w:rsidTr="005E2635">
        <w:trPr>
          <w:jc w:val="center"/>
        </w:trPr>
        <w:tc>
          <w:tcPr>
            <w:tcW w:w="1297" w:type="dxa"/>
            <w:vAlign w:val="center"/>
          </w:tcPr>
          <w:p w14:paraId="5DCBC1E4"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Faeces ID</w:t>
            </w:r>
          </w:p>
        </w:tc>
        <w:tc>
          <w:tcPr>
            <w:tcW w:w="864" w:type="dxa"/>
            <w:vAlign w:val="center"/>
          </w:tcPr>
          <w:p w14:paraId="6CDA2BA1"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%DM</w:t>
            </w:r>
          </w:p>
        </w:tc>
        <w:tc>
          <w:tcPr>
            <w:tcW w:w="1046" w:type="dxa"/>
            <w:vAlign w:val="center"/>
          </w:tcPr>
          <w:p w14:paraId="08C8BD99" w14:textId="77777777" w:rsidR="00756274" w:rsidRPr="005D169A" w:rsidRDefault="00756274" w:rsidP="005E2635">
            <w:pPr>
              <w:jc w:val="center"/>
              <w:rPr>
                <w:rFonts w:ascii="Times New Roman" w:hAnsi="Times New Roman" w:cs="Times New Roman"/>
                <w:sz w:val="24"/>
                <w:szCs w:val="24"/>
                <w:vertAlign w:val="subscript"/>
              </w:rPr>
            </w:pPr>
            <w:r w:rsidRPr="005D169A">
              <w:rPr>
                <w:rFonts w:ascii="Times New Roman" w:hAnsi="Times New Roman" w:cs="Times New Roman"/>
                <w:sz w:val="24"/>
                <w:szCs w:val="24"/>
              </w:rPr>
              <w:t>δ</w:t>
            </w:r>
            <w:r w:rsidRPr="005D169A">
              <w:rPr>
                <w:rFonts w:ascii="Times New Roman" w:hAnsi="Times New Roman" w:cs="Times New Roman"/>
                <w:sz w:val="24"/>
                <w:szCs w:val="24"/>
                <w:vertAlign w:val="superscript"/>
              </w:rPr>
              <w:t>18</w:t>
            </w:r>
            <w:r w:rsidRPr="005D169A">
              <w:rPr>
                <w:rFonts w:ascii="Times New Roman" w:hAnsi="Times New Roman" w:cs="Times New Roman"/>
                <w:sz w:val="24"/>
                <w:szCs w:val="24"/>
              </w:rPr>
              <w:t>O</w:t>
            </w:r>
            <w:r w:rsidRPr="005D169A">
              <w:rPr>
                <w:rFonts w:ascii="Times New Roman" w:hAnsi="Times New Roman" w:cs="Times New Roman"/>
                <w:sz w:val="24"/>
                <w:szCs w:val="24"/>
                <w:vertAlign w:val="subscript"/>
              </w:rPr>
              <w:t>H2O</w:t>
            </w:r>
          </w:p>
          <w:p w14:paraId="181E3EA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w:t>
            </w:r>
          </w:p>
        </w:tc>
        <w:tc>
          <w:tcPr>
            <w:tcW w:w="1041" w:type="dxa"/>
            <w:vAlign w:val="center"/>
          </w:tcPr>
          <w:p w14:paraId="5B5706C7"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Faeces used (g)</w:t>
            </w:r>
          </w:p>
        </w:tc>
        <w:tc>
          <w:tcPr>
            <w:tcW w:w="1233" w:type="dxa"/>
            <w:vAlign w:val="center"/>
          </w:tcPr>
          <w:p w14:paraId="34ABE64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µg PO</w:t>
            </w:r>
            <w:r w:rsidRPr="005D169A">
              <w:rPr>
                <w:rFonts w:ascii="Times New Roman" w:hAnsi="Times New Roman" w:cs="Times New Roman"/>
                <w:sz w:val="24"/>
                <w:szCs w:val="24"/>
                <w:vertAlign w:val="subscript"/>
              </w:rPr>
              <w:t>4</w:t>
            </w:r>
            <w:r w:rsidRPr="005D169A">
              <w:rPr>
                <w:rFonts w:ascii="Times New Roman" w:hAnsi="Times New Roman" w:cs="Times New Roman"/>
                <w:sz w:val="24"/>
                <w:szCs w:val="24"/>
              </w:rPr>
              <w:t>-P</w:t>
            </w:r>
          </w:p>
          <w:p w14:paraId="41ADC713"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recovered</w:t>
            </w:r>
          </w:p>
        </w:tc>
        <w:tc>
          <w:tcPr>
            <w:tcW w:w="1177" w:type="dxa"/>
            <w:vAlign w:val="center"/>
          </w:tcPr>
          <w:p w14:paraId="42BAEDDB"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µg PO</w:t>
            </w:r>
            <w:r w:rsidRPr="005D169A">
              <w:rPr>
                <w:rFonts w:ascii="Times New Roman" w:hAnsi="Times New Roman" w:cs="Times New Roman"/>
                <w:sz w:val="24"/>
                <w:szCs w:val="24"/>
                <w:vertAlign w:val="subscript"/>
              </w:rPr>
              <w:t>4</w:t>
            </w:r>
            <w:r w:rsidRPr="005D169A">
              <w:rPr>
                <w:rFonts w:ascii="Times New Roman" w:hAnsi="Times New Roman" w:cs="Times New Roman"/>
                <w:sz w:val="24"/>
                <w:szCs w:val="24"/>
              </w:rPr>
              <w:t>-P g</w:t>
            </w:r>
            <w:r w:rsidRPr="005D169A">
              <w:rPr>
                <w:rFonts w:ascii="Times New Roman" w:hAnsi="Times New Roman" w:cs="Times New Roman"/>
                <w:sz w:val="24"/>
                <w:szCs w:val="24"/>
                <w:vertAlign w:val="superscript"/>
              </w:rPr>
              <w:t>-1</w:t>
            </w:r>
            <w:r w:rsidRPr="005D169A">
              <w:rPr>
                <w:rFonts w:ascii="Times New Roman" w:hAnsi="Times New Roman" w:cs="Times New Roman"/>
                <w:sz w:val="24"/>
                <w:szCs w:val="24"/>
              </w:rPr>
              <w:t xml:space="preserve"> DM</w:t>
            </w:r>
          </w:p>
        </w:tc>
        <w:tc>
          <w:tcPr>
            <w:tcW w:w="1134" w:type="dxa"/>
            <w:vAlign w:val="center"/>
          </w:tcPr>
          <w:p w14:paraId="1843CF1D"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Faeces used (g)</w:t>
            </w:r>
          </w:p>
        </w:tc>
        <w:tc>
          <w:tcPr>
            <w:tcW w:w="1275" w:type="dxa"/>
            <w:vAlign w:val="center"/>
          </w:tcPr>
          <w:p w14:paraId="7C6D5C3B"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µg PO</w:t>
            </w:r>
            <w:r w:rsidRPr="005D169A">
              <w:rPr>
                <w:rFonts w:ascii="Times New Roman" w:hAnsi="Times New Roman" w:cs="Times New Roman"/>
                <w:sz w:val="24"/>
                <w:szCs w:val="24"/>
                <w:vertAlign w:val="subscript"/>
              </w:rPr>
              <w:t>4</w:t>
            </w:r>
            <w:r w:rsidRPr="005D169A">
              <w:rPr>
                <w:rFonts w:ascii="Times New Roman" w:hAnsi="Times New Roman" w:cs="Times New Roman"/>
                <w:sz w:val="24"/>
                <w:szCs w:val="24"/>
              </w:rPr>
              <w:t>-P</w:t>
            </w:r>
          </w:p>
          <w:p w14:paraId="0A783554"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recovered</w:t>
            </w:r>
          </w:p>
        </w:tc>
        <w:tc>
          <w:tcPr>
            <w:tcW w:w="1276" w:type="dxa"/>
            <w:vAlign w:val="center"/>
          </w:tcPr>
          <w:p w14:paraId="40A28E97"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µg PO</w:t>
            </w:r>
            <w:r w:rsidRPr="005D169A">
              <w:rPr>
                <w:rFonts w:ascii="Times New Roman" w:hAnsi="Times New Roman" w:cs="Times New Roman"/>
                <w:sz w:val="24"/>
                <w:szCs w:val="24"/>
                <w:vertAlign w:val="subscript"/>
              </w:rPr>
              <w:t>4</w:t>
            </w:r>
            <w:r w:rsidRPr="005D169A">
              <w:rPr>
                <w:rFonts w:ascii="Times New Roman" w:hAnsi="Times New Roman" w:cs="Times New Roman"/>
                <w:sz w:val="24"/>
                <w:szCs w:val="24"/>
              </w:rPr>
              <w:t>-P g</w:t>
            </w:r>
            <w:r w:rsidRPr="005D169A">
              <w:rPr>
                <w:rFonts w:ascii="Times New Roman" w:hAnsi="Times New Roman" w:cs="Times New Roman"/>
                <w:sz w:val="24"/>
                <w:szCs w:val="24"/>
                <w:vertAlign w:val="superscript"/>
              </w:rPr>
              <w:t>-1</w:t>
            </w:r>
            <w:r w:rsidRPr="005D169A">
              <w:rPr>
                <w:rFonts w:ascii="Times New Roman" w:hAnsi="Times New Roman" w:cs="Times New Roman"/>
                <w:sz w:val="24"/>
                <w:szCs w:val="24"/>
              </w:rPr>
              <w:t xml:space="preserve"> DM</w:t>
            </w:r>
          </w:p>
        </w:tc>
      </w:tr>
      <w:tr w:rsidR="00756274" w:rsidRPr="005D169A" w14:paraId="00C1234B" w14:textId="77777777" w:rsidTr="005E2635">
        <w:trPr>
          <w:jc w:val="center"/>
        </w:trPr>
        <w:tc>
          <w:tcPr>
            <w:tcW w:w="1297" w:type="dxa"/>
            <w:vAlign w:val="center"/>
          </w:tcPr>
          <w:p w14:paraId="6CC70F0E"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FP075/001</w:t>
            </w:r>
          </w:p>
        </w:tc>
        <w:tc>
          <w:tcPr>
            <w:tcW w:w="864" w:type="dxa"/>
            <w:vAlign w:val="center"/>
          </w:tcPr>
          <w:p w14:paraId="2B996C4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16.6</w:t>
            </w:r>
          </w:p>
        </w:tc>
        <w:tc>
          <w:tcPr>
            <w:tcW w:w="1046" w:type="dxa"/>
            <w:vAlign w:val="bottom"/>
          </w:tcPr>
          <w:p w14:paraId="37DC5BC7" w14:textId="606A8EE9" w:rsidR="00756274" w:rsidRPr="00BE57C6" w:rsidRDefault="003D2A67" w:rsidP="005E2635">
            <w:pPr>
              <w:jc w:val="center"/>
              <w:rPr>
                <w:rFonts w:ascii="Times New Roman" w:hAnsi="Times New Roman" w:cs="Times New Roman"/>
                <w:color w:val="000000"/>
                <w:sz w:val="24"/>
              </w:rPr>
            </w:pPr>
            <w:r>
              <w:rPr>
                <w:rFonts w:ascii="Times New Roman" w:hAnsi="Times New Roman" w:cs="Times New Roman"/>
                <w:color w:val="000000"/>
                <w:sz w:val="24"/>
              </w:rPr>
              <w:t>-</w:t>
            </w:r>
          </w:p>
        </w:tc>
        <w:tc>
          <w:tcPr>
            <w:tcW w:w="1041" w:type="dxa"/>
          </w:tcPr>
          <w:p w14:paraId="1BB9B5AA"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23.4</w:t>
            </w:r>
          </w:p>
        </w:tc>
        <w:tc>
          <w:tcPr>
            <w:tcW w:w="1233" w:type="dxa"/>
            <w:vAlign w:val="center"/>
          </w:tcPr>
          <w:p w14:paraId="3E7B0277"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259</w:t>
            </w:r>
          </w:p>
        </w:tc>
        <w:tc>
          <w:tcPr>
            <w:tcW w:w="1177" w:type="dxa"/>
            <w:vAlign w:val="center"/>
          </w:tcPr>
          <w:p w14:paraId="101A628E"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67</w:t>
            </w:r>
          </w:p>
        </w:tc>
        <w:tc>
          <w:tcPr>
            <w:tcW w:w="1134" w:type="dxa"/>
          </w:tcPr>
          <w:p w14:paraId="5F439476"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2.2</w:t>
            </w:r>
          </w:p>
        </w:tc>
        <w:tc>
          <w:tcPr>
            <w:tcW w:w="1275" w:type="dxa"/>
            <w:vAlign w:val="center"/>
          </w:tcPr>
          <w:p w14:paraId="3EA3598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3145</w:t>
            </w:r>
          </w:p>
        </w:tc>
        <w:tc>
          <w:tcPr>
            <w:tcW w:w="1276" w:type="dxa"/>
            <w:vAlign w:val="center"/>
          </w:tcPr>
          <w:p w14:paraId="1BAE1750"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8635</w:t>
            </w:r>
          </w:p>
        </w:tc>
      </w:tr>
      <w:tr w:rsidR="00756274" w:rsidRPr="005D169A" w14:paraId="7A536B90" w14:textId="77777777" w:rsidTr="005E2635">
        <w:trPr>
          <w:jc w:val="center"/>
        </w:trPr>
        <w:tc>
          <w:tcPr>
            <w:tcW w:w="1297" w:type="dxa"/>
            <w:vAlign w:val="center"/>
          </w:tcPr>
          <w:p w14:paraId="0C73B5D0"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FP075/004</w:t>
            </w:r>
          </w:p>
        </w:tc>
        <w:tc>
          <w:tcPr>
            <w:tcW w:w="864" w:type="dxa"/>
            <w:vAlign w:val="center"/>
          </w:tcPr>
          <w:p w14:paraId="4E129D91"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10.0</w:t>
            </w:r>
          </w:p>
        </w:tc>
        <w:tc>
          <w:tcPr>
            <w:tcW w:w="1046" w:type="dxa"/>
            <w:vAlign w:val="bottom"/>
          </w:tcPr>
          <w:p w14:paraId="3B33A113" w14:textId="051823ED" w:rsidR="00756274" w:rsidRPr="00BE57C6" w:rsidRDefault="003D2A67" w:rsidP="005E2635">
            <w:pPr>
              <w:jc w:val="center"/>
              <w:rPr>
                <w:rFonts w:ascii="Times New Roman" w:hAnsi="Times New Roman" w:cs="Times New Roman"/>
                <w:color w:val="000000"/>
                <w:sz w:val="24"/>
              </w:rPr>
            </w:pPr>
            <w:r>
              <w:rPr>
                <w:rFonts w:ascii="Times New Roman" w:hAnsi="Times New Roman" w:cs="Times New Roman"/>
                <w:color w:val="000000"/>
                <w:sz w:val="24"/>
              </w:rPr>
              <w:t>-</w:t>
            </w:r>
          </w:p>
        </w:tc>
        <w:tc>
          <w:tcPr>
            <w:tcW w:w="1041" w:type="dxa"/>
          </w:tcPr>
          <w:p w14:paraId="46B72C8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28.8</w:t>
            </w:r>
          </w:p>
        </w:tc>
        <w:tc>
          <w:tcPr>
            <w:tcW w:w="1233" w:type="dxa"/>
            <w:vAlign w:val="center"/>
          </w:tcPr>
          <w:p w14:paraId="7C33C341"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247</w:t>
            </w:r>
          </w:p>
        </w:tc>
        <w:tc>
          <w:tcPr>
            <w:tcW w:w="1177" w:type="dxa"/>
            <w:vAlign w:val="center"/>
          </w:tcPr>
          <w:p w14:paraId="68D685C1"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86</w:t>
            </w:r>
          </w:p>
        </w:tc>
        <w:tc>
          <w:tcPr>
            <w:tcW w:w="1134" w:type="dxa"/>
          </w:tcPr>
          <w:p w14:paraId="08D621BF"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1.8</w:t>
            </w:r>
          </w:p>
        </w:tc>
        <w:tc>
          <w:tcPr>
            <w:tcW w:w="1275" w:type="dxa"/>
            <w:vAlign w:val="center"/>
          </w:tcPr>
          <w:p w14:paraId="19D94DB1"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699</w:t>
            </w:r>
          </w:p>
        </w:tc>
        <w:tc>
          <w:tcPr>
            <w:tcW w:w="1276" w:type="dxa"/>
            <w:vAlign w:val="center"/>
          </w:tcPr>
          <w:p w14:paraId="408646B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3885</w:t>
            </w:r>
          </w:p>
        </w:tc>
      </w:tr>
      <w:tr w:rsidR="00756274" w:rsidRPr="005D169A" w14:paraId="5F7C104D" w14:textId="77777777" w:rsidTr="005E2635">
        <w:trPr>
          <w:jc w:val="center"/>
        </w:trPr>
        <w:tc>
          <w:tcPr>
            <w:tcW w:w="1297" w:type="dxa"/>
            <w:vAlign w:val="center"/>
          </w:tcPr>
          <w:p w14:paraId="6D525D09"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FP075/007</w:t>
            </w:r>
          </w:p>
        </w:tc>
        <w:tc>
          <w:tcPr>
            <w:tcW w:w="864" w:type="dxa"/>
            <w:vAlign w:val="center"/>
          </w:tcPr>
          <w:p w14:paraId="0BC80780"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9.3</w:t>
            </w:r>
          </w:p>
        </w:tc>
        <w:tc>
          <w:tcPr>
            <w:tcW w:w="1046" w:type="dxa"/>
            <w:vAlign w:val="bottom"/>
          </w:tcPr>
          <w:p w14:paraId="13D47C44" w14:textId="77777777" w:rsidR="00756274" w:rsidRPr="00BE57C6" w:rsidRDefault="00756274" w:rsidP="005E2635">
            <w:pPr>
              <w:jc w:val="center"/>
              <w:rPr>
                <w:rFonts w:ascii="Times New Roman" w:hAnsi="Times New Roman" w:cs="Times New Roman"/>
                <w:color w:val="000000"/>
                <w:sz w:val="24"/>
              </w:rPr>
            </w:pPr>
            <w:r w:rsidRPr="00BE57C6">
              <w:rPr>
                <w:rFonts w:ascii="Times New Roman" w:hAnsi="Times New Roman" w:cs="Times New Roman"/>
                <w:color w:val="000000"/>
                <w:sz w:val="24"/>
              </w:rPr>
              <w:t>-1.19</w:t>
            </w:r>
          </w:p>
        </w:tc>
        <w:tc>
          <w:tcPr>
            <w:tcW w:w="1041" w:type="dxa"/>
          </w:tcPr>
          <w:p w14:paraId="59AFEA1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23.5</w:t>
            </w:r>
          </w:p>
        </w:tc>
        <w:tc>
          <w:tcPr>
            <w:tcW w:w="1233" w:type="dxa"/>
            <w:vAlign w:val="center"/>
          </w:tcPr>
          <w:p w14:paraId="4CB510D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204</w:t>
            </w:r>
          </w:p>
        </w:tc>
        <w:tc>
          <w:tcPr>
            <w:tcW w:w="1177" w:type="dxa"/>
            <w:vAlign w:val="center"/>
          </w:tcPr>
          <w:p w14:paraId="595495D9"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93</w:t>
            </w:r>
          </w:p>
        </w:tc>
        <w:tc>
          <w:tcPr>
            <w:tcW w:w="1134" w:type="dxa"/>
          </w:tcPr>
          <w:p w14:paraId="1D057C14"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1.6</w:t>
            </w:r>
          </w:p>
        </w:tc>
        <w:tc>
          <w:tcPr>
            <w:tcW w:w="1275" w:type="dxa"/>
            <w:vAlign w:val="center"/>
          </w:tcPr>
          <w:p w14:paraId="7675C15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772</w:t>
            </w:r>
          </w:p>
        </w:tc>
        <w:tc>
          <w:tcPr>
            <w:tcW w:w="1276" w:type="dxa"/>
            <w:vAlign w:val="center"/>
          </w:tcPr>
          <w:p w14:paraId="1E87EC2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5161</w:t>
            </w:r>
          </w:p>
        </w:tc>
      </w:tr>
      <w:tr w:rsidR="00756274" w:rsidRPr="005D169A" w14:paraId="1B5262F6" w14:textId="77777777" w:rsidTr="005E2635">
        <w:trPr>
          <w:jc w:val="center"/>
        </w:trPr>
        <w:tc>
          <w:tcPr>
            <w:tcW w:w="1297" w:type="dxa"/>
            <w:vAlign w:val="center"/>
          </w:tcPr>
          <w:p w14:paraId="358A3C48"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FP075/010</w:t>
            </w:r>
          </w:p>
        </w:tc>
        <w:tc>
          <w:tcPr>
            <w:tcW w:w="864" w:type="dxa"/>
            <w:vAlign w:val="center"/>
          </w:tcPr>
          <w:p w14:paraId="133755A0"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12.6</w:t>
            </w:r>
          </w:p>
        </w:tc>
        <w:tc>
          <w:tcPr>
            <w:tcW w:w="1046" w:type="dxa"/>
            <w:vAlign w:val="bottom"/>
          </w:tcPr>
          <w:p w14:paraId="4CDC88D5" w14:textId="77777777" w:rsidR="00756274" w:rsidRPr="00BE57C6" w:rsidRDefault="00756274" w:rsidP="005E2635">
            <w:pPr>
              <w:jc w:val="center"/>
              <w:rPr>
                <w:rFonts w:ascii="Times New Roman" w:hAnsi="Times New Roman" w:cs="Times New Roman"/>
                <w:color w:val="000000"/>
                <w:sz w:val="24"/>
              </w:rPr>
            </w:pPr>
            <w:r w:rsidRPr="00BE57C6">
              <w:rPr>
                <w:rFonts w:ascii="Times New Roman" w:hAnsi="Times New Roman" w:cs="Times New Roman"/>
                <w:color w:val="000000"/>
                <w:sz w:val="24"/>
              </w:rPr>
              <w:t>-0.85</w:t>
            </w:r>
          </w:p>
        </w:tc>
        <w:tc>
          <w:tcPr>
            <w:tcW w:w="1041" w:type="dxa"/>
          </w:tcPr>
          <w:p w14:paraId="437A2593"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99.1</w:t>
            </w:r>
          </w:p>
        </w:tc>
        <w:tc>
          <w:tcPr>
            <w:tcW w:w="1233" w:type="dxa"/>
            <w:vAlign w:val="center"/>
          </w:tcPr>
          <w:p w14:paraId="40005C3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874</w:t>
            </w:r>
          </w:p>
        </w:tc>
        <w:tc>
          <w:tcPr>
            <w:tcW w:w="1177" w:type="dxa"/>
            <w:vAlign w:val="center"/>
          </w:tcPr>
          <w:p w14:paraId="68DE34FE"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70</w:t>
            </w:r>
          </w:p>
        </w:tc>
        <w:tc>
          <w:tcPr>
            <w:tcW w:w="1134" w:type="dxa"/>
          </w:tcPr>
          <w:p w14:paraId="2FA3E903"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1.7</w:t>
            </w:r>
          </w:p>
        </w:tc>
        <w:tc>
          <w:tcPr>
            <w:tcW w:w="1275" w:type="dxa"/>
            <w:vAlign w:val="center"/>
          </w:tcPr>
          <w:p w14:paraId="3E2EF1C8"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1431</w:t>
            </w:r>
          </w:p>
        </w:tc>
        <w:tc>
          <w:tcPr>
            <w:tcW w:w="1276" w:type="dxa"/>
            <w:vAlign w:val="center"/>
          </w:tcPr>
          <w:p w14:paraId="29FE496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6686</w:t>
            </w:r>
          </w:p>
        </w:tc>
      </w:tr>
      <w:tr w:rsidR="00756274" w:rsidRPr="005D169A" w14:paraId="0CA4F951" w14:textId="77777777" w:rsidTr="005E2635">
        <w:trPr>
          <w:jc w:val="center"/>
        </w:trPr>
        <w:tc>
          <w:tcPr>
            <w:tcW w:w="1297" w:type="dxa"/>
            <w:vAlign w:val="center"/>
          </w:tcPr>
          <w:p w14:paraId="42AB44D8"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FP075/013</w:t>
            </w:r>
          </w:p>
        </w:tc>
        <w:tc>
          <w:tcPr>
            <w:tcW w:w="864" w:type="dxa"/>
            <w:vAlign w:val="center"/>
          </w:tcPr>
          <w:p w14:paraId="3F7CE544"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10.0</w:t>
            </w:r>
          </w:p>
        </w:tc>
        <w:tc>
          <w:tcPr>
            <w:tcW w:w="1046" w:type="dxa"/>
            <w:vAlign w:val="bottom"/>
          </w:tcPr>
          <w:p w14:paraId="35743087" w14:textId="77777777" w:rsidR="00756274" w:rsidRPr="00BE57C6" w:rsidRDefault="00756274" w:rsidP="005E2635">
            <w:pPr>
              <w:jc w:val="center"/>
              <w:rPr>
                <w:rFonts w:ascii="Times New Roman" w:hAnsi="Times New Roman" w:cs="Times New Roman"/>
                <w:color w:val="000000"/>
                <w:sz w:val="24"/>
              </w:rPr>
            </w:pPr>
            <w:r w:rsidRPr="00BE57C6">
              <w:rPr>
                <w:rFonts w:ascii="Times New Roman" w:hAnsi="Times New Roman" w:cs="Times New Roman"/>
                <w:color w:val="000000"/>
                <w:sz w:val="24"/>
              </w:rPr>
              <w:t>-1.02</w:t>
            </w:r>
          </w:p>
        </w:tc>
        <w:tc>
          <w:tcPr>
            <w:tcW w:w="1041" w:type="dxa"/>
          </w:tcPr>
          <w:p w14:paraId="4576882E"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100.2</w:t>
            </w:r>
          </w:p>
        </w:tc>
        <w:tc>
          <w:tcPr>
            <w:tcW w:w="1233" w:type="dxa"/>
            <w:vAlign w:val="center"/>
          </w:tcPr>
          <w:p w14:paraId="6F531E1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805</w:t>
            </w:r>
          </w:p>
        </w:tc>
        <w:tc>
          <w:tcPr>
            <w:tcW w:w="1177" w:type="dxa"/>
            <w:vAlign w:val="center"/>
          </w:tcPr>
          <w:p w14:paraId="62B5EF82"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80</w:t>
            </w:r>
          </w:p>
        </w:tc>
        <w:tc>
          <w:tcPr>
            <w:tcW w:w="1134" w:type="dxa"/>
          </w:tcPr>
          <w:p w14:paraId="78B22D02"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2.0</w:t>
            </w:r>
          </w:p>
        </w:tc>
        <w:tc>
          <w:tcPr>
            <w:tcW w:w="1275" w:type="dxa"/>
            <w:vAlign w:val="center"/>
          </w:tcPr>
          <w:p w14:paraId="66759D4F"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840</w:t>
            </w:r>
          </w:p>
        </w:tc>
        <w:tc>
          <w:tcPr>
            <w:tcW w:w="1276" w:type="dxa"/>
            <w:vAlign w:val="center"/>
          </w:tcPr>
          <w:p w14:paraId="4920DC01"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4181</w:t>
            </w:r>
          </w:p>
        </w:tc>
      </w:tr>
      <w:tr w:rsidR="00756274" w:rsidRPr="005D169A" w14:paraId="4F77603D" w14:textId="77777777" w:rsidTr="005E2635">
        <w:trPr>
          <w:jc w:val="center"/>
        </w:trPr>
        <w:tc>
          <w:tcPr>
            <w:tcW w:w="1297" w:type="dxa"/>
            <w:vAlign w:val="center"/>
          </w:tcPr>
          <w:p w14:paraId="2FFD61EF"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FP075/016</w:t>
            </w:r>
          </w:p>
        </w:tc>
        <w:tc>
          <w:tcPr>
            <w:tcW w:w="864" w:type="dxa"/>
            <w:vAlign w:val="center"/>
          </w:tcPr>
          <w:p w14:paraId="26A2C892"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10.6</w:t>
            </w:r>
          </w:p>
        </w:tc>
        <w:tc>
          <w:tcPr>
            <w:tcW w:w="1046" w:type="dxa"/>
            <w:vAlign w:val="bottom"/>
          </w:tcPr>
          <w:p w14:paraId="4DF54C19" w14:textId="77777777" w:rsidR="00756274" w:rsidRPr="00BE57C6" w:rsidRDefault="00756274" w:rsidP="005E2635">
            <w:pPr>
              <w:jc w:val="center"/>
              <w:rPr>
                <w:rFonts w:ascii="Times New Roman" w:hAnsi="Times New Roman" w:cs="Times New Roman"/>
                <w:color w:val="000000"/>
                <w:sz w:val="24"/>
              </w:rPr>
            </w:pPr>
            <w:r w:rsidRPr="00BE57C6">
              <w:rPr>
                <w:rFonts w:ascii="Times New Roman" w:hAnsi="Times New Roman" w:cs="Times New Roman"/>
                <w:color w:val="000000"/>
                <w:sz w:val="24"/>
              </w:rPr>
              <w:t>-0.98</w:t>
            </w:r>
          </w:p>
        </w:tc>
        <w:tc>
          <w:tcPr>
            <w:tcW w:w="1041" w:type="dxa"/>
          </w:tcPr>
          <w:p w14:paraId="56754AB9"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100.4</w:t>
            </w:r>
          </w:p>
        </w:tc>
        <w:tc>
          <w:tcPr>
            <w:tcW w:w="1233" w:type="dxa"/>
            <w:vAlign w:val="center"/>
          </w:tcPr>
          <w:p w14:paraId="6CC08DC5"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786</w:t>
            </w:r>
          </w:p>
        </w:tc>
        <w:tc>
          <w:tcPr>
            <w:tcW w:w="1177" w:type="dxa"/>
            <w:vAlign w:val="center"/>
          </w:tcPr>
          <w:p w14:paraId="320BB45B"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74</w:t>
            </w:r>
          </w:p>
        </w:tc>
        <w:tc>
          <w:tcPr>
            <w:tcW w:w="1134" w:type="dxa"/>
          </w:tcPr>
          <w:p w14:paraId="0612CF38"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1.7</w:t>
            </w:r>
          </w:p>
        </w:tc>
        <w:tc>
          <w:tcPr>
            <w:tcW w:w="1275" w:type="dxa"/>
            <w:vAlign w:val="center"/>
          </w:tcPr>
          <w:p w14:paraId="1AA447C0"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739</w:t>
            </w:r>
          </w:p>
        </w:tc>
        <w:tc>
          <w:tcPr>
            <w:tcW w:w="1276" w:type="dxa"/>
            <w:vAlign w:val="center"/>
          </w:tcPr>
          <w:p w14:paraId="2B615144"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4109</w:t>
            </w:r>
          </w:p>
        </w:tc>
      </w:tr>
      <w:tr w:rsidR="00756274" w:rsidRPr="005D169A" w14:paraId="134322F1" w14:textId="77777777" w:rsidTr="005E2635">
        <w:trPr>
          <w:jc w:val="center"/>
        </w:trPr>
        <w:tc>
          <w:tcPr>
            <w:tcW w:w="1297" w:type="dxa"/>
            <w:vAlign w:val="center"/>
          </w:tcPr>
          <w:p w14:paraId="31B3E964"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FP075/019</w:t>
            </w:r>
          </w:p>
        </w:tc>
        <w:tc>
          <w:tcPr>
            <w:tcW w:w="864" w:type="dxa"/>
            <w:vAlign w:val="center"/>
          </w:tcPr>
          <w:p w14:paraId="5E0D6403"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10.8</w:t>
            </w:r>
          </w:p>
        </w:tc>
        <w:tc>
          <w:tcPr>
            <w:tcW w:w="1046" w:type="dxa"/>
            <w:vAlign w:val="bottom"/>
          </w:tcPr>
          <w:p w14:paraId="42C2BA41" w14:textId="77777777" w:rsidR="00756274" w:rsidRPr="00BE57C6" w:rsidRDefault="00756274" w:rsidP="005E2635">
            <w:pPr>
              <w:jc w:val="center"/>
              <w:rPr>
                <w:rFonts w:ascii="Times New Roman" w:hAnsi="Times New Roman" w:cs="Times New Roman"/>
                <w:color w:val="000000"/>
                <w:sz w:val="24"/>
              </w:rPr>
            </w:pPr>
            <w:r w:rsidRPr="00BE57C6">
              <w:rPr>
                <w:rFonts w:ascii="Times New Roman" w:hAnsi="Times New Roman" w:cs="Times New Roman"/>
                <w:color w:val="000000"/>
                <w:sz w:val="24"/>
              </w:rPr>
              <w:t>0.41</w:t>
            </w:r>
          </w:p>
        </w:tc>
        <w:tc>
          <w:tcPr>
            <w:tcW w:w="1041" w:type="dxa"/>
          </w:tcPr>
          <w:p w14:paraId="4370306C"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100.2</w:t>
            </w:r>
          </w:p>
        </w:tc>
        <w:tc>
          <w:tcPr>
            <w:tcW w:w="1233" w:type="dxa"/>
            <w:vAlign w:val="center"/>
          </w:tcPr>
          <w:p w14:paraId="41FE6CC9"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814</w:t>
            </w:r>
          </w:p>
        </w:tc>
        <w:tc>
          <w:tcPr>
            <w:tcW w:w="1177" w:type="dxa"/>
            <w:vAlign w:val="center"/>
          </w:tcPr>
          <w:p w14:paraId="58A034C8"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75</w:t>
            </w:r>
          </w:p>
        </w:tc>
        <w:tc>
          <w:tcPr>
            <w:tcW w:w="1134" w:type="dxa"/>
          </w:tcPr>
          <w:p w14:paraId="1515CDBA"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1.5</w:t>
            </w:r>
          </w:p>
        </w:tc>
        <w:tc>
          <w:tcPr>
            <w:tcW w:w="1275" w:type="dxa"/>
            <w:vAlign w:val="center"/>
          </w:tcPr>
          <w:p w14:paraId="00820FB9"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1192</w:t>
            </w:r>
          </w:p>
        </w:tc>
        <w:tc>
          <w:tcPr>
            <w:tcW w:w="1276" w:type="dxa"/>
            <w:vAlign w:val="center"/>
          </w:tcPr>
          <w:p w14:paraId="18A1D3B2" w14:textId="77777777" w:rsidR="00756274" w:rsidRPr="005D169A" w:rsidRDefault="00756274" w:rsidP="005E2635">
            <w:pPr>
              <w:jc w:val="center"/>
              <w:rPr>
                <w:rFonts w:ascii="Times New Roman" w:hAnsi="Times New Roman" w:cs="Times New Roman"/>
                <w:sz w:val="24"/>
                <w:szCs w:val="24"/>
              </w:rPr>
            </w:pPr>
            <w:r w:rsidRPr="005D169A">
              <w:rPr>
                <w:rFonts w:ascii="Times New Roman" w:hAnsi="Times New Roman" w:cs="Times New Roman"/>
                <w:sz w:val="24"/>
                <w:szCs w:val="24"/>
              </w:rPr>
              <w:t>7331</w:t>
            </w:r>
          </w:p>
        </w:tc>
      </w:tr>
    </w:tbl>
    <w:p w14:paraId="11A03D46" w14:textId="77777777" w:rsidR="00756274" w:rsidRPr="00C92180" w:rsidRDefault="00756274" w:rsidP="00756274">
      <w:pPr>
        <w:jc w:val="center"/>
        <w:rPr>
          <w:rFonts w:ascii="Times New Roman" w:hAnsi="Times New Roman" w:cs="Times New Roman"/>
          <w:b/>
          <w:sz w:val="24"/>
          <w:szCs w:val="24"/>
        </w:rPr>
      </w:pPr>
      <w:r w:rsidRPr="00C92180">
        <w:rPr>
          <w:rFonts w:ascii="Times New Roman" w:hAnsi="Times New Roman" w:cs="Times New Roman"/>
          <w:b/>
          <w:sz w:val="24"/>
          <w:szCs w:val="24"/>
        </w:rPr>
        <w:t>Table 2. Properties of the different fresh faeces samples collected.</w:t>
      </w:r>
    </w:p>
    <w:p w14:paraId="584AC040" w14:textId="609B313F" w:rsidR="00756274" w:rsidRDefault="00756274" w:rsidP="00AB2E30">
      <w:pPr>
        <w:jc w:val="both"/>
        <w:rPr>
          <w:rFonts w:ascii="Times New Roman" w:hAnsi="Times New Roman" w:cs="Times New Roman"/>
          <w:sz w:val="24"/>
          <w:szCs w:val="24"/>
        </w:rPr>
      </w:pPr>
    </w:p>
    <w:p w14:paraId="3EA87C35" w14:textId="77777777" w:rsidR="00756274" w:rsidRPr="00CF7A76" w:rsidRDefault="00756274" w:rsidP="00756274">
      <w:pPr>
        <w:jc w:val="both"/>
        <w:rPr>
          <w:rFonts w:ascii="Times New Roman" w:hAnsi="Times New Roman" w:cs="Times New Roman"/>
          <w:sz w:val="24"/>
          <w:szCs w:val="24"/>
        </w:rPr>
      </w:pPr>
    </w:p>
    <w:tbl>
      <w:tblPr>
        <w:tblStyle w:val="TableGrid1"/>
        <w:tblW w:w="5665" w:type="dxa"/>
        <w:jc w:val="center"/>
        <w:tblLayout w:type="fixed"/>
        <w:tblLook w:val="04A0" w:firstRow="1" w:lastRow="0" w:firstColumn="1" w:lastColumn="0" w:noHBand="0" w:noVBand="1"/>
      </w:tblPr>
      <w:tblGrid>
        <w:gridCol w:w="1390"/>
        <w:gridCol w:w="1440"/>
        <w:gridCol w:w="1418"/>
        <w:gridCol w:w="1417"/>
      </w:tblGrid>
      <w:tr w:rsidR="00756274" w:rsidRPr="00C92180" w14:paraId="67408C8F" w14:textId="77777777" w:rsidTr="005E2635">
        <w:trPr>
          <w:jc w:val="center"/>
        </w:trPr>
        <w:tc>
          <w:tcPr>
            <w:tcW w:w="1390" w:type="dxa"/>
            <w:vAlign w:val="center"/>
          </w:tcPr>
          <w:p w14:paraId="60B1CA5A" w14:textId="77777777" w:rsidR="00756274" w:rsidRPr="00C92180" w:rsidRDefault="00756274" w:rsidP="005E2635">
            <w:pPr>
              <w:jc w:val="center"/>
              <w:rPr>
                <w:rFonts w:ascii="Times New Roman" w:hAnsi="Times New Roman" w:cs="Times New Roman"/>
                <w:sz w:val="24"/>
                <w:szCs w:val="24"/>
              </w:rPr>
            </w:pPr>
          </w:p>
        </w:tc>
        <w:tc>
          <w:tcPr>
            <w:tcW w:w="1440" w:type="dxa"/>
            <w:vAlign w:val="center"/>
          </w:tcPr>
          <w:p w14:paraId="1FACDB61"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Raw faeces</w:t>
            </w:r>
          </w:p>
        </w:tc>
        <w:tc>
          <w:tcPr>
            <w:tcW w:w="1418" w:type="dxa"/>
          </w:tcPr>
          <w:p w14:paraId="4568D54E"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Ringers Solution</w:t>
            </w:r>
          </w:p>
        </w:tc>
        <w:tc>
          <w:tcPr>
            <w:tcW w:w="1417" w:type="dxa"/>
            <w:vAlign w:val="center"/>
          </w:tcPr>
          <w:p w14:paraId="61CBEC99"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Deionised Water</w:t>
            </w:r>
          </w:p>
        </w:tc>
      </w:tr>
      <w:tr w:rsidR="00756274" w:rsidRPr="00C92180" w14:paraId="357E6573" w14:textId="77777777" w:rsidTr="005E2635">
        <w:trPr>
          <w:jc w:val="center"/>
        </w:trPr>
        <w:tc>
          <w:tcPr>
            <w:tcW w:w="1390" w:type="dxa"/>
            <w:vAlign w:val="center"/>
          </w:tcPr>
          <w:p w14:paraId="325D4821"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Faeces ID</w:t>
            </w:r>
          </w:p>
        </w:tc>
        <w:tc>
          <w:tcPr>
            <w:tcW w:w="4275" w:type="dxa"/>
            <w:gridSpan w:val="3"/>
            <w:vAlign w:val="center"/>
          </w:tcPr>
          <w:p w14:paraId="3FA4EF55"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Log</w:t>
            </w:r>
            <w:r w:rsidRPr="00A74B4F">
              <w:rPr>
                <w:rFonts w:ascii="Times New Roman" w:hAnsi="Times New Roman" w:cs="Times New Roman"/>
                <w:sz w:val="24"/>
                <w:szCs w:val="24"/>
                <w:vertAlign w:val="subscript"/>
              </w:rPr>
              <w:t>10</w:t>
            </w:r>
            <w:r w:rsidRPr="00C92180">
              <w:rPr>
                <w:rFonts w:ascii="Times New Roman" w:hAnsi="Times New Roman" w:cs="Times New Roman"/>
                <w:sz w:val="24"/>
                <w:szCs w:val="24"/>
              </w:rPr>
              <w:t xml:space="preserve"> CFU g</w:t>
            </w:r>
            <w:r w:rsidRPr="00C92180">
              <w:rPr>
                <w:rFonts w:ascii="Times New Roman" w:hAnsi="Times New Roman" w:cs="Times New Roman"/>
                <w:sz w:val="24"/>
                <w:szCs w:val="24"/>
                <w:vertAlign w:val="superscript"/>
              </w:rPr>
              <w:t>-1</w:t>
            </w:r>
            <w:r>
              <w:rPr>
                <w:rFonts w:ascii="Times New Roman" w:hAnsi="Times New Roman" w:cs="Times New Roman"/>
                <w:sz w:val="24"/>
                <w:szCs w:val="24"/>
              </w:rPr>
              <w:t xml:space="preserve"> DM</w:t>
            </w:r>
          </w:p>
        </w:tc>
      </w:tr>
      <w:tr w:rsidR="00756274" w:rsidRPr="00C92180" w14:paraId="2D520EAF" w14:textId="77777777" w:rsidTr="005E2635">
        <w:trPr>
          <w:jc w:val="center"/>
        </w:trPr>
        <w:tc>
          <w:tcPr>
            <w:tcW w:w="1390" w:type="dxa"/>
            <w:vAlign w:val="center"/>
          </w:tcPr>
          <w:p w14:paraId="4D06B0E3"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FP075/001</w:t>
            </w:r>
          </w:p>
        </w:tc>
        <w:tc>
          <w:tcPr>
            <w:tcW w:w="1440" w:type="dxa"/>
            <w:vAlign w:val="center"/>
          </w:tcPr>
          <w:p w14:paraId="14BCD294"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6.28</w:t>
            </w:r>
          </w:p>
        </w:tc>
        <w:tc>
          <w:tcPr>
            <w:tcW w:w="1418" w:type="dxa"/>
            <w:vAlign w:val="center"/>
          </w:tcPr>
          <w:p w14:paraId="2AE730A3"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6.38</w:t>
            </w:r>
          </w:p>
        </w:tc>
        <w:tc>
          <w:tcPr>
            <w:tcW w:w="1417" w:type="dxa"/>
            <w:vAlign w:val="center"/>
          </w:tcPr>
          <w:p w14:paraId="0241B1E3"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6.22</w:t>
            </w:r>
          </w:p>
        </w:tc>
      </w:tr>
      <w:tr w:rsidR="00756274" w:rsidRPr="00C92180" w14:paraId="532BAC34" w14:textId="77777777" w:rsidTr="005E2635">
        <w:trPr>
          <w:jc w:val="center"/>
        </w:trPr>
        <w:tc>
          <w:tcPr>
            <w:tcW w:w="1390" w:type="dxa"/>
            <w:vAlign w:val="center"/>
          </w:tcPr>
          <w:p w14:paraId="400A126A"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FP075/004</w:t>
            </w:r>
          </w:p>
        </w:tc>
        <w:tc>
          <w:tcPr>
            <w:tcW w:w="1440" w:type="dxa"/>
            <w:vAlign w:val="center"/>
          </w:tcPr>
          <w:p w14:paraId="5D7137E2"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7.85</w:t>
            </w:r>
          </w:p>
        </w:tc>
        <w:tc>
          <w:tcPr>
            <w:tcW w:w="1418" w:type="dxa"/>
            <w:vAlign w:val="center"/>
          </w:tcPr>
          <w:p w14:paraId="5B79CEF6"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7.71</w:t>
            </w:r>
          </w:p>
        </w:tc>
        <w:tc>
          <w:tcPr>
            <w:tcW w:w="1417" w:type="dxa"/>
            <w:vAlign w:val="center"/>
          </w:tcPr>
          <w:p w14:paraId="6B05A8DA"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8.02</w:t>
            </w:r>
          </w:p>
        </w:tc>
      </w:tr>
      <w:tr w:rsidR="00756274" w:rsidRPr="00C92180" w14:paraId="2A2BB2C9" w14:textId="77777777" w:rsidTr="005E2635">
        <w:trPr>
          <w:jc w:val="center"/>
        </w:trPr>
        <w:tc>
          <w:tcPr>
            <w:tcW w:w="1390" w:type="dxa"/>
            <w:vAlign w:val="center"/>
          </w:tcPr>
          <w:p w14:paraId="4D7A2E37"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FP075/007</w:t>
            </w:r>
          </w:p>
        </w:tc>
        <w:tc>
          <w:tcPr>
            <w:tcW w:w="1440" w:type="dxa"/>
            <w:vAlign w:val="center"/>
          </w:tcPr>
          <w:p w14:paraId="634BE053"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7.01</w:t>
            </w:r>
          </w:p>
        </w:tc>
        <w:tc>
          <w:tcPr>
            <w:tcW w:w="1418" w:type="dxa"/>
            <w:vAlign w:val="center"/>
          </w:tcPr>
          <w:p w14:paraId="70E9C304"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6.99</w:t>
            </w:r>
          </w:p>
        </w:tc>
        <w:tc>
          <w:tcPr>
            <w:tcW w:w="1417" w:type="dxa"/>
            <w:vAlign w:val="center"/>
          </w:tcPr>
          <w:p w14:paraId="52EB5BC0"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7.05</w:t>
            </w:r>
          </w:p>
        </w:tc>
      </w:tr>
      <w:tr w:rsidR="00756274" w:rsidRPr="00C92180" w14:paraId="54041DA2" w14:textId="77777777" w:rsidTr="005E2635">
        <w:trPr>
          <w:jc w:val="center"/>
        </w:trPr>
        <w:tc>
          <w:tcPr>
            <w:tcW w:w="1390" w:type="dxa"/>
            <w:vAlign w:val="center"/>
          </w:tcPr>
          <w:p w14:paraId="6976A14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FP075/010</w:t>
            </w:r>
          </w:p>
        </w:tc>
        <w:tc>
          <w:tcPr>
            <w:tcW w:w="1440" w:type="dxa"/>
            <w:vAlign w:val="center"/>
          </w:tcPr>
          <w:p w14:paraId="07164650"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6.10</w:t>
            </w:r>
          </w:p>
        </w:tc>
        <w:tc>
          <w:tcPr>
            <w:tcW w:w="1418" w:type="dxa"/>
            <w:vAlign w:val="center"/>
          </w:tcPr>
          <w:p w14:paraId="7C9427E7"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5.73</w:t>
            </w:r>
          </w:p>
        </w:tc>
        <w:tc>
          <w:tcPr>
            <w:tcW w:w="1417" w:type="dxa"/>
            <w:vAlign w:val="center"/>
          </w:tcPr>
          <w:p w14:paraId="5ACBB5A3"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5.85</w:t>
            </w:r>
          </w:p>
        </w:tc>
      </w:tr>
      <w:tr w:rsidR="00756274" w:rsidRPr="00C92180" w14:paraId="1590F706" w14:textId="77777777" w:rsidTr="005E2635">
        <w:trPr>
          <w:jc w:val="center"/>
        </w:trPr>
        <w:tc>
          <w:tcPr>
            <w:tcW w:w="1390" w:type="dxa"/>
            <w:vAlign w:val="center"/>
          </w:tcPr>
          <w:p w14:paraId="3CF1AD83"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FP075/013</w:t>
            </w:r>
          </w:p>
        </w:tc>
        <w:tc>
          <w:tcPr>
            <w:tcW w:w="1440" w:type="dxa"/>
            <w:vAlign w:val="center"/>
          </w:tcPr>
          <w:p w14:paraId="1E9A5661"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7.10</w:t>
            </w:r>
          </w:p>
        </w:tc>
        <w:tc>
          <w:tcPr>
            <w:tcW w:w="1418" w:type="dxa"/>
            <w:vAlign w:val="center"/>
          </w:tcPr>
          <w:p w14:paraId="21F08E46"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7.22</w:t>
            </w:r>
          </w:p>
        </w:tc>
        <w:tc>
          <w:tcPr>
            <w:tcW w:w="1417" w:type="dxa"/>
            <w:vAlign w:val="center"/>
          </w:tcPr>
          <w:p w14:paraId="248ECE66"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7.04</w:t>
            </w:r>
          </w:p>
        </w:tc>
      </w:tr>
      <w:tr w:rsidR="00756274" w:rsidRPr="00C92180" w14:paraId="0A04045A" w14:textId="77777777" w:rsidTr="005E2635">
        <w:trPr>
          <w:jc w:val="center"/>
        </w:trPr>
        <w:tc>
          <w:tcPr>
            <w:tcW w:w="1390" w:type="dxa"/>
            <w:vAlign w:val="center"/>
          </w:tcPr>
          <w:p w14:paraId="75615E18"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FP075/016</w:t>
            </w:r>
          </w:p>
        </w:tc>
        <w:tc>
          <w:tcPr>
            <w:tcW w:w="1440" w:type="dxa"/>
            <w:vAlign w:val="center"/>
          </w:tcPr>
          <w:p w14:paraId="3363B269"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6.93</w:t>
            </w:r>
          </w:p>
        </w:tc>
        <w:tc>
          <w:tcPr>
            <w:tcW w:w="1418" w:type="dxa"/>
            <w:vAlign w:val="center"/>
          </w:tcPr>
          <w:p w14:paraId="12C02B02"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7.08</w:t>
            </w:r>
          </w:p>
        </w:tc>
        <w:tc>
          <w:tcPr>
            <w:tcW w:w="1417" w:type="dxa"/>
            <w:vAlign w:val="center"/>
          </w:tcPr>
          <w:p w14:paraId="713E9C6D"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7.46</w:t>
            </w:r>
          </w:p>
        </w:tc>
      </w:tr>
      <w:tr w:rsidR="00756274" w:rsidRPr="00C92180" w14:paraId="7EEFE5F9" w14:textId="77777777" w:rsidTr="005E2635">
        <w:trPr>
          <w:jc w:val="center"/>
        </w:trPr>
        <w:tc>
          <w:tcPr>
            <w:tcW w:w="1390" w:type="dxa"/>
            <w:vAlign w:val="center"/>
          </w:tcPr>
          <w:p w14:paraId="5727A2D2"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FP075/019</w:t>
            </w:r>
          </w:p>
        </w:tc>
        <w:tc>
          <w:tcPr>
            <w:tcW w:w="1440" w:type="dxa"/>
            <w:vAlign w:val="center"/>
          </w:tcPr>
          <w:p w14:paraId="269E3FFC"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7.38</w:t>
            </w:r>
          </w:p>
        </w:tc>
        <w:tc>
          <w:tcPr>
            <w:tcW w:w="1418" w:type="dxa"/>
            <w:vAlign w:val="center"/>
          </w:tcPr>
          <w:p w14:paraId="20097D64"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7.35</w:t>
            </w:r>
          </w:p>
        </w:tc>
        <w:tc>
          <w:tcPr>
            <w:tcW w:w="1417" w:type="dxa"/>
            <w:vAlign w:val="center"/>
          </w:tcPr>
          <w:p w14:paraId="271C2CD0" w14:textId="77777777" w:rsidR="00756274" w:rsidRPr="00C92180" w:rsidRDefault="00756274" w:rsidP="005E2635">
            <w:pPr>
              <w:jc w:val="center"/>
              <w:rPr>
                <w:rFonts w:ascii="Times New Roman" w:hAnsi="Times New Roman" w:cs="Times New Roman"/>
                <w:sz w:val="24"/>
                <w:szCs w:val="24"/>
              </w:rPr>
            </w:pPr>
            <w:r>
              <w:rPr>
                <w:rFonts w:ascii="Times New Roman" w:hAnsi="Times New Roman" w:cs="Times New Roman"/>
                <w:sz w:val="24"/>
                <w:szCs w:val="24"/>
              </w:rPr>
              <w:t>7.63</w:t>
            </w:r>
          </w:p>
        </w:tc>
      </w:tr>
    </w:tbl>
    <w:p w14:paraId="54568D6C" w14:textId="77777777" w:rsidR="00756274" w:rsidRPr="0018708A" w:rsidRDefault="00756274" w:rsidP="00756274">
      <w:pPr>
        <w:jc w:val="center"/>
        <w:rPr>
          <w:rFonts w:ascii="Times New Roman" w:hAnsi="Times New Roman" w:cs="Times New Roman"/>
          <w:b/>
          <w:sz w:val="24"/>
          <w:szCs w:val="24"/>
        </w:rPr>
      </w:pPr>
      <w:r w:rsidRPr="0018708A">
        <w:rPr>
          <w:rFonts w:ascii="Times New Roman" w:hAnsi="Times New Roman" w:cs="Times New Roman"/>
          <w:b/>
          <w:sz w:val="24"/>
          <w:szCs w:val="24"/>
        </w:rPr>
        <w:t xml:space="preserve">Table 3. Colony forming units (CFU) for </w:t>
      </w:r>
      <w:r w:rsidRPr="00E20940">
        <w:rPr>
          <w:rFonts w:ascii="Times New Roman" w:hAnsi="Times New Roman" w:cs="Times New Roman"/>
          <w:b/>
          <w:i/>
          <w:sz w:val="24"/>
          <w:szCs w:val="24"/>
        </w:rPr>
        <w:t>E. coli</w:t>
      </w:r>
      <w:r w:rsidRPr="0018708A">
        <w:rPr>
          <w:rFonts w:ascii="Times New Roman" w:hAnsi="Times New Roman" w:cs="Times New Roman"/>
          <w:b/>
          <w:sz w:val="24"/>
          <w:szCs w:val="24"/>
        </w:rPr>
        <w:t xml:space="preserve"> in raw faeces, a Ringers solution extraction and a deionised water extraction expressed in per g of </w:t>
      </w:r>
      <w:r>
        <w:rPr>
          <w:rFonts w:ascii="Times New Roman" w:hAnsi="Times New Roman" w:cs="Times New Roman"/>
          <w:b/>
          <w:sz w:val="24"/>
          <w:szCs w:val="24"/>
        </w:rPr>
        <w:t xml:space="preserve">faecal </w:t>
      </w:r>
      <w:r w:rsidRPr="0018708A">
        <w:rPr>
          <w:rFonts w:ascii="Times New Roman" w:hAnsi="Times New Roman" w:cs="Times New Roman"/>
          <w:b/>
          <w:sz w:val="24"/>
          <w:szCs w:val="24"/>
        </w:rPr>
        <w:t>dry matter</w:t>
      </w:r>
      <w:r>
        <w:rPr>
          <w:rFonts w:ascii="Times New Roman" w:hAnsi="Times New Roman" w:cs="Times New Roman"/>
          <w:b/>
          <w:sz w:val="24"/>
          <w:szCs w:val="24"/>
        </w:rPr>
        <w:t xml:space="preserve"> (DM)</w:t>
      </w:r>
      <w:r w:rsidRPr="0018708A">
        <w:rPr>
          <w:rFonts w:ascii="Times New Roman" w:hAnsi="Times New Roman" w:cs="Times New Roman"/>
          <w:b/>
          <w:sz w:val="24"/>
          <w:szCs w:val="24"/>
        </w:rPr>
        <w:t>.</w:t>
      </w:r>
    </w:p>
    <w:p w14:paraId="3CBD2104" w14:textId="210F96BB" w:rsidR="00756274" w:rsidRDefault="00756274" w:rsidP="00AB2E30">
      <w:pPr>
        <w:jc w:val="both"/>
        <w:rPr>
          <w:rFonts w:ascii="Times New Roman" w:hAnsi="Times New Roman" w:cs="Times New Roman"/>
          <w:sz w:val="24"/>
          <w:szCs w:val="24"/>
        </w:rPr>
      </w:pPr>
    </w:p>
    <w:p w14:paraId="6566E82B" w14:textId="77777777" w:rsidR="00756274" w:rsidRDefault="00756274" w:rsidP="00756274">
      <w:pPr>
        <w:jc w:val="both"/>
        <w:rPr>
          <w:rFonts w:ascii="Times New Roman" w:hAnsi="Times New Roman" w:cs="Times New Roman"/>
          <w:sz w:val="24"/>
          <w:szCs w:val="24"/>
        </w:rPr>
      </w:pPr>
    </w:p>
    <w:tbl>
      <w:tblPr>
        <w:tblStyle w:val="TableGrid"/>
        <w:tblW w:w="0" w:type="auto"/>
        <w:jc w:val="center"/>
        <w:tblLook w:val="04A0" w:firstRow="1" w:lastRow="0" w:firstColumn="1" w:lastColumn="0" w:noHBand="0" w:noVBand="1"/>
        <w:tblPrChange w:id="138" w:author="Steve Granger" w:date="2018-02-15T12:13:00Z">
          <w:tblPr>
            <w:tblStyle w:val="TableGrid"/>
            <w:tblW w:w="0" w:type="auto"/>
            <w:jc w:val="center"/>
            <w:tblLook w:val="04A0" w:firstRow="1" w:lastRow="0" w:firstColumn="1" w:lastColumn="0" w:noHBand="0" w:noVBand="1"/>
          </w:tblPr>
        </w:tblPrChange>
      </w:tblPr>
      <w:tblGrid>
        <w:gridCol w:w="1270"/>
        <w:gridCol w:w="1182"/>
        <w:gridCol w:w="986"/>
        <w:gridCol w:w="1585"/>
        <w:gridCol w:w="1182"/>
        <w:gridCol w:w="986"/>
        <w:gridCol w:w="1585"/>
        <w:tblGridChange w:id="139">
          <w:tblGrid>
            <w:gridCol w:w="1270"/>
            <w:gridCol w:w="1182"/>
            <w:gridCol w:w="986"/>
            <w:gridCol w:w="1585"/>
            <w:gridCol w:w="1182"/>
            <w:gridCol w:w="986"/>
            <w:gridCol w:w="1585"/>
          </w:tblGrid>
        </w:tblGridChange>
      </w:tblGrid>
      <w:tr w:rsidR="00756274" w14:paraId="5847FC05" w14:textId="77777777" w:rsidTr="00E867B0">
        <w:trPr>
          <w:jc w:val="center"/>
          <w:trPrChange w:id="140" w:author="Steve Granger" w:date="2018-02-15T12:13:00Z">
            <w:trPr>
              <w:jc w:val="center"/>
            </w:trPr>
          </w:trPrChange>
        </w:trPr>
        <w:tc>
          <w:tcPr>
            <w:tcW w:w="1270" w:type="dxa"/>
            <w:vAlign w:val="center"/>
            <w:tcPrChange w:id="141" w:author="Steve Granger" w:date="2018-02-15T12:13:00Z">
              <w:tcPr>
                <w:tcW w:w="1270" w:type="dxa"/>
                <w:vAlign w:val="center"/>
              </w:tcPr>
            </w:tcPrChange>
          </w:tcPr>
          <w:p w14:paraId="37E5A4D8" w14:textId="77777777" w:rsidR="00756274" w:rsidRDefault="00756274" w:rsidP="005E2635">
            <w:pPr>
              <w:jc w:val="center"/>
              <w:rPr>
                <w:rFonts w:ascii="Times New Roman" w:hAnsi="Times New Roman" w:cs="Times New Roman"/>
                <w:sz w:val="24"/>
                <w:szCs w:val="24"/>
              </w:rPr>
            </w:pPr>
          </w:p>
        </w:tc>
        <w:tc>
          <w:tcPr>
            <w:tcW w:w="3753" w:type="dxa"/>
            <w:gridSpan w:val="3"/>
            <w:vAlign w:val="center"/>
            <w:tcPrChange w:id="142" w:author="Steve Granger" w:date="2018-02-15T12:13:00Z">
              <w:tcPr>
                <w:tcW w:w="3252" w:type="dxa"/>
                <w:gridSpan w:val="3"/>
                <w:vAlign w:val="center"/>
              </w:tcPr>
            </w:tcPrChange>
          </w:tcPr>
          <w:p w14:paraId="7FF1C988"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Ringers solution</w:t>
            </w:r>
          </w:p>
        </w:tc>
        <w:tc>
          <w:tcPr>
            <w:tcW w:w="3753" w:type="dxa"/>
            <w:gridSpan w:val="3"/>
            <w:vAlign w:val="center"/>
            <w:tcPrChange w:id="143" w:author="Steve Granger" w:date="2018-02-15T12:13:00Z">
              <w:tcPr>
                <w:tcW w:w="3252" w:type="dxa"/>
                <w:gridSpan w:val="3"/>
                <w:vAlign w:val="center"/>
              </w:tcPr>
            </w:tcPrChange>
          </w:tcPr>
          <w:p w14:paraId="79CD6927"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Deionised water</w:t>
            </w:r>
          </w:p>
        </w:tc>
      </w:tr>
      <w:tr w:rsidR="00756274" w14:paraId="3FD574E2" w14:textId="77777777" w:rsidTr="00E867B0">
        <w:trPr>
          <w:jc w:val="center"/>
          <w:trPrChange w:id="144" w:author="Steve Granger" w:date="2018-02-15T12:13:00Z">
            <w:trPr>
              <w:jc w:val="center"/>
            </w:trPr>
          </w:trPrChange>
        </w:trPr>
        <w:tc>
          <w:tcPr>
            <w:tcW w:w="1270" w:type="dxa"/>
            <w:vAlign w:val="center"/>
            <w:tcPrChange w:id="145" w:author="Steve Granger" w:date="2018-02-15T12:13:00Z">
              <w:tcPr>
                <w:tcW w:w="1270" w:type="dxa"/>
                <w:vAlign w:val="center"/>
              </w:tcPr>
            </w:tcPrChange>
          </w:tcPr>
          <w:p w14:paraId="5C9C3996" w14:textId="77777777" w:rsidR="00756274" w:rsidRDefault="00756274" w:rsidP="005E2635">
            <w:pPr>
              <w:jc w:val="center"/>
              <w:rPr>
                <w:rFonts w:ascii="Times New Roman" w:hAnsi="Times New Roman" w:cs="Times New Roman"/>
                <w:sz w:val="24"/>
                <w:szCs w:val="24"/>
              </w:rPr>
            </w:pPr>
          </w:p>
        </w:tc>
        <w:tc>
          <w:tcPr>
            <w:tcW w:w="1182" w:type="dxa"/>
            <w:vAlign w:val="center"/>
            <w:tcPrChange w:id="146" w:author="Steve Granger" w:date="2018-02-15T12:13:00Z">
              <w:tcPr>
                <w:tcW w:w="1182" w:type="dxa"/>
                <w:vAlign w:val="center"/>
              </w:tcPr>
            </w:tcPrChange>
          </w:tcPr>
          <w:p w14:paraId="705A0D4D" w14:textId="77777777" w:rsidR="00756274" w:rsidRPr="00F15021" w:rsidRDefault="00756274" w:rsidP="005E2635">
            <w:pPr>
              <w:jc w:val="center"/>
              <w:rPr>
                <w:rFonts w:ascii="Times New Roman" w:hAnsi="Times New Roman" w:cs="Times New Roman"/>
                <w:szCs w:val="24"/>
              </w:rPr>
            </w:pPr>
            <w:proofErr w:type="spellStart"/>
            <w:r w:rsidRPr="00F15021">
              <w:rPr>
                <w:rFonts w:ascii="Times New Roman" w:hAnsi="Times New Roman" w:cs="Times New Roman"/>
                <w:szCs w:val="24"/>
              </w:rPr>
              <w:t>Un</w:t>
            </w:r>
            <w:r>
              <w:rPr>
                <w:rFonts w:ascii="Times New Roman" w:hAnsi="Times New Roman" w:cs="Times New Roman"/>
                <w:szCs w:val="24"/>
              </w:rPr>
              <w:t>spiked</w:t>
            </w:r>
            <w:proofErr w:type="spellEnd"/>
          </w:p>
        </w:tc>
        <w:tc>
          <w:tcPr>
            <w:tcW w:w="986" w:type="dxa"/>
            <w:vAlign w:val="center"/>
            <w:tcPrChange w:id="147" w:author="Steve Granger" w:date="2018-02-15T12:13:00Z">
              <w:tcPr>
                <w:tcW w:w="986" w:type="dxa"/>
                <w:vAlign w:val="center"/>
              </w:tcPr>
            </w:tcPrChange>
          </w:tcPr>
          <w:p w14:paraId="49BD2CB2" w14:textId="77777777" w:rsidR="00756274" w:rsidRPr="00F15021" w:rsidRDefault="00756274" w:rsidP="005E2635">
            <w:pPr>
              <w:jc w:val="center"/>
              <w:rPr>
                <w:rFonts w:ascii="Times New Roman" w:hAnsi="Times New Roman" w:cs="Times New Roman"/>
                <w:szCs w:val="24"/>
              </w:rPr>
            </w:pPr>
            <w:r>
              <w:rPr>
                <w:rFonts w:ascii="Times New Roman" w:hAnsi="Times New Roman" w:cs="Times New Roman"/>
                <w:szCs w:val="24"/>
              </w:rPr>
              <w:t>Spiked</w:t>
            </w:r>
          </w:p>
        </w:tc>
        <w:tc>
          <w:tcPr>
            <w:tcW w:w="1585" w:type="dxa"/>
            <w:vAlign w:val="center"/>
            <w:tcPrChange w:id="148" w:author="Steve Granger" w:date="2018-02-15T12:13:00Z">
              <w:tcPr>
                <w:tcW w:w="1084" w:type="dxa"/>
                <w:vAlign w:val="center"/>
              </w:tcPr>
            </w:tcPrChange>
          </w:tcPr>
          <w:p w14:paraId="79688DE4" w14:textId="64D08BB5" w:rsidR="00756274" w:rsidRDefault="00756274" w:rsidP="005E2635">
            <w:pPr>
              <w:jc w:val="center"/>
              <w:rPr>
                <w:rFonts w:ascii="Times New Roman" w:hAnsi="Times New Roman" w:cs="Times New Roman"/>
                <w:szCs w:val="24"/>
              </w:rPr>
            </w:pPr>
            <w:del w:id="149" w:author="Steve Granger" w:date="2018-02-15T12:12:00Z">
              <w:r w:rsidDel="00E867B0">
                <w:rPr>
                  <w:rFonts w:ascii="Times New Roman" w:hAnsi="Times New Roman" w:cs="Times New Roman"/>
                  <w:szCs w:val="24"/>
                </w:rPr>
                <w:delText>Corrected</w:delText>
              </w:r>
            </w:del>
            <w:ins w:id="150" w:author="Steve Granger" w:date="2018-02-15T12:12:00Z">
              <w:r w:rsidR="00E867B0">
                <w:rPr>
                  <w:rFonts w:ascii="Times New Roman" w:hAnsi="Times New Roman" w:cs="Times New Roman"/>
                  <w:szCs w:val="24"/>
                </w:rPr>
                <w:t>Mean</w:t>
              </w:r>
            </w:ins>
          </w:p>
        </w:tc>
        <w:tc>
          <w:tcPr>
            <w:tcW w:w="1182" w:type="dxa"/>
            <w:vAlign w:val="center"/>
            <w:tcPrChange w:id="151" w:author="Steve Granger" w:date="2018-02-15T12:13:00Z">
              <w:tcPr>
                <w:tcW w:w="1182" w:type="dxa"/>
                <w:vAlign w:val="center"/>
              </w:tcPr>
            </w:tcPrChange>
          </w:tcPr>
          <w:p w14:paraId="3B184CE1" w14:textId="77777777" w:rsidR="00756274" w:rsidRPr="00F15021" w:rsidRDefault="00756274" w:rsidP="005E2635">
            <w:pPr>
              <w:jc w:val="center"/>
              <w:rPr>
                <w:rFonts w:ascii="Times New Roman" w:hAnsi="Times New Roman" w:cs="Times New Roman"/>
                <w:szCs w:val="24"/>
              </w:rPr>
            </w:pPr>
            <w:proofErr w:type="spellStart"/>
            <w:r>
              <w:rPr>
                <w:rFonts w:ascii="Times New Roman" w:hAnsi="Times New Roman" w:cs="Times New Roman"/>
                <w:szCs w:val="24"/>
              </w:rPr>
              <w:t>Unspiked</w:t>
            </w:r>
            <w:proofErr w:type="spellEnd"/>
          </w:p>
        </w:tc>
        <w:tc>
          <w:tcPr>
            <w:tcW w:w="986" w:type="dxa"/>
            <w:vAlign w:val="center"/>
            <w:tcPrChange w:id="152" w:author="Steve Granger" w:date="2018-02-15T12:13:00Z">
              <w:tcPr>
                <w:tcW w:w="986" w:type="dxa"/>
                <w:vAlign w:val="center"/>
              </w:tcPr>
            </w:tcPrChange>
          </w:tcPr>
          <w:p w14:paraId="2E4A20B1" w14:textId="77777777" w:rsidR="00756274" w:rsidRPr="00F15021" w:rsidRDefault="00756274" w:rsidP="005E2635">
            <w:pPr>
              <w:jc w:val="center"/>
              <w:rPr>
                <w:rFonts w:ascii="Times New Roman" w:hAnsi="Times New Roman" w:cs="Times New Roman"/>
                <w:szCs w:val="24"/>
              </w:rPr>
            </w:pPr>
            <w:r>
              <w:rPr>
                <w:rFonts w:ascii="Times New Roman" w:hAnsi="Times New Roman" w:cs="Times New Roman"/>
                <w:szCs w:val="24"/>
              </w:rPr>
              <w:t>Spiked</w:t>
            </w:r>
          </w:p>
        </w:tc>
        <w:tc>
          <w:tcPr>
            <w:tcW w:w="1585" w:type="dxa"/>
            <w:vAlign w:val="center"/>
            <w:tcPrChange w:id="153" w:author="Steve Granger" w:date="2018-02-15T12:13:00Z">
              <w:tcPr>
                <w:tcW w:w="1084" w:type="dxa"/>
                <w:vAlign w:val="center"/>
              </w:tcPr>
            </w:tcPrChange>
          </w:tcPr>
          <w:p w14:paraId="6CD4EEAE" w14:textId="766163A5" w:rsidR="00756274" w:rsidRDefault="00756274" w:rsidP="005E2635">
            <w:pPr>
              <w:jc w:val="center"/>
              <w:rPr>
                <w:rFonts w:ascii="Times New Roman" w:hAnsi="Times New Roman" w:cs="Times New Roman"/>
                <w:szCs w:val="24"/>
              </w:rPr>
            </w:pPr>
            <w:del w:id="154" w:author="Steve Granger" w:date="2018-02-15T12:12:00Z">
              <w:r w:rsidDel="00E867B0">
                <w:rPr>
                  <w:rFonts w:ascii="Times New Roman" w:hAnsi="Times New Roman" w:cs="Times New Roman"/>
                  <w:szCs w:val="24"/>
                </w:rPr>
                <w:delText>Corrected</w:delText>
              </w:r>
            </w:del>
            <w:ins w:id="155" w:author="Steve Granger" w:date="2018-02-15T12:12:00Z">
              <w:r w:rsidR="00E867B0">
                <w:rPr>
                  <w:rFonts w:ascii="Times New Roman" w:hAnsi="Times New Roman" w:cs="Times New Roman"/>
                  <w:szCs w:val="24"/>
                </w:rPr>
                <w:t>Mean</w:t>
              </w:r>
            </w:ins>
          </w:p>
        </w:tc>
      </w:tr>
      <w:tr w:rsidR="00756274" w14:paraId="09AA4D02" w14:textId="77777777" w:rsidTr="00E867B0">
        <w:trPr>
          <w:jc w:val="center"/>
          <w:trPrChange w:id="156" w:author="Steve Granger" w:date="2018-02-15T12:13:00Z">
            <w:trPr>
              <w:jc w:val="center"/>
            </w:trPr>
          </w:trPrChange>
        </w:trPr>
        <w:tc>
          <w:tcPr>
            <w:tcW w:w="1270" w:type="dxa"/>
            <w:vAlign w:val="center"/>
            <w:tcPrChange w:id="157" w:author="Steve Granger" w:date="2018-02-15T12:13:00Z">
              <w:tcPr>
                <w:tcW w:w="1270" w:type="dxa"/>
                <w:vAlign w:val="center"/>
              </w:tcPr>
            </w:tcPrChange>
          </w:tcPr>
          <w:p w14:paraId="7AF1DCB0" w14:textId="2D0EE493" w:rsidR="00756274" w:rsidRDefault="004C24BF" w:rsidP="005E2635">
            <w:pPr>
              <w:jc w:val="center"/>
              <w:rPr>
                <w:rFonts w:ascii="Times New Roman" w:hAnsi="Times New Roman" w:cs="Times New Roman"/>
                <w:sz w:val="24"/>
                <w:szCs w:val="24"/>
              </w:rPr>
            </w:pPr>
            <w:r>
              <w:rPr>
                <w:rFonts w:ascii="Times New Roman" w:hAnsi="Times New Roman" w:cs="Times New Roman"/>
                <w:sz w:val="24"/>
                <w:szCs w:val="24"/>
              </w:rPr>
              <w:t>Faeces</w:t>
            </w:r>
            <w:r w:rsidR="00756274">
              <w:rPr>
                <w:rFonts w:ascii="Times New Roman" w:hAnsi="Times New Roman" w:cs="Times New Roman"/>
                <w:sz w:val="24"/>
                <w:szCs w:val="24"/>
              </w:rPr>
              <w:t xml:space="preserve"> ID</w:t>
            </w:r>
          </w:p>
        </w:tc>
        <w:tc>
          <w:tcPr>
            <w:tcW w:w="7506" w:type="dxa"/>
            <w:gridSpan w:val="6"/>
            <w:vAlign w:val="center"/>
            <w:tcPrChange w:id="158" w:author="Steve Granger" w:date="2018-02-15T12:13:00Z">
              <w:tcPr>
                <w:tcW w:w="6504" w:type="dxa"/>
                <w:gridSpan w:val="6"/>
                <w:vAlign w:val="center"/>
              </w:tcPr>
            </w:tcPrChange>
          </w:tcPr>
          <w:p w14:paraId="2BAC3CEE" w14:textId="77777777" w:rsidR="00756274" w:rsidRDefault="00756274" w:rsidP="005E2635">
            <w:pPr>
              <w:jc w:val="center"/>
              <w:rPr>
                <w:rFonts w:ascii="Times New Roman" w:hAnsi="Times New Roman" w:cs="Times New Roman"/>
                <w:szCs w:val="24"/>
              </w:rPr>
            </w:pPr>
            <w:r>
              <w:rPr>
                <w:rFonts w:ascii="Times New Roman" w:hAnsi="Times New Roman" w:cs="Times New Roman"/>
                <w:szCs w:val="24"/>
              </w:rPr>
              <w:t>δ</w:t>
            </w:r>
            <w:r w:rsidRPr="00D81219">
              <w:rPr>
                <w:rFonts w:ascii="Times New Roman" w:hAnsi="Times New Roman" w:cs="Times New Roman"/>
                <w:szCs w:val="24"/>
                <w:vertAlign w:val="superscript"/>
              </w:rPr>
              <w:t>18</w:t>
            </w:r>
            <w:r>
              <w:rPr>
                <w:rFonts w:ascii="Times New Roman" w:hAnsi="Times New Roman" w:cs="Times New Roman"/>
                <w:szCs w:val="24"/>
              </w:rPr>
              <w:t>O</w:t>
            </w:r>
            <w:r w:rsidRPr="00D81219">
              <w:rPr>
                <w:rFonts w:ascii="Times New Roman" w:hAnsi="Times New Roman" w:cs="Times New Roman"/>
                <w:szCs w:val="24"/>
                <w:vertAlign w:val="subscript"/>
              </w:rPr>
              <w:t>PO4</w:t>
            </w:r>
            <w:r>
              <w:rPr>
                <w:rFonts w:ascii="Times New Roman" w:hAnsi="Times New Roman" w:cs="Times New Roman"/>
                <w:szCs w:val="24"/>
              </w:rPr>
              <w:t xml:space="preserve"> (‰)</w:t>
            </w:r>
          </w:p>
        </w:tc>
      </w:tr>
      <w:tr w:rsidR="00756274" w14:paraId="43B5BDBF" w14:textId="77777777" w:rsidTr="00E867B0">
        <w:trPr>
          <w:jc w:val="center"/>
          <w:trPrChange w:id="159" w:author="Steve Granger" w:date="2018-02-15T12:13:00Z">
            <w:trPr>
              <w:jc w:val="center"/>
            </w:trPr>
          </w:trPrChange>
        </w:trPr>
        <w:tc>
          <w:tcPr>
            <w:tcW w:w="1270" w:type="dxa"/>
            <w:vAlign w:val="center"/>
            <w:tcPrChange w:id="160" w:author="Steve Granger" w:date="2018-02-15T12:13:00Z">
              <w:tcPr>
                <w:tcW w:w="1270" w:type="dxa"/>
                <w:vAlign w:val="center"/>
              </w:tcPr>
            </w:tcPrChange>
          </w:tcPr>
          <w:p w14:paraId="6558F155"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FP075/001</w:t>
            </w:r>
          </w:p>
        </w:tc>
        <w:tc>
          <w:tcPr>
            <w:tcW w:w="1182" w:type="dxa"/>
            <w:vAlign w:val="center"/>
            <w:tcPrChange w:id="161" w:author="Steve Granger" w:date="2018-02-15T12:13:00Z">
              <w:tcPr>
                <w:tcW w:w="1182" w:type="dxa"/>
                <w:vAlign w:val="center"/>
              </w:tcPr>
            </w:tcPrChange>
          </w:tcPr>
          <w:p w14:paraId="202F3F25"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986" w:type="dxa"/>
            <w:vAlign w:val="center"/>
            <w:tcPrChange w:id="162" w:author="Steve Granger" w:date="2018-02-15T12:13:00Z">
              <w:tcPr>
                <w:tcW w:w="986" w:type="dxa"/>
                <w:vAlign w:val="center"/>
              </w:tcPr>
            </w:tcPrChange>
          </w:tcPr>
          <w:p w14:paraId="4F962C2F"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1585" w:type="dxa"/>
            <w:tcPrChange w:id="163" w:author="Steve Granger" w:date="2018-02-15T12:13:00Z">
              <w:tcPr>
                <w:tcW w:w="1084" w:type="dxa"/>
              </w:tcPr>
            </w:tcPrChange>
          </w:tcPr>
          <w:p w14:paraId="4F29D453" w14:textId="77777777" w:rsidR="00756274" w:rsidRPr="00760AB5"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1182" w:type="dxa"/>
            <w:vAlign w:val="center"/>
            <w:tcPrChange w:id="164" w:author="Steve Granger" w:date="2018-02-15T12:13:00Z">
              <w:tcPr>
                <w:tcW w:w="1182" w:type="dxa"/>
                <w:vAlign w:val="center"/>
              </w:tcPr>
            </w:tcPrChange>
          </w:tcPr>
          <w:p w14:paraId="12C35869"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+15.6</w:t>
            </w:r>
          </w:p>
        </w:tc>
        <w:tc>
          <w:tcPr>
            <w:tcW w:w="986" w:type="dxa"/>
            <w:vAlign w:val="center"/>
            <w:tcPrChange w:id="165" w:author="Steve Granger" w:date="2018-02-15T12:13:00Z">
              <w:tcPr>
                <w:tcW w:w="986" w:type="dxa"/>
                <w:vAlign w:val="center"/>
              </w:tcPr>
            </w:tcPrChange>
          </w:tcPr>
          <w:p w14:paraId="6B2368F7"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+15.0</w:t>
            </w:r>
          </w:p>
        </w:tc>
        <w:tc>
          <w:tcPr>
            <w:tcW w:w="1585" w:type="dxa"/>
            <w:tcPrChange w:id="166" w:author="Steve Granger" w:date="2018-02-15T12:13:00Z">
              <w:tcPr>
                <w:tcW w:w="1084" w:type="dxa"/>
              </w:tcPr>
            </w:tcPrChange>
          </w:tcPr>
          <w:p w14:paraId="487ECE1B" w14:textId="16BDA22C"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+15.</w:t>
            </w:r>
            <w:ins w:id="167" w:author="Steve Granger" w:date="2018-02-15T12:14:00Z">
              <w:r w:rsidR="00E867B0">
                <w:rPr>
                  <w:rFonts w:ascii="Times New Roman" w:hAnsi="Times New Roman" w:cs="Times New Roman"/>
                  <w:sz w:val="24"/>
                </w:rPr>
                <w:t>3</w:t>
              </w:r>
            </w:ins>
            <w:del w:id="168" w:author="Steve Granger" w:date="2018-02-15T12:14:00Z">
              <w:r w:rsidDel="00E867B0">
                <w:rPr>
                  <w:rFonts w:ascii="Times New Roman" w:hAnsi="Times New Roman" w:cs="Times New Roman"/>
                  <w:sz w:val="24"/>
                </w:rPr>
                <w:delText>4</w:delText>
              </w:r>
            </w:del>
          </w:p>
        </w:tc>
      </w:tr>
      <w:tr w:rsidR="00756274" w14:paraId="5DD54A5D" w14:textId="77777777" w:rsidTr="00E867B0">
        <w:trPr>
          <w:jc w:val="center"/>
          <w:trPrChange w:id="169" w:author="Steve Granger" w:date="2018-02-15T12:13:00Z">
            <w:trPr>
              <w:jc w:val="center"/>
            </w:trPr>
          </w:trPrChange>
        </w:trPr>
        <w:tc>
          <w:tcPr>
            <w:tcW w:w="1270" w:type="dxa"/>
            <w:vAlign w:val="center"/>
            <w:tcPrChange w:id="170" w:author="Steve Granger" w:date="2018-02-15T12:13:00Z">
              <w:tcPr>
                <w:tcW w:w="1270" w:type="dxa"/>
                <w:vAlign w:val="center"/>
              </w:tcPr>
            </w:tcPrChange>
          </w:tcPr>
          <w:p w14:paraId="2E3D1D5B"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FP075/004</w:t>
            </w:r>
          </w:p>
        </w:tc>
        <w:tc>
          <w:tcPr>
            <w:tcW w:w="1182" w:type="dxa"/>
            <w:vAlign w:val="center"/>
            <w:tcPrChange w:id="171" w:author="Steve Granger" w:date="2018-02-15T12:13:00Z">
              <w:tcPr>
                <w:tcW w:w="1182" w:type="dxa"/>
                <w:vAlign w:val="center"/>
              </w:tcPr>
            </w:tcPrChange>
          </w:tcPr>
          <w:p w14:paraId="799C0525"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986" w:type="dxa"/>
            <w:vAlign w:val="center"/>
            <w:tcPrChange w:id="172" w:author="Steve Granger" w:date="2018-02-15T12:13:00Z">
              <w:tcPr>
                <w:tcW w:w="986" w:type="dxa"/>
                <w:vAlign w:val="center"/>
              </w:tcPr>
            </w:tcPrChange>
          </w:tcPr>
          <w:p w14:paraId="717E5B84"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1585" w:type="dxa"/>
            <w:tcPrChange w:id="173" w:author="Steve Granger" w:date="2018-02-15T12:13:00Z">
              <w:tcPr>
                <w:tcW w:w="1084" w:type="dxa"/>
              </w:tcPr>
            </w:tcPrChange>
          </w:tcPr>
          <w:p w14:paraId="1789D98E" w14:textId="77777777" w:rsidR="00756274" w:rsidRPr="00760AB5"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1182" w:type="dxa"/>
            <w:vAlign w:val="center"/>
            <w:tcPrChange w:id="174" w:author="Steve Granger" w:date="2018-02-15T12:13:00Z">
              <w:tcPr>
                <w:tcW w:w="1182" w:type="dxa"/>
                <w:vAlign w:val="center"/>
              </w:tcPr>
            </w:tcPrChange>
          </w:tcPr>
          <w:p w14:paraId="1E6BE724"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+12.9</w:t>
            </w:r>
          </w:p>
        </w:tc>
        <w:tc>
          <w:tcPr>
            <w:tcW w:w="986" w:type="dxa"/>
            <w:vAlign w:val="center"/>
            <w:tcPrChange w:id="175" w:author="Steve Granger" w:date="2018-02-15T12:13:00Z">
              <w:tcPr>
                <w:tcW w:w="986" w:type="dxa"/>
                <w:vAlign w:val="center"/>
              </w:tcPr>
            </w:tcPrChange>
          </w:tcPr>
          <w:p w14:paraId="2C8F1FA7"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+13.4</w:t>
            </w:r>
          </w:p>
        </w:tc>
        <w:tc>
          <w:tcPr>
            <w:tcW w:w="1585" w:type="dxa"/>
            <w:tcPrChange w:id="176" w:author="Steve Granger" w:date="2018-02-15T12:13:00Z">
              <w:tcPr>
                <w:tcW w:w="1084" w:type="dxa"/>
              </w:tcPr>
            </w:tcPrChange>
          </w:tcPr>
          <w:p w14:paraId="09BE1FC4" w14:textId="04033D84"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+13.</w:t>
            </w:r>
            <w:ins w:id="177" w:author="Steve Granger" w:date="2018-02-15T12:14:00Z">
              <w:r w:rsidR="00E867B0">
                <w:rPr>
                  <w:rFonts w:ascii="Times New Roman" w:hAnsi="Times New Roman" w:cs="Times New Roman"/>
                  <w:sz w:val="24"/>
                </w:rPr>
                <w:t>2</w:t>
              </w:r>
            </w:ins>
            <w:del w:id="178" w:author="Steve Granger" w:date="2018-02-15T12:14:00Z">
              <w:r w:rsidDel="00E867B0">
                <w:rPr>
                  <w:rFonts w:ascii="Times New Roman" w:hAnsi="Times New Roman" w:cs="Times New Roman"/>
                  <w:sz w:val="24"/>
                </w:rPr>
                <w:delText>0</w:delText>
              </w:r>
            </w:del>
          </w:p>
        </w:tc>
      </w:tr>
      <w:tr w:rsidR="00756274" w14:paraId="6E32EB61" w14:textId="77777777" w:rsidTr="00E867B0">
        <w:trPr>
          <w:jc w:val="center"/>
          <w:trPrChange w:id="179" w:author="Steve Granger" w:date="2018-02-15T12:13:00Z">
            <w:trPr>
              <w:jc w:val="center"/>
            </w:trPr>
          </w:trPrChange>
        </w:trPr>
        <w:tc>
          <w:tcPr>
            <w:tcW w:w="1270" w:type="dxa"/>
            <w:vAlign w:val="center"/>
            <w:tcPrChange w:id="180" w:author="Steve Granger" w:date="2018-02-15T12:13:00Z">
              <w:tcPr>
                <w:tcW w:w="1270" w:type="dxa"/>
                <w:vAlign w:val="center"/>
              </w:tcPr>
            </w:tcPrChange>
          </w:tcPr>
          <w:p w14:paraId="5A92B969"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FP075/007</w:t>
            </w:r>
          </w:p>
        </w:tc>
        <w:tc>
          <w:tcPr>
            <w:tcW w:w="1182" w:type="dxa"/>
            <w:vAlign w:val="center"/>
            <w:tcPrChange w:id="181" w:author="Steve Granger" w:date="2018-02-15T12:13:00Z">
              <w:tcPr>
                <w:tcW w:w="1182" w:type="dxa"/>
                <w:vAlign w:val="center"/>
              </w:tcPr>
            </w:tcPrChange>
          </w:tcPr>
          <w:p w14:paraId="49DFD300"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986" w:type="dxa"/>
            <w:vAlign w:val="center"/>
            <w:tcPrChange w:id="182" w:author="Steve Granger" w:date="2018-02-15T12:13:00Z">
              <w:tcPr>
                <w:tcW w:w="986" w:type="dxa"/>
                <w:vAlign w:val="center"/>
              </w:tcPr>
            </w:tcPrChange>
          </w:tcPr>
          <w:p w14:paraId="2AAE8962"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1585" w:type="dxa"/>
            <w:tcPrChange w:id="183" w:author="Steve Granger" w:date="2018-02-15T12:13:00Z">
              <w:tcPr>
                <w:tcW w:w="1084" w:type="dxa"/>
              </w:tcPr>
            </w:tcPrChange>
          </w:tcPr>
          <w:p w14:paraId="04D93B0A" w14:textId="77777777" w:rsidR="00756274" w:rsidRPr="00760AB5" w:rsidRDefault="00756274" w:rsidP="005E2635">
            <w:pPr>
              <w:jc w:val="center"/>
              <w:rPr>
                <w:rFonts w:ascii="Times New Roman" w:hAnsi="Times New Roman" w:cs="Times New Roman"/>
                <w:sz w:val="24"/>
                <w:szCs w:val="24"/>
              </w:rPr>
            </w:pPr>
            <w:r>
              <w:rPr>
                <w:rFonts w:ascii="Times New Roman" w:hAnsi="Times New Roman" w:cs="Times New Roman"/>
                <w:sz w:val="24"/>
                <w:szCs w:val="24"/>
              </w:rPr>
              <w:t>-</w:t>
            </w:r>
          </w:p>
        </w:tc>
        <w:tc>
          <w:tcPr>
            <w:tcW w:w="1182" w:type="dxa"/>
            <w:vAlign w:val="center"/>
            <w:tcPrChange w:id="184" w:author="Steve Granger" w:date="2018-02-15T12:13:00Z">
              <w:tcPr>
                <w:tcW w:w="1182" w:type="dxa"/>
                <w:vAlign w:val="center"/>
              </w:tcPr>
            </w:tcPrChange>
          </w:tcPr>
          <w:p w14:paraId="1CBA9838"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+15.3</w:t>
            </w:r>
          </w:p>
        </w:tc>
        <w:tc>
          <w:tcPr>
            <w:tcW w:w="986" w:type="dxa"/>
            <w:vAlign w:val="center"/>
            <w:tcPrChange w:id="185" w:author="Steve Granger" w:date="2018-02-15T12:13:00Z">
              <w:tcPr>
                <w:tcW w:w="986" w:type="dxa"/>
                <w:vAlign w:val="center"/>
              </w:tcPr>
            </w:tcPrChange>
          </w:tcPr>
          <w:p w14:paraId="3D6E6EEA"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+13.5</w:t>
            </w:r>
          </w:p>
        </w:tc>
        <w:tc>
          <w:tcPr>
            <w:tcW w:w="1585" w:type="dxa"/>
            <w:tcPrChange w:id="186" w:author="Steve Granger" w:date="2018-02-15T12:13:00Z">
              <w:tcPr>
                <w:tcW w:w="1084" w:type="dxa"/>
              </w:tcPr>
            </w:tcPrChange>
          </w:tcPr>
          <w:p w14:paraId="50A1E74A" w14:textId="0B5BA807"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+14.</w:t>
            </w:r>
            <w:ins w:id="187" w:author="Steve Granger" w:date="2018-02-15T12:14:00Z">
              <w:r w:rsidR="00E867B0">
                <w:rPr>
                  <w:rFonts w:ascii="Times New Roman" w:hAnsi="Times New Roman" w:cs="Times New Roman"/>
                  <w:sz w:val="24"/>
                </w:rPr>
                <w:t>4</w:t>
              </w:r>
            </w:ins>
            <w:del w:id="188" w:author="Steve Granger" w:date="2018-02-15T12:14:00Z">
              <w:r w:rsidDel="00E867B0">
                <w:rPr>
                  <w:rFonts w:ascii="Times New Roman" w:hAnsi="Times New Roman" w:cs="Times New Roman"/>
                  <w:sz w:val="24"/>
                </w:rPr>
                <w:delText>9</w:delText>
              </w:r>
            </w:del>
          </w:p>
        </w:tc>
      </w:tr>
      <w:tr w:rsidR="00756274" w14:paraId="5BEA1669" w14:textId="77777777" w:rsidTr="00E867B0">
        <w:trPr>
          <w:jc w:val="center"/>
          <w:trPrChange w:id="189" w:author="Steve Granger" w:date="2018-02-15T12:13:00Z">
            <w:trPr>
              <w:jc w:val="center"/>
            </w:trPr>
          </w:trPrChange>
        </w:trPr>
        <w:tc>
          <w:tcPr>
            <w:tcW w:w="1270" w:type="dxa"/>
            <w:vAlign w:val="center"/>
            <w:tcPrChange w:id="190" w:author="Steve Granger" w:date="2018-02-15T12:13:00Z">
              <w:tcPr>
                <w:tcW w:w="1270" w:type="dxa"/>
                <w:vAlign w:val="center"/>
              </w:tcPr>
            </w:tcPrChange>
          </w:tcPr>
          <w:p w14:paraId="327CDEDA"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FP075/010</w:t>
            </w:r>
          </w:p>
        </w:tc>
        <w:tc>
          <w:tcPr>
            <w:tcW w:w="1182" w:type="dxa"/>
            <w:vAlign w:val="center"/>
            <w:tcPrChange w:id="191" w:author="Steve Granger" w:date="2018-02-15T12:13:00Z">
              <w:tcPr>
                <w:tcW w:w="1182" w:type="dxa"/>
                <w:vAlign w:val="center"/>
              </w:tcPr>
            </w:tcPrChange>
          </w:tcPr>
          <w:p w14:paraId="7B7E1959"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+13.5</w:t>
            </w:r>
          </w:p>
        </w:tc>
        <w:tc>
          <w:tcPr>
            <w:tcW w:w="986" w:type="dxa"/>
            <w:vAlign w:val="center"/>
            <w:tcPrChange w:id="192" w:author="Steve Granger" w:date="2018-02-15T12:13:00Z">
              <w:tcPr>
                <w:tcW w:w="986" w:type="dxa"/>
                <w:vAlign w:val="center"/>
              </w:tcPr>
            </w:tcPrChange>
          </w:tcPr>
          <w:p w14:paraId="2F9F6877"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+13.4</w:t>
            </w:r>
          </w:p>
        </w:tc>
        <w:tc>
          <w:tcPr>
            <w:tcW w:w="1585" w:type="dxa"/>
            <w:tcPrChange w:id="193" w:author="Steve Granger" w:date="2018-02-15T12:13:00Z">
              <w:tcPr>
                <w:tcW w:w="1084" w:type="dxa"/>
              </w:tcPr>
            </w:tcPrChange>
          </w:tcPr>
          <w:p w14:paraId="11775DE6" w14:textId="4CA7CC05"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+13.</w:t>
            </w:r>
            <w:ins w:id="194" w:author="Steve Granger" w:date="2018-02-15T12:12:00Z">
              <w:r w:rsidR="00E867B0">
                <w:rPr>
                  <w:rFonts w:ascii="Times New Roman" w:hAnsi="Times New Roman" w:cs="Times New Roman"/>
                  <w:sz w:val="24"/>
                </w:rPr>
                <w:t>4</w:t>
              </w:r>
            </w:ins>
            <w:del w:id="195" w:author="Steve Granger" w:date="2018-02-15T12:12:00Z">
              <w:r w:rsidDel="00E867B0">
                <w:rPr>
                  <w:rFonts w:ascii="Times New Roman" w:hAnsi="Times New Roman" w:cs="Times New Roman"/>
                  <w:sz w:val="24"/>
                </w:rPr>
                <w:delText>5</w:delText>
              </w:r>
            </w:del>
          </w:p>
        </w:tc>
        <w:tc>
          <w:tcPr>
            <w:tcW w:w="1182" w:type="dxa"/>
            <w:vAlign w:val="center"/>
            <w:tcPrChange w:id="196" w:author="Steve Granger" w:date="2018-02-15T12:13:00Z">
              <w:tcPr>
                <w:tcW w:w="1182" w:type="dxa"/>
                <w:vAlign w:val="center"/>
              </w:tcPr>
            </w:tcPrChange>
          </w:tcPr>
          <w:p w14:paraId="2B59EAAA"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+14.2</w:t>
            </w:r>
          </w:p>
        </w:tc>
        <w:tc>
          <w:tcPr>
            <w:tcW w:w="986" w:type="dxa"/>
            <w:vAlign w:val="center"/>
            <w:tcPrChange w:id="197" w:author="Steve Granger" w:date="2018-02-15T12:13:00Z">
              <w:tcPr>
                <w:tcW w:w="986" w:type="dxa"/>
                <w:vAlign w:val="center"/>
              </w:tcPr>
            </w:tcPrChange>
          </w:tcPr>
          <w:p w14:paraId="338C58BF"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+14.2</w:t>
            </w:r>
          </w:p>
        </w:tc>
        <w:tc>
          <w:tcPr>
            <w:tcW w:w="1585" w:type="dxa"/>
            <w:tcPrChange w:id="198" w:author="Steve Granger" w:date="2018-02-15T12:13:00Z">
              <w:tcPr>
                <w:tcW w:w="1084" w:type="dxa"/>
              </w:tcPr>
            </w:tcPrChange>
          </w:tcPr>
          <w:p w14:paraId="2A355AD3" w14:textId="77777777"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+14.2</w:t>
            </w:r>
          </w:p>
        </w:tc>
      </w:tr>
      <w:tr w:rsidR="00756274" w14:paraId="56B74759" w14:textId="77777777" w:rsidTr="00E867B0">
        <w:trPr>
          <w:jc w:val="center"/>
          <w:trPrChange w:id="199" w:author="Steve Granger" w:date="2018-02-15T12:13:00Z">
            <w:trPr>
              <w:jc w:val="center"/>
            </w:trPr>
          </w:trPrChange>
        </w:trPr>
        <w:tc>
          <w:tcPr>
            <w:tcW w:w="1270" w:type="dxa"/>
            <w:vAlign w:val="center"/>
            <w:tcPrChange w:id="200" w:author="Steve Granger" w:date="2018-02-15T12:13:00Z">
              <w:tcPr>
                <w:tcW w:w="1270" w:type="dxa"/>
                <w:vAlign w:val="center"/>
              </w:tcPr>
            </w:tcPrChange>
          </w:tcPr>
          <w:p w14:paraId="3E6A981B"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FP075/013</w:t>
            </w:r>
          </w:p>
        </w:tc>
        <w:tc>
          <w:tcPr>
            <w:tcW w:w="1182" w:type="dxa"/>
            <w:vAlign w:val="center"/>
            <w:tcPrChange w:id="201" w:author="Steve Granger" w:date="2018-02-15T12:13:00Z">
              <w:tcPr>
                <w:tcW w:w="1182" w:type="dxa"/>
                <w:vAlign w:val="center"/>
              </w:tcPr>
            </w:tcPrChange>
          </w:tcPr>
          <w:p w14:paraId="1A5A151C"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+12.3</w:t>
            </w:r>
          </w:p>
        </w:tc>
        <w:tc>
          <w:tcPr>
            <w:tcW w:w="986" w:type="dxa"/>
            <w:vAlign w:val="center"/>
            <w:tcPrChange w:id="202" w:author="Steve Granger" w:date="2018-02-15T12:13:00Z">
              <w:tcPr>
                <w:tcW w:w="986" w:type="dxa"/>
                <w:vAlign w:val="center"/>
              </w:tcPr>
            </w:tcPrChange>
          </w:tcPr>
          <w:p w14:paraId="0CE889B9"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+12.0</w:t>
            </w:r>
          </w:p>
        </w:tc>
        <w:tc>
          <w:tcPr>
            <w:tcW w:w="1585" w:type="dxa"/>
            <w:tcPrChange w:id="203" w:author="Steve Granger" w:date="2018-02-15T12:13:00Z">
              <w:tcPr>
                <w:tcW w:w="1084" w:type="dxa"/>
              </w:tcPr>
            </w:tcPrChange>
          </w:tcPr>
          <w:p w14:paraId="4FF83AAC" w14:textId="5C4AB0EF"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+12.</w:t>
            </w:r>
            <w:ins w:id="204" w:author="Steve Granger" w:date="2018-02-15T12:12:00Z">
              <w:r w:rsidR="00E867B0">
                <w:rPr>
                  <w:rFonts w:ascii="Times New Roman" w:hAnsi="Times New Roman" w:cs="Times New Roman"/>
                  <w:sz w:val="24"/>
                </w:rPr>
                <w:t>1</w:t>
              </w:r>
            </w:ins>
            <w:del w:id="205" w:author="Steve Granger" w:date="2018-02-15T12:12:00Z">
              <w:r w:rsidDel="00E867B0">
                <w:rPr>
                  <w:rFonts w:ascii="Times New Roman" w:hAnsi="Times New Roman" w:cs="Times New Roman"/>
                  <w:sz w:val="24"/>
                </w:rPr>
                <w:delText>2</w:delText>
              </w:r>
            </w:del>
          </w:p>
        </w:tc>
        <w:tc>
          <w:tcPr>
            <w:tcW w:w="1182" w:type="dxa"/>
            <w:vAlign w:val="center"/>
            <w:tcPrChange w:id="206" w:author="Steve Granger" w:date="2018-02-15T12:13:00Z">
              <w:tcPr>
                <w:tcW w:w="1182" w:type="dxa"/>
                <w:vAlign w:val="center"/>
              </w:tcPr>
            </w:tcPrChange>
          </w:tcPr>
          <w:p w14:paraId="00EFC8BB"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+13.7</w:t>
            </w:r>
          </w:p>
        </w:tc>
        <w:tc>
          <w:tcPr>
            <w:tcW w:w="986" w:type="dxa"/>
            <w:vAlign w:val="center"/>
            <w:tcPrChange w:id="207" w:author="Steve Granger" w:date="2018-02-15T12:13:00Z">
              <w:tcPr>
                <w:tcW w:w="986" w:type="dxa"/>
                <w:vAlign w:val="center"/>
              </w:tcPr>
            </w:tcPrChange>
          </w:tcPr>
          <w:p w14:paraId="09F46529"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+13.5</w:t>
            </w:r>
          </w:p>
        </w:tc>
        <w:tc>
          <w:tcPr>
            <w:tcW w:w="1585" w:type="dxa"/>
            <w:tcPrChange w:id="208" w:author="Steve Granger" w:date="2018-02-15T12:13:00Z">
              <w:tcPr>
                <w:tcW w:w="1084" w:type="dxa"/>
              </w:tcPr>
            </w:tcPrChange>
          </w:tcPr>
          <w:p w14:paraId="7FD98459" w14:textId="5649DB6D"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+13.</w:t>
            </w:r>
            <w:ins w:id="209" w:author="Steve Granger" w:date="2018-02-15T12:14:00Z">
              <w:r w:rsidR="00E867B0">
                <w:rPr>
                  <w:rFonts w:ascii="Times New Roman" w:hAnsi="Times New Roman" w:cs="Times New Roman"/>
                  <w:sz w:val="24"/>
                </w:rPr>
                <w:t>6</w:t>
              </w:r>
            </w:ins>
            <w:del w:id="210" w:author="Steve Granger" w:date="2018-02-15T12:14:00Z">
              <w:r w:rsidDel="00E867B0">
                <w:rPr>
                  <w:rFonts w:ascii="Times New Roman" w:hAnsi="Times New Roman" w:cs="Times New Roman"/>
                  <w:sz w:val="24"/>
                </w:rPr>
                <w:delText>7</w:delText>
              </w:r>
            </w:del>
          </w:p>
        </w:tc>
      </w:tr>
      <w:tr w:rsidR="00756274" w14:paraId="440099A3" w14:textId="77777777" w:rsidTr="00E867B0">
        <w:trPr>
          <w:jc w:val="center"/>
          <w:trPrChange w:id="211" w:author="Steve Granger" w:date="2018-02-15T12:13:00Z">
            <w:trPr>
              <w:jc w:val="center"/>
            </w:trPr>
          </w:trPrChange>
        </w:trPr>
        <w:tc>
          <w:tcPr>
            <w:tcW w:w="1270" w:type="dxa"/>
            <w:vAlign w:val="center"/>
            <w:tcPrChange w:id="212" w:author="Steve Granger" w:date="2018-02-15T12:13:00Z">
              <w:tcPr>
                <w:tcW w:w="1270" w:type="dxa"/>
                <w:vAlign w:val="center"/>
              </w:tcPr>
            </w:tcPrChange>
          </w:tcPr>
          <w:p w14:paraId="5039110D"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FP075/016</w:t>
            </w:r>
          </w:p>
        </w:tc>
        <w:tc>
          <w:tcPr>
            <w:tcW w:w="1182" w:type="dxa"/>
            <w:vAlign w:val="center"/>
            <w:tcPrChange w:id="213" w:author="Steve Granger" w:date="2018-02-15T12:13:00Z">
              <w:tcPr>
                <w:tcW w:w="1182" w:type="dxa"/>
                <w:vAlign w:val="center"/>
              </w:tcPr>
            </w:tcPrChange>
          </w:tcPr>
          <w:p w14:paraId="384FF2E5"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+12.9</w:t>
            </w:r>
          </w:p>
        </w:tc>
        <w:tc>
          <w:tcPr>
            <w:tcW w:w="986" w:type="dxa"/>
            <w:vAlign w:val="center"/>
            <w:tcPrChange w:id="214" w:author="Steve Granger" w:date="2018-02-15T12:13:00Z">
              <w:tcPr>
                <w:tcW w:w="986" w:type="dxa"/>
                <w:vAlign w:val="center"/>
              </w:tcPr>
            </w:tcPrChange>
          </w:tcPr>
          <w:p w14:paraId="6E26067E"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+19.8</w:t>
            </w:r>
          </w:p>
        </w:tc>
        <w:tc>
          <w:tcPr>
            <w:tcW w:w="1585" w:type="dxa"/>
            <w:tcPrChange w:id="215" w:author="Steve Granger" w:date="2018-02-15T12:13:00Z">
              <w:tcPr>
                <w:tcW w:w="1084" w:type="dxa"/>
              </w:tcPr>
            </w:tcPrChange>
          </w:tcPr>
          <w:p w14:paraId="43D3FEAB" w14:textId="4B3E4B1B"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w:t>
            </w:r>
            <w:ins w:id="216" w:author="Steve Granger" w:date="2018-02-15T12:12:00Z">
              <w:r w:rsidR="00E867B0">
                <w:rPr>
                  <w:rFonts w:ascii="Times New Roman" w:hAnsi="Times New Roman" w:cs="Times New Roman"/>
                  <w:sz w:val="24"/>
                </w:rPr>
                <w:t>6.3</w:t>
              </w:r>
            </w:ins>
            <w:del w:id="217" w:author="Steve Granger" w:date="2018-02-15T12:12:00Z">
              <w:r w:rsidDel="00E867B0">
                <w:rPr>
                  <w:rFonts w:ascii="Times New Roman" w:hAnsi="Times New Roman" w:cs="Times New Roman"/>
                  <w:sz w:val="24"/>
                </w:rPr>
                <w:delText>4.5</w:delText>
              </w:r>
            </w:del>
          </w:p>
        </w:tc>
        <w:tc>
          <w:tcPr>
            <w:tcW w:w="1182" w:type="dxa"/>
            <w:vAlign w:val="center"/>
            <w:tcPrChange w:id="218" w:author="Steve Granger" w:date="2018-02-15T12:13:00Z">
              <w:tcPr>
                <w:tcW w:w="1182" w:type="dxa"/>
                <w:vAlign w:val="center"/>
              </w:tcPr>
            </w:tcPrChange>
          </w:tcPr>
          <w:p w14:paraId="36DDB95E"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+13.9</w:t>
            </w:r>
          </w:p>
        </w:tc>
        <w:tc>
          <w:tcPr>
            <w:tcW w:w="986" w:type="dxa"/>
            <w:vAlign w:val="center"/>
            <w:tcPrChange w:id="219" w:author="Steve Granger" w:date="2018-02-15T12:13:00Z">
              <w:tcPr>
                <w:tcW w:w="986" w:type="dxa"/>
                <w:vAlign w:val="center"/>
              </w:tcPr>
            </w:tcPrChange>
          </w:tcPr>
          <w:p w14:paraId="731D1D6B"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+15.3</w:t>
            </w:r>
          </w:p>
        </w:tc>
        <w:tc>
          <w:tcPr>
            <w:tcW w:w="1585" w:type="dxa"/>
            <w:tcPrChange w:id="220" w:author="Steve Granger" w:date="2018-02-15T12:13:00Z">
              <w:tcPr>
                <w:tcW w:w="1084" w:type="dxa"/>
              </w:tcPr>
            </w:tcPrChange>
          </w:tcPr>
          <w:p w14:paraId="3EFE7CA5" w14:textId="6A73B7FE"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+14.</w:t>
            </w:r>
            <w:ins w:id="221" w:author="Steve Granger" w:date="2018-02-15T12:14:00Z">
              <w:r w:rsidR="00E867B0">
                <w:rPr>
                  <w:rFonts w:ascii="Times New Roman" w:hAnsi="Times New Roman" w:cs="Times New Roman"/>
                  <w:sz w:val="24"/>
                </w:rPr>
                <w:t>6</w:t>
              </w:r>
            </w:ins>
            <w:del w:id="222" w:author="Steve Granger" w:date="2018-02-15T12:14:00Z">
              <w:r w:rsidDel="00E867B0">
                <w:rPr>
                  <w:rFonts w:ascii="Times New Roman" w:hAnsi="Times New Roman" w:cs="Times New Roman"/>
                  <w:sz w:val="24"/>
                </w:rPr>
                <w:delText>2</w:delText>
              </w:r>
            </w:del>
          </w:p>
        </w:tc>
      </w:tr>
      <w:tr w:rsidR="00756274" w14:paraId="3D4AF465" w14:textId="77777777" w:rsidTr="00E867B0">
        <w:trPr>
          <w:jc w:val="center"/>
          <w:trPrChange w:id="223" w:author="Steve Granger" w:date="2018-02-15T12:13:00Z">
            <w:trPr>
              <w:jc w:val="center"/>
            </w:trPr>
          </w:trPrChange>
        </w:trPr>
        <w:tc>
          <w:tcPr>
            <w:tcW w:w="1270" w:type="dxa"/>
            <w:vAlign w:val="center"/>
            <w:tcPrChange w:id="224" w:author="Steve Granger" w:date="2018-02-15T12:13:00Z">
              <w:tcPr>
                <w:tcW w:w="1270" w:type="dxa"/>
                <w:vAlign w:val="center"/>
              </w:tcPr>
            </w:tcPrChange>
          </w:tcPr>
          <w:p w14:paraId="6612D7EE" w14:textId="77777777" w:rsidR="00756274" w:rsidRPr="00C92180" w:rsidRDefault="00756274" w:rsidP="005E2635">
            <w:pPr>
              <w:jc w:val="center"/>
              <w:rPr>
                <w:rFonts w:ascii="Times New Roman" w:hAnsi="Times New Roman" w:cs="Times New Roman"/>
                <w:sz w:val="24"/>
                <w:szCs w:val="24"/>
              </w:rPr>
            </w:pPr>
            <w:r w:rsidRPr="00C92180">
              <w:rPr>
                <w:rFonts w:ascii="Times New Roman" w:hAnsi="Times New Roman" w:cs="Times New Roman"/>
                <w:sz w:val="24"/>
                <w:szCs w:val="24"/>
              </w:rPr>
              <w:t>FP075/019</w:t>
            </w:r>
          </w:p>
        </w:tc>
        <w:tc>
          <w:tcPr>
            <w:tcW w:w="1182" w:type="dxa"/>
            <w:vAlign w:val="center"/>
            <w:tcPrChange w:id="225" w:author="Steve Granger" w:date="2018-02-15T12:13:00Z">
              <w:tcPr>
                <w:tcW w:w="1182" w:type="dxa"/>
                <w:vAlign w:val="center"/>
              </w:tcPr>
            </w:tcPrChange>
          </w:tcPr>
          <w:p w14:paraId="7BF2BDDE"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+14.3</w:t>
            </w:r>
          </w:p>
        </w:tc>
        <w:tc>
          <w:tcPr>
            <w:tcW w:w="986" w:type="dxa"/>
            <w:vAlign w:val="center"/>
            <w:tcPrChange w:id="226" w:author="Steve Granger" w:date="2018-02-15T12:13:00Z">
              <w:tcPr>
                <w:tcW w:w="986" w:type="dxa"/>
                <w:vAlign w:val="center"/>
              </w:tcPr>
            </w:tcPrChange>
          </w:tcPr>
          <w:p w14:paraId="2A6AE9E2"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+16.3</w:t>
            </w:r>
          </w:p>
        </w:tc>
        <w:tc>
          <w:tcPr>
            <w:tcW w:w="1585" w:type="dxa"/>
            <w:tcPrChange w:id="227" w:author="Steve Granger" w:date="2018-02-15T12:13:00Z">
              <w:tcPr>
                <w:tcW w:w="1084" w:type="dxa"/>
              </w:tcPr>
            </w:tcPrChange>
          </w:tcPr>
          <w:p w14:paraId="629B3CDF" w14:textId="58E3FBEB"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w:t>
            </w:r>
            <w:ins w:id="228" w:author="Steve Granger" w:date="2018-02-15T12:12:00Z">
              <w:r w:rsidR="00E867B0">
                <w:rPr>
                  <w:rFonts w:ascii="Times New Roman" w:hAnsi="Times New Roman" w:cs="Times New Roman"/>
                  <w:sz w:val="24"/>
                </w:rPr>
                <w:t>5.3</w:t>
              </w:r>
            </w:ins>
            <w:del w:id="229" w:author="Steve Granger" w:date="2018-02-15T12:12:00Z">
              <w:r w:rsidDel="00E867B0">
                <w:rPr>
                  <w:rFonts w:ascii="Times New Roman" w:hAnsi="Times New Roman" w:cs="Times New Roman"/>
                  <w:sz w:val="24"/>
                </w:rPr>
                <w:delText>4.7</w:delText>
              </w:r>
            </w:del>
          </w:p>
        </w:tc>
        <w:tc>
          <w:tcPr>
            <w:tcW w:w="1182" w:type="dxa"/>
            <w:vAlign w:val="center"/>
            <w:tcPrChange w:id="230" w:author="Steve Granger" w:date="2018-02-15T12:13:00Z">
              <w:tcPr>
                <w:tcW w:w="1182" w:type="dxa"/>
                <w:vAlign w:val="center"/>
              </w:tcPr>
            </w:tcPrChange>
          </w:tcPr>
          <w:p w14:paraId="787B1292"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+15.1</w:t>
            </w:r>
          </w:p>
        </w:tc>
        <w:tc>
          <w:tcPr>
            <w:tcW w:w="986" w:type="dxa"/>
            <w:vAlign w:val="center"/>
            <w:tcPrChange w:id="231" w:author="Steve Granger" w:date="2018-02-15T12:13:00Z">
              <w:tcPr>
                <w:tcW w:w="986" w:type="dxa"/>
                <w:vAlign w:val="center"/>
              </w:tcPr>
            </w:tcPrChange>
          </w:tcPr>
          <w:p w14:paraId="248469E5" w14:textId="77777777" w:rsidR="00756274" w:rsidRDefault="00756274" w:rsidP="005E2635">
            <w:pPr>
              <w:jc w:val="center"/>
              <w:rPr>
                <w:rFonts w:ascii="Times New Roman" w:hAnsi="Times New Roman" w:cs="Times New Roman"/>
                <w:sz w:val="24"/>
                <w:szCs w:val="24"/>
              </w:rPr>
            </w:pPr>
            <w:r>
              <w:rPr>
                <w:rFonts w:ascii="Times New Roman" w:hAnsi="Times New Roman" w:cs="Times New Roman"/>
                <w:sz w:val="24"/>
                <w:szCs w:val="24"/>
              </w:rPr>
              <w:t>+13.3</w:t>
            </w:r>
          </w:p>
        </w:tc>
        <w:tc>
          <w:tcPr>
            <w:tcW w:w="1585" w:type="dxa"/>
            <w:tcPrChange w:id="232" w:author="Steve Granger" w:date="2018-02-15T12:13:00Z">
              <w:tcPr>
                <w:tcW w:w="1084" w:type="dxa"/>
              </w:tcPr>
            </w:tcPrChange>
          </w:tcPr>
          <w:p w14:paraId="06DF3D9A" w14:textId="74666B7A" w:rsidR="00756274" w:rsidRPr="00422488" w:rsidRDefault="00756274" w:rsidP="005E2635">
            <w:pPr>
              <w:jc w:val="center"/>
              <w:rPr>
                <w:rFonts w:ascii="Times New Roman" w:hAnsi="Times New Roman" w:cs="Times New Roman"/>
                <w:sz w:val="24"/>
              </w:rPr>
            </w:pPr>
            <w:r>
              <w:rPr>
                <w:rFonts w:ascii="Times New Roman" w:hAnsi="Times New Roman" w:cs="Times New Roman"/>
                <w:sz w:val="24"/>
              </w:rPr>
              <w:t>+14.</w:t>
            </w:r>
            <w:ins w:id="233" w:author="Steve Granger" w:date="2018-02-15T12:14:00Z">
              <w:r w:rsidR="00E867B0">
                <w:rPr>
                  <w:rFonts w:ascii="Times New Roman" w:hAnsi="Times New Roman" w:cs="Times New Roman"/>
                  <w:sz w:val="24"/>
                </w:rPr>
                <w:t>2</w:t>
              </w:r>
            </w:ins>
            <w:del w:id="234" w:author="Steve Granger" w:date="2018-02-15T12:14:00Z">
              <w:r w:rsidDel="00E867B0">
                <w:rPr>
                  <w:rFonts w:ascii="Times New Roman" w:hAnsi="Times New Roman" w:cs="Times New Roman"/>
                  <w:sz w:val="24"/>
                </w:rPr>
                <w:delText>7</w:delText>
              </w:r>
            </w:del>
          </w:p>
        </w:tc>
      </w:tr>
      <w:tr w:rsidR="00756274" w:rsidDel="00E867B0" w14:paraId="0133D1DB" w14:textId="5B66EDCC" w:rsidTr="00E867B0">
        <w:trPr>
          <w:jc w:val="center"/>
          <w:del w:id="235" w:author="Steve Granger" w:date="2018-02-15T12:13:00Z"/>
          <w:trPrChange w:id="236" w:author="Steve Granger" w:date="2018-02-15T12:13:00Z">
            <w:trPr>
              <w:jc w:val="center"/>
            </w:trPr>
          </w:trPrChange>
        </w:trPr>
        <w:tc>
          <w:tcPr>
            <w:tcW w:w="1270" w:type="dxa"/>
            <w:vAlign w:val="center"/>
            <w:tcPrChange w:id="237" w:author="Steve Granger" w:date="2018-02-15T12:13:00Z">
              <w:tcPr>
                <w:tcW w:w="1270" w:type="dxa"/>
                <w:vAlign w:val="center"/>
              </w:tcPr>
            </w:tcPrChange>
          </w:tcPr>
          <w:p w14:paraId="7F8E8A0C" w14:textId="45AEB8AC" w:rsidR="00756274" w:rsidRPr="00C92180" w:rsidDel="00E867B0" w:rsidRDefault="00756274" w:rsidP="005E2635">
            <w:pPr>
              <w:jc w:val="center"/>
              <w:rPr>
                <w:del w:id="238" w:author="Steve Granger" w:date="2018-02-15T12:13:00Z"/>
                <w:rFonts w:ascii="Times New Roman" w:hAnsi="Times New Roman" w:cs="Times New Roman"/>
                <w:sz w:val="24"/>
                <w:szCs w:val="24"/>
              </w:rPr>
            </w:pPr>
            <w:del w:id="239" w:author="Steve Granger" w:date="2018-02-15T12:13:00Z">
              <w:r w:rsidDel="00E867B0">
                <w:rPr>
                  <w:rFonts w:ascii="Times New Roman" w:hAnsi="Times New Roman" w:cs="Times New Roman"/>
                  <w:sz w:val="24"/>
                  <w:szCs w:val="24"/>
                </w:rPr>
                <w:delText>Mean</w:delText>
              </w:r>
            </w:del>
          </w:p>
        </w:tc>
        <w:tc>
          <w:tcPr>
            <w:tcW w:w="1182" w:type="dxa"/>
            <w:tcPrChange w:id="240" w:author="Steve Granger" w:date="2018-02-15T12:13:00Z">
              <w:tcPr>
                <w:tcW w:w="1182" w:type="dxa"/>
              </w:tcPr>
            </w:tcPrChange>
          </w:tcPr>
          <w:p w14:paraId="1A52F9E1" w14:textId="5AEF800A" w:rsidR="00756274" w:rsidRPr="00F15021" w:rsidDel="00E867B0" w:rsidRDefault="00756274" w:rsidP="005E2635">
            <w:pPr>
              <w:jc w:val="center"/>
              <w:rPr>
                <w:del w:id="241" w:author="Steve Granger" w:date="2018-02-15T12:13:00Z"/>
                <w:rFonts w:ascii="Times New Roman" w:hAnsi="Times New Roman" w:cs="Times New Roman"/>
                <w:sz w:val="24"/>
              </w:rPr>
            </w:pPr>
            <w:del w:id="242" w:author="Steve Granger" w:date="2018-02-15T09:32:00Z">
              <w:r w:rsidDel="00242F44">
                <w:rPr>
                  <w:rFonts w:ascii="Times New Roman" w:hAnsi="Times New Roman" w:cs="Times New Roman"/>
                  <w:sz w:val="24"/>
                </w:rPr>
                <w:delText>+13.2</w:delText>
              </w:r>
            </w:del>
          </w:p>
        </w:tc>
        <w:tc>
          <w:tcPr>
            <w:tcW w:w="986" w:type="dxa"/>
            <w:tcPrChange w:id="243" w:author="Steve Granger" w:date="2018-02-15T12:13:00Z">
              <w:tcPr>
                <w:tcW w:w="986" w:type="dxa"/>
              </w:tcPr>
            </w:tcPrChange>
          </w:tcPr>
          <w:p w14:paraId="7C48E89A" w14:textId="310FEC81" w:rsidR="00756274" w:rsidRPr="00F15021" w:rsidDel="00E867B0" w:rsidRDefault="00756274" w:rsidP="005E2635">
            <w:pPr>
              <w:jc w:val="center"/>
              <w:rPr>
                <w:del w:id="244" w:author="Steve Granger" w:date="2018-02-15T12:13:00Z"/>
                <w:rFonts w:ascii="Times New Roman" w:hAnsi="Times New Roman" w:cs="Times New Roman"/>
                <w:sz w:val="24"/>
              </w:rPr>
            </w:pPr>
            <w:del w:id="245" w:author="Steve Granger" w:date="2018-02-15T09:32:00Z">
              <w:r w:rsidDel="00242F44">
                <w:rPr>
                  <w:rFonts w:ascii="Times New Roman" w:hAnsi="Times New Roman" w:cs="Times New Roman"/>
                  <w:sz w:val="24"/>
                </w:rPr>
                <w:delText>+15.4</w:delText>
              </w:r>
            </w:del>
          </w:p>
        </w:tc>
        <w:tc>
          <w:tcPr>
            <w:tcW w:w="1585" w:type="dxa"/>
            <w:tcPrChange w:id="246" w:author="Steve Granger" w:date="2018-02-15T12:13:00Z">
              <w:tcPr>
                <w:tcW w:w="1084" w:type="dxa"/>
              </w:tcPr>
            </w:tcPrChange>
          </w:tcPr>
          <w:p w14:paraId="1410612C" w14:textId="16F8B21C" w:rsidR="00756274" w:rsidRPr="00F15021" w:rsidDel="00E867B0" w:rsidRDefault="00756274" w:rsidP="005E2635">
            <w:pPr>
              <w:jc w:val="center"/>
              <w:rPr>
                <w:del w:id="247" w:author="Steve Granger" w:date="2018-02-15T12:13:00Z"/>
                <w:rFonts w:ascii="Times New Roman" w:hAnsi="Times New Roman" w:cs="Times New Roman"/>
                <w:sz w:val="24"/>
              </w:rPr>
            </w:pPr>
            <w:del w:id="248" w:author="Steve Granger" w:date="2018-02-15T12:13:00Z">
              <w:r w:rsidDel="00E867B0">
                <w:rPr>
                  <w:rFonts w:ascii="Times New Roman" w:hAnsi="Times New Roman" w:cs="Times New Roman"/>
                  <w:sz w:val="24"/>
                </w:rPr>
                <w:delText>+13.7</w:delText>
              </w:r>
            </w:del>
          </w:p>
        </w:tc>
        <w:tc>
          <w:tcPr>
            <w:tcW w:w="1182" w:type="dxa"/>
            <w:tcPrChange w:id="249" w:author="Steve Granger" w:date="2018-02-15T12:13:00Z">
              <w:tcPr>
                <w:tcW w:w="1182" w:type="dxa"/>
              </w:tcPr>
            </w:tcPrChange>
          </w:tcPr>
          <w:p w14:paraId="536C86F6" w14:textId="5DD59677" w:rsidR="00756274" w:rsidRPr="00F15021" w:rsidDel="00E867B0" w:rsidRDefault="00756274" w:rsidP="005E2635">
            <w:pPr>
              <w:jc w:val="center"/>
              <w:rPr>
                <w:del w:id="250" w:author="Steve Granger" w:date="2018-02-15T12:13:00Z"/>
                <w:rFonts w:ascii="Times New Roman" w:hAnsi="Times New Roman" w:cs="Times New Roman"/>
                <w:sz w:val="24"/>
              </w:rPr>
            </w:pPr>
            <w:del w:id="251" w:author="Steve Granger" w:date="2018-02-15T09:32:00Z">
              <w:r w:rsidDel="00242F44">
                <w:rPr>
                  <w:rFonts w:ascii="Times New Roman" w:hAnsi="Times New Roman" w:cs="Times New Roman"/>
                  <w:sz w:val="24"/>
                </w:rPr>
                <w:delText>+14.4</w:delText>
              </w:r>
            </w:del>
          </w:p>
        </w:tc>
        <w:tc>
          <w:tcPr>
            <w:tcW w:w="986" w:type="dxa"/>
            <w:tcPrChange w:id="252" w:author="Steve Granger" w:date="2018-02-15T12:13:00Z">
              <w:tcPr>
                <w:tcW w:w="986" w:type="dxa"/>
              </w:tcPr>
            </w:tcPrChange>
          </w:tcPr>
          <w:p w14:paraId="05826B21" w14:textId="65FA3935" w:rsidR="00756274" w:rsidRPr="00F15021" w:rsidDel="00E867B0" w:rsidRDefault="00756274" w:rsidP="005E2635">
            <w:pPr>
              <w:jc w:val="center"/>
              <w:rPr>
                <w:del w:id="253" w:author="Steve Granger" w:date="2018-02-15T12:13:00Z"/>
                <w:rFonts w:ascii="Times New Roman" w:hAnsi="Times New Roman" w:cs="Times New Roman"/>
                <w:sz w:val="24"/>
              </w:rPr>
            </w:pPr>
            <w:del w:id="254" w:author="Steve Granger" w:date="2018-02-15T09:32:00Z">
              <w:r w:rsidDel="00242F44">
                <w:rPr>
                  <w:rFonts w:ascii="Times New Roman" w:hAnsi="Times New Roman" w:cs="Times New Roman"/>
                  <w:sz w:val="24"/>
                </w:rPr>
                <w:delText>+14.0</w:delText>
              </w:r>
            </w:del>
          </w:p>
        </w:tc>
        <w:tc>
          <w:tcPr>
            <w:tcW w:w="1585" w:type="dxa"/>
            <w:tcPrChange w:id="255" w:author="Steve Granger" w:date="2018-02-15T12:13:00Z">
              <w:tcPr>
                <w:tcW w:w="1084" w:type="dxa"/>
              </w:tcPr>
            </w:tcPrChange>
          </w:tcPr>
          <w:p w14:paraId="775489B5" w14:textId="5D853C4B" w:rsidR="00756274" w:rsidRPr="00F15021" w:rsidDel="00E867B0" w:rsidRDefault="00756274" w:rsidP="005E2635">
            <w:pPr>
              <w:jc w:val="center"/>
              <w:rPr>
                <w:del w:id="256" w:author="Steve Granger" w:date="2018-02-15T12:13:00Z"/>
                <w:rFonts w:ascii="Times New Roman" w:hAnsi="Times New Roman" w:cs="Times New Roman"/>
                <w:sz w:val="24"/>
              </w:rPr>
            </w:pPr>
            <w:del w:id="257" w:author="Steve Granger" w:date="2018-02-15T12:13:00Z">
              <w:r w:rsidDel="00E867B0">
                <w:rPr>
                  <w:rFonts w:ascii="Times New Roman" w:hAnsi="Times New Roman" w:cs="Times New Roman"/>
                  <w:sz w:val="24"/>
                </w:rPr>
                <w:delText>+14.3</w:delText>
              </w:r>
            </w:del>
          </w:p>
        </w:tc>
      </w:tr>
    </w:tbl>
    <w:p w14:paraId="3C065DA8" w14:textId="413C19CD" w:rsidR="00756274" w:rsidRPr="00D64000" w:rsidRDefault="00756274" w:rsidP="00756274">
      <w:pPr>
        <w:jc w:val="center"/>
        <w:rPr>
          <w:rFonts w:ascii="Times New Roman" w:hAnsi="Times New Roman" w:cs="Times New Roman"/>
          <w:b/>
          <w:sz w:val="24"/>
          <w:szCs w:val="24"/>
        </w:rPr>
      </w:pPr>
      <w:r w:rsidRPr="00D64000">
        <w:rPr>
          <w:rFonts w:ascii="Times New Roman" w:hAnsi="Times New Roman" w:cs="Times New Roman"/>
          <w:b/>
          <w:sz w:val="24"/>
          <w:szCs w:val="24"/>
        </w:rPr>
        <w:t xml:space="preserve">Table 4. Measured and </w:t>
      </w:r>
      <w:del w:id="258" w:author="Steve Granger" w:date="2018-02-15T12:15:00Z">
        <w:r w:rsidRPr="00D64000" w:rsidDel="006B6668">
          <w:rPr>
            <w:rFonts w:ascii="Times New Roman" w:hAnsi="Times New Roman" w:cs="Times New Roman"/>
            <w:b/>
            <w:sz w:val="24"/>
            <w:szCs w:val="24"/>
          </w:rPr>
          <w:delText xml:space="preserve">corrected </w:delText>
        </w:r>
      </w:del>
      <w:ins w:id="259" w:author="Steve Granger" w:date="2018-02-15T12:15:00Z">
        <w:r w:rsidR="006B6668">
          <w:rPr>
            <w:rFonts w:ascii="Times New Roman" w:hAnsi="Times New Roman" w:cs="Times New Roman"/>
            <w:b/>
            <w:sz w:val="24"/>
            <w:szCs w:val="24"/>
          </w:rPr>
          <w:t>mean</w:t>
        </w:r>
        <w:r w:rsidR="006B6668" w:rsidRPr="00D64000">
          <w:rPr>
            <w:rFonts w:ascii="Times New Roman" w:hAnsi="Times New Roman" w:cs="Times New Roman"/>
            <w:b/>
            <w:sz w:val="24"/>
            <w:szCs w:val="24"/>
          </w:rPr>
          <w:t xml:space="preserve"> </w:t>
        </w:r>
      </w:ins>
      <w:r w:rsidRPr="00D64000">
        <w:rPr>
          <w:rFonts w:ascii="Times New Roman" w:hAnsi="Times New Roman" w:cs="Times New Roman"/>
          <w:b/>
          <w:sz w:val="24"/>
          <w:szCs w:val="24"/>
        </w:rPr>
        <w:t>δ</w:t>
      </w:r>
      <w:r w:rsidRPr="00D64000">
        <w:rPr>
          <w:rFonts w:ascii="Times New Roman" w:hAnsi="Times New Roman" w:cs="Times New Roman"/>
          <w:b/>
          <w:sz w:val="24"/>
          <w:szCs w:val="24"/>
          <w:vertAlign w:val="superscript"/>
        </w:rPr>
        <w:t>18</w:t>
      </w:r>
      <w:r w:rsidRPr="00D64000">
        <w:rPr>
          <w:rFonts w:ascii="Times New Roman" w:hAnsi="Times New Roman" w:cs="Times New Roman"/>
          <w:b/>
          <w:sz w:val="24"/>
          <w:szCs w:val="24"/>
        </w:rPr>
        <w:t>O</w:t>
      </w:r>
      <w:r w:rsidRPr="00D64000">
        <w:rPr>
          <w:rFonts w:ascii="Times New Roman" w:hAnsi="Times New Roman" w:cs="Times New Roman"/>
          <w:b/>
          <w:sz w:val="24"/>
          <w:szCs w:val="24"/>
          <w:vertAlign w:val="subscript"/>
        </w:rPr>
        <w:t>PO4</w:t>
      </w:r>
      <w:r w:rsidRPr="00D64000">
        <w:rPr>
          <w:rFonts w:ascii="Times New Roman" w:hAnsi="Times New Roman" w:cs="Times New Roman"/>
          <w:b/>
          <w:sz w:val="24"/>
          <w:szCs w:val="24"/>
        </w:rPr>
        <w:t xml:space="preserve"> </w:t>
      </w:r>
      <w:r w:rsidR="0098564F">
        <w:rPr>
          <w:rFonts w:ascii="Times New Roman" w:hAnsi="Times New Roman" w:cs="Times New Roman"/>
          <w:b/>
          <w:sz w:val="24"/>
          <w:szCs w:val="24"/>
        </w:rPr>
        <w:t xml:space="preserve">values </w:t>
      </w:r>
      <w:r w:rsidRPr="00D64000">
        <w:rPr>
          <w:rFonts w:ascii="Times New Roman" w:hAnsi="Times New Roman" w:cs="Times New Roman"/>
          <w:b/>
          <w:sz w:val="24"/>
          <w:szCs w:val="24"/>
        </w:rPr>
        <w:t>of phosphate collected from 7 fresh cattle faeces samples using anion resins in either a Ringers solution or deionised water.</w:t>
      </w:r>
    </w:p>
    <w:p w14:paraId="6E1637C8" w14:textId="2CDB7A3F" w:rsidR="00E3697A" w:rsidRDefault="00E3697A">
      <w:pPr>
        <w:rPr>
          <w:rFonts w:ascii="Times New Roman" w:hAnsi="Times New Roman" w:cs="Times New Roman"/>
          <w:sz w:val="24"/>
          <w:szCs w:val="24"/>
        </w:rPr>
      </w:pPr>
      <w:r>
        <w:rPr>
          <w:rFonts w:ascii="Times New Roman" w:hAnsi="Times New Roman" w:cs="Times New Roman"/>
          <w:sz w:val="24"/>
          <w:szCs w:val="24"/>
        </w:rPr>
        <w:br w:type="page"/>
      </w:r>
    </w:p>
    <w:p w14:paraId="1F0B990F" w14:textId="4ECBE69B" w:rsidR="00E3697A" w:rsidRPr="00B149C2" w:rsidRDefault="00E3697A" w:rsidP="00E3697A">
      <w:pPr>
        <w:jc w:val="center"/>
        <w:rPr>
          <w:rFonts w:ascii="Times New Roman" w:hAnsi="Times New Roman" w:cs="Times New Roman"/>
          <w:b/>
          <w:sz w:val="24"/>
          <w:szCs w:val="24"/>
        </w:rPr>
      </w:pPr>
      <w:r w:rsidRPr="00B149C2">
        <w:rPr>
          <w:rFonts w:ascii="Times New Roman" w:hAnsi="Times New Roman" w:cs="Times New Roman"/>
          <w:b/>
          <w:sz w:val="24"/>
          <w:szCs w:val="24"/>
        </w:rPr>
        <w:lastRenderedPageBreak/>
        <w:t xml:space="preserve">Figure 1. The range of </w:t>
      </w:r>
      <w:r>
        <w:rPr>
          <w:rFonts w:ascii="Times New Roman" w:hAnsi="Times New Roman" w:cs="Times New Roman"/>
          <w:b/>
          <w:sz w:val="24"/>
          <w:szCs w:val="24"/>
        </w:rPr>
        <w:t>δ</w:t>
      </w:r>
      <w:r w:rsidRPr="00B149C2">
        <w:rPr>
          <w:rFonts w:ascii="Times New Roman" w:hAnsi="Times New Roman" w:cs="Times New Roman"/>
          <w:b/>
          <w:sz w:val="24"/>
          <w:szCs w:val="24"/>
          <w:vertAlign w:val="superscript"/>
        </w:rPr>
        <w:t>18</w:t>
      </w:r>
      <w:r w:rsidRPr="00B149C2">
        <w:rPr>
          <w:rFonts w:ascii="Times New Roman" w:hAnsi="Times New Roman" w:cs="Times New Roman"/>
          <w:b/>
          <w:sz w:val="24"/>
          <w:szCs w:val="24"/>
        </w:rPr>
        <w:t>O</w:t>
      </w:r>
      <w:r w:rsidRPr="00B149C2">
        <w:rPr>
          <w:rFonts w:ascii="Times New Roman" w:hAnsi="Times New Roman" w:cs="Times New Roman"/>
          <w:b/>
          <w:sz w:val="24"/>
          <w:szCs w:val="24"/>
          <w:vertAlign w:val="subscript"/>
        </w:rPr>
        <w:t>PO4</w:t>
      </w:r>
      <w:r w:rsidRPr="00B149C2">
        <w:rPr>
          <w:rFonts w:ascii="Times New Roman" w:hAnsi="Times New Roman" w:cs="Times New Roman"/>
          <w:b/>
          <w:sz w:val="24"/>
          <w:szCs w:val="24"/>
        </w:rPr>
        <w:t xml:space="preserve"> values for deionised water extracted fresh faeces compared to i) the reported values for</w:t>
      </w:r>
      <w:r>
        <w:rPr>
          <w:rFonts w:ascii="Times New Roman" w:hAnsi="Times New Roman" w:cs="Times New Roman"/>
          <w:b/>
          <w:sz w:val="24"/>
          <w:szCs w:val="24"/>
        </w:rPr>
        <w:t xml:space="preserve"> agricultural slurry, ii) the Eδ</w:t>
      </w:r>
      <w:r w:rsidRPr="00B149C2">
        <w:rPr>
          <w:rFonts w:ascii="Times New Roman" w:hAnsi="Times New Roman" w:cs="Times New Roman"/>
          <w:b/>
          <w:sz w:val="24"/>
          <w:szCs w:val="24"/>
          <w:vertAlign w:val="superscript"/>
        </w:rPr>
        <w:t>18</w:t>
      </w:r>
      <w:r w:rsidRPr="00B149C2">
        <w:rPr>
          <w:rFonts w:ascii="Times New Roman" w:hAnsi="Times New Roman" w:cs="Times New Roman"/>
          <w:b/>
          <w:sz w:val="24"/>
          <w:szCs w:val="24"/>
        </w:rPr>
        <w:t>O</w:t>
      </w:r>
      <w:r w:rsidRPr="00B149C2">
        <w:rPr>
          <w:rFonts w:ascii="Times New Roman" w:hAnsi="Times New Roman" w:cs="Times New Roman"/>
          <w:b/>
          <w:sz w:val="24"/>
          <w:szCs w:val="24"/>
          <w:vertAlign w:val="subscript"/>
        </w:rPr>
        <w:t>PO4</w:t>
      </w:r>
      <w:r w:rsidRPr="00B149C2">
        <w:rPr>
          <w:rFonts w:ascii="Times New Roman" w:hAnsi="Times New Roman" w:cs="Times New Roman"/>
          <w:b/>
          <w:sz w:val="24"/>
          <w:szCs w:val="24"/>
        </w:rPr>
        <w:t xml:space="preserve"> for cattle assuming body water </w:t>
      </w:r>
      <w:r>
        <w:rPr>
          <w:rFonts w:ascii="Times New Roman" w:hAnsi="Times New Roman" w:cs="Times New Roman"/>
          <w:b/>
          <w:sz w:val="24"/>
          <w:szCs w:val="24"/>
        </w:rPr>
        <w:t>δ</w:t>
      </w:r>
      <w:r w:rsidRPr="00B149C2">
        <w:rPr>
          <w:rFonts w:ascii="Times New Roman" w:hAnsi="Times New Roman" w:cs="Times New Roman"/>
          <w:b/>
          <w:sz w:val="24"/>
          <w:szCs w:val="24"/>
          <w:vertAlign w:val="superscript"/>
        </w:rPr>
        <w:t>18</w:t>
      </w:r>
      <w:r w:rsidRPr="00B149C2">
        <w:rPr>
          <w:rFonts w:ascii="Times New Roman" w:hAnsi="Times New Roman" w:cs="Times New Roman"/>
          <w:b/>
          <w:sz w:val="24"/>
          <w:szCs w:val="24"/>
        </w:rPr>
        <w:t>O</w:t>
      </w:r>
      <w:r>
        <w:rPr>
          <w:rFonts w:ascii="Times New Roman" w:hAnsi="Times New Roman" w:cs="Times New Roman"/>
          <w:b/>
          <w:sz w:val="24"/>
          <w:szCs w:val="24"/>
          <w:vertAlign w:val="subscript"/>
        </w:rPr>
        <w:t>H2O</w:t>
      </w:r>
      <w:r w:rsidRPr="00B149C2">
        <w:rPr>
          <w:rFonts w:ascii="Times New Roman" w:hAnsi="Times New Roman" w:cs="Times New Roman"/>
          <w:b/>
          <w:sz w:val="24"/>
          <w:szCs w:val="24"/>
        </w:rPr>
        <w:t xml:space="preserve"> is equivalent </w:t>
      </w:r>
      <w:r>
        <w:rPr>
          <w:rFonts w:ascii="Times New Roman" w:hAnsi="Times New Roman" w:cs="Times New Roman"/>
          <w:b/>
          <w:sz w:val="24"/>
          <w:szCs w:val="24"/>
        </w:rPr>
        <w:t>to ground water and, iii) the Eδ</w:t>
      </w:r>
      <w:r w:rsidRPr="00B149C2">
        <w:rPr>
          <w:rFonts w:ascii="Times New Roman" w:hAnsi="Times New Roman" w:cs="Times New Roman"/>
          <w:b/>
          <w:sz w:val="24"/>
          <w:szCs w:val="24"/>
          <w:vertAlign w:val="superscript"/>
        </w:rPr>
        <w:t>18</w:t>
      </w:r>
      <w:r w:rsidRPr="00B149C2">
        <w:rPr>
          <w:rFonts w:ascii="Times New Roman" w:hAnsi="Times New Roman" w:cs="Times New Roman"/>
          <w:b/>
          <w:sz w:val="24"/>
          <w:szCs w:val="24"/>
        </w:rPr>
        <w:t>O</w:t>
      </w:r>
      <w:r w:rsidRPr="00B149C2">
        <w:rPr>
          <w:rFonts w:ascii="Times New Roman" w:hAnsi="Times New Roman" w:cs="Times New Roman"/>
          <w:b/>
          <w:sz w:val="24"/>
          <w:szCs w:val="24"/>
          <w:vertAlign w:val="subscript"/>
        </w:rPr>
        <w:t>PO4</w:t>
      </w:r>
      <w:r w:rsidRPr="00B149C2">
        <w:rPr>
          <w:rFonts w:ascii="Times New Roman" w:hAnsi="Times New Roman" w:cs="Times New Roman"/>
          <w:b/>
          <w:sz w:val="24"/>
          <w:szCs w:val="24"/>
        </w:rPr>
        <w:t xml:space="preserve"> f</w:t>
      </w:r>
      <w:r w:rsidR="002338F6">
        <w:rPr>
          <w:rFonts w:ascii="Times New Roman" w:hAnsi="Times New Roman" w:cs="Times New Roman"/>
          <w:b/>
          <w:sz w:val="24"/>
          <w:szCs w:val="24"/>
        </w:rPr>
        <w:t xml:space="preserve">or cattle assuming body water </w:t>
      </w:r>
      <w:r>
        <w:rPr>
          <w:rFonts w:ascii="Times New Roman" w:hAnsi="Times New Roman" w:cs="Times New Roman"/>
          <w:b/>
          <w:sz w:val="24"/>
          <w:szCs w:val="24"/>
        </w:rPr>
        <w:t>δ</w:t>
      </w:r>
      <w:r w:rsidRPr="00B149C2">
        <w:rPr>
          <w:rFonts w:ascii="Times New Roman" w:hAnsi="Times New Roman" w:cs="Times New Roman"/>
          <w:b/>
          <w:sz w:val="24"/>
          <w:szCs w:val="24"/>
          <w:vertAlign w:val="superscript"/>
        </w:rPr>
        <w:t>18</w:t>
      </w:r>
      <w:r w:rsidRPr="00B149C2">
        <w:rPr>
          <w:rFonts w:ascii="Times New Roman" w:hAnsi="Times New Roman" w:cs="Times New Roman"/>
          <w:b/>
          <w:sz w:val="24"/>
          <w:szCs w:val="24"/>
        </w:rPr>
        <w:t>O</w:t>
      </w:r>
      <w:r>
        <w:rPr>
          <w:rFonts w:ascii="Times New Roman" w:hAnsi="Times New Roman" w:cs="Times New Roman"/>
          <w:b/>
          <w:sz w:val="24"/>
          <w:szCs w:val="24"/>
          <w:vertAlign w:val="subscript"/>
        </w:rPr>
        <w:t>H2O</w:t>
      </w:r>
      <w:r w:rsidRPr="00B149C2">
        <w:rPr>
          <w:rFonts w:ascii="Times New Roman" w:hAnsi="Times New Roman" w:cs="Times New Roman"/>
          <w:b/>
          <w:sz w:val="24"/>
          <w:szCs w:val="24"/>
        </w:rPr>
        <w:t xml:space="preserve"> is equivalent to faecal water.</w:t>
      </w:r>
    </w:p>
    <w:p w14:paraId="3330F9AF" w14:textId="77777777" w:rsidR="00E4639C" w:rsidRDefault="00E4639C" w:rsidP="00AB2E30">
      <w:pPr>
        <w:jc w:val="both"/>
        <w:rPr>
          <w:rFonts w:ascii="Times New Roman" w:hAnsi="Times New Roman" w:cs="Times New Roman"/>
          <w:sz w:val="24"/>
          <w:szCs w:val="24"/>
        </w:rPr>
      </w:pPr>
    </w:p>
    <w:p w14:paraId="669F8E36" w14:textId="77777777" w:rsidR="00E4639C" w:rsidRDefault="00E4639C" w:rsidP="00AB2E30">
      <w:pPr>
        <w:jc w:val="both"/>
        <w:rPr>
          <w:rFonts w:ascii="Times New Roman" w:hAnsi="Times New Roman" w:cs="Times New Roman"/>
          <w:sz w:val="24"/>
          <w:szCs w:val="24"/>
        </w:rPr>
      </w:pPr>
    </w:p>
    <w:p w14:paraId="2FCF1DA8" w14:textId="7013C3C1" w:rsidR="00E4639C" w:rsidRDefault="00E4639C" w:rsidP="00AB2E30">
      <w:pPr>
        <w:jc w:val="both"/>
        <w:rPr>
          <w:rFonts w:ascii="Times New Roman" w:hAnsi="Times New Roman" w:cs="Times New Roman"/>
          <w:sz w:val="24"/>
          <w:szCs w:val="24"/>
        </w:rPr>
      </w:pPr>
    </w:p>
    <w:sectPr w:rsidR="00E4639C" w:rsidSect="00C41B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28BF"/>
    <w:multiLevelType w:val="hybridMultilevel"/>
    <w:tmpl w:val="4F422EBE"/>
    <w:lvl w:ilvl="0" w:tplc="DE782896">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6177EE"/>
    <w:multiLevelType w:val="hybridMultilevel"/>
    <w:tmpl w:val="50683FB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653871"/>
    <w:multiLevelType w:val="hybridMultilevel"/>
    <w:tmpl w:val="5FACE3B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CD2978"/>
    <w:multiLevelType w:val="hybridMultilevel"/>
    <w:tmpl w:val="CC10014A"/>
    <w:lvl w:ilvl="0" w:tplc="63F8911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BD1059"/>
    <w:multiLevelType w:val="hybridMultilevel"/>
    <w:tmpl w:val="E97027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C3080A"/>
    <w:multiLevelType w:val="hybridMultilevel"/>
    <w:tmpl w:val="4F04D4A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AB20989"/>
    <w:multiLevelType w:val="hybridMultilevel"/>
    <w:tmpl w:val="E97027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BB0A72"/>
    <w:multiLevelType w:val="hybridMultilevel"/>
    <w:tmpl w:val="3A6A4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5"/>
  </w:num>
  <w:num w:numId="5">
    <w:abstractNumId w:val="4"/>
  </w:num>
  <w:num w:numId="6">
    <w:abstractNumId w:val="1"/>
  </w:num>
  <w:num w:numId="7">
    <w:abstractNumId w:val="0"/>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Granger">
    <w15:presenceInfo w15:providerId="AD" w15:userId="S-1-5-21-2770316125-3515039728-3193537552-5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markup="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TQ2MTawMDEzMDU1MjFW0lEKTi0uzszPAykwrAUAjH92DywAAAA="/>
    <w:docVar w:name="EN.InstantFormat" w:val="&lt;ENInstantFormat&gt;&lt;Enabled&gt;1&lt;/Enabled&gt;&lt;ScanUnformatted&gt;1&lt;/ScanUnformatted&gt;&lt;ScanChanges&gt;1&lt;/ScanChanges&gt;&lt;Suspended&gt;0&lt;/Suspended&gt;&lt;/ENInstantFormat&gt;"/>
    <w:docVar w:name="EN.Layout" w:val="&lt;ENLayout&gt;&lt;Style&gt;Rapid Comm Mass Spectrom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zavd522ssrvr2eraaw5pexfp0dfxfzv55te&quot;&gt;Reference Library-Converted-Saved&lt;record-ids&gt;&lt;item&gt;730&lt;/item&gt;&lt;item&gt;757&lt;/item&gt;&lt;item&gt;768&lt;/item&gt;&lt;item&gt;769&lt;/item&gt;&lt;item&gt;778&lt;/item&gt;&lt;item&gt;1006&lt;/item&gt;&lt;item&gt;1023&lt;/item&gt;&lt;item&gt;1100&lt;/item&gt;&lt;item&gt;1119&lt;/item&gt;&lt;item&gt;1143&lt;/item&gt;&lt;item&gt;1218&lt;/item&gt;&lt;item&gt;1235&lt;/item&gt;&lt;item&gt;1244&lt;/item&gt;&lt;item&gt;1277&lt;/item&gt;&lt;item&gt;1298&lt;/item&gt;&lt;item&gt;1313&lt;/item&gt;&lt;item&gt;1314&lt;/item&gt;&lt;item&gt;1315&lt;/item&gt;&lt;item&gt;1322&lt;/item&gt;&lt;item&gt;1372&lt;/item&gt;&lt;item&gt;1380&lt;/item&gt;&lt;item&gt;1386&lt;/item&gt;&lt;item&gt;1394&lt;/item&gt;&lt;item&gt;1463&lt;/item&gt;&lt;item&gt;1470&lt;/item&gt;&lt;item&gt;1471&lt;/item&gt;&lt;item&gt;1472&lt;/item&gt;&lt;item&gt;1473&lt;/item&gt;&lt;item&gt;1474&lt;/item&gt;&lt;item&gt;1475&lt;/item&gt;&lt;item&gt;1476&lt;/item&gt;&lt;item&gt;1477&lt;/item&gt;&lt;item&gt;1478&lt;/item&gt;&lt;item&gt;1479&lt;/item&gt;&lt;item&gt;1481&lt;/item&gt;&lt;item&gt;1482&lt;/item&gt;&lt;item&gt;1483&lt;/item&gt;&lt;item&gt;1484&lt;/item&gt;&lt;item&gt;1488&lt;/item&gt;&lt;item&gt;1491&lt;/item&gt;&lt;/record-ids&gt;&lt;/item&gt;&lt;/Libraries&gt;"/>
  </w:docVars>
  <w:rsids>
    <w:rsidRoot w:val="007F7B9C"/>
    <w:rsid w:val="00014484"/>
    <w:rsid w:val="00014773"/>
    <w:rsid w:val="00021704"/>
    <w:rsid w:val="0002388E"/>
    <w:rsid w:val="00031018"/>
    <w:rsid w:val="00034BAA"/>
    <w:rsid w:val="0006002B"/>
    <w:rsid w:val="000756F0"/>
    <w:rsid w:val="00080162"/>
    <w:rsid w:val="000802E4"/>
    <w:rsid w:val="00081AE4"/>
    <w:rsid w:val="00081E4E"/>
    <w:rsid w:val="000A7D56"/>
    <w:rsid w:val="000B63A8"/>
    <w:rsid w:val="000B7B69"/>
    <w:rsid w:val="000C1E1A"/>
    <w:rsid w:val="000C4100"/>
    <w:rsid w:val="000C6465"/>
    <w:rsid w:val="000C7A2C"/>
    <w:rsid w:val="000D01EF"/>
    <w:rsid w:val="000D1674"/>
    <w:rsid w:val="000D3912"/>
    <w:rsid w:val="000E5E20"/>
    <w:rsid w:val="000E6582"/>
    <w:rsid w:val="000F2CFD"/>
    <w:rsid w:val="00101B6A"/>
    <w:rsid w:val="00106A9F"/>
    <w:rsid w:val="001133BF"/>
    <w:rsid w:val="00113B16"/>
    <w:rsid w:val="00114496"/>
    <w:rsid w:val="00114B3E"/>
    <w:rsid w:val="00114E5F"/>
    <w:rsid w:val="001203BC"/>
    <w:rsid w:val="00126B12"/>
    <w:rsid w:val="00141E95"/>
    <w:rsid w:val="00142902"/>
    <w:rsid w:val="00144373"/>
    <w:rsid w:val="00145CC8"/>
    <w:rsid w:val="00147213"/>
    <w:rsid w:val="00160B3C"/>
    <w:rsid w:val="00165341"/>
    <w:rsid w:val="0016534B"/>
    <w:rsid w:val="0016784F"/>
    <w:rsid w:val="00170683"/>
    <w:rsid w:val="00171A05"/>
    <w:rsid w:val="00171E6A"/>
    <w:rsid w:val="00174211"/>
    <w:rsid w:val="00175C90"/>
    <w:rsid w:val="001814C6"/>
    <w:rsid w:val="0018425A"/>
    <w:rsid w:val="0018708A"/>
    <w:rsid w:val="00193F92"/>
    <w:rsid w:val="00194880"/>
    <w:rsid w:val="00196814"/>
    <w:rsid w:val="001A1714"/>
    <w:rsid w:val="001A191C"/>
    <w:rsid w:val="001A29B8"/>
    <w:rsid w:val="001B423A"/>
    <w:rsid w:val="001C1499"/>
    <w:rsid w:val="001D38EA"/>
    <w:rsid w:val="001D4B54"/>
    <w:rsid w:val="001D66C9"/>
    <w:rsid w:val="001D7F3F"/>
    <w:rsid w:val="001E2F66"/>
    <w:rsid w:val="001E375D"/>
    <w:rsid w:val="001F1C3F"/>
    <w:rsid w:val="001F1CC5"/>
    <w:rsid w:val="001F6563"/>
    <w:rsid w:val="001F7D29"/>
    <w:rsid w:val="0020175B"/>
    <w:rsid w:val="00210FA0"/>
    <w:rsid w:val="00211CA4"/>
    <w:rsid w:val="00221003"/>
    <w:rsid w:val="00223041"/>
    <w:rsid w:val="00230A05"/>
    <w:rsid w:val="00230FC6"/>
    <w:rsid w:val="00231DD1"/>
    <w:rsid w:val="00232EDC"/>
    <w:rsid w:val="002338F6"/>
    <w:rsid w:val="00242F44"/>
    <w:rsid w:val="0026068D"/>
    <w:rsid w:val="00265A43"/>
    <w:rsid w:val="00270F86"/>
    <w:rsid w:val="00271A12"/>
    <w:rsid w:val="00283878"/>
    <w:rsid w:val="002B4D75"/>
    <w:rsid w:val="002C5B6F"/>
    <w:rsid w:val="002C5F84"/>
    <w:rsid w:val="002D0AE5"/>
    <w:rsid w:val="002D4692"/>
    <w:rsid w:val="002D5076"/>
    <w:rsid w:val="002D56DB"/>
    <w:rsid w:val="002D733E"/>
    <w:rsid w:val="002E21C9"/>
    <w:rsid w:val="002F4F73"/>
    <w:rsid w:val="0030093D"/>
    <w:rsid w:val="0030191B"/>
    <w:rsid w:val="00302C48"/>
    <w:rsid w:val="0032031C"/>
    <w:rsid w:val="0032198B"/>
    <w:rsid w:val="00330E8D"/>
    <w:rsid w:val="00340F27"/>
    <w:rsid w:val="00367942"/>
    <w:rsid w:val="00387766"/>
    <w:rsid w:val="00392DB1"/>
    <w:rsid w:val="0039756E"/>
    <w:rsid w:val="003A017A"/>
    <w:rsid w:val="003A4C74"/>
    <w:rsid w:val="003B0049"/>
    <w:rsid w:val="003C08F4"/>
    <w:rsid w:val="003C186E"/>
    <w:rsid w:val="003C1A27"/>
    <w:rsid w:val="003C35C6"/>
    <w:rsid w:val="003C4CE1"/>
    <w:rsid w:val="003D2A67"/>
    <w:rsid w:val="003D3800"/>
    <w:rsid w:val="003E2CAA"/>
    <w:rsid w:val="003E4C46"/>
    <w:rsid w:val="003F1A6C"/>
    <w:rsid w:val="003F1FB6"/>
    <w:rsid w:val="00401179"/>
    <w:rsid w:val="004011E4"/>
    <w:rsid w:val="0041342D"/>
    <w:rsid w:val="0042003A"/>
    <w:rsid w:val="00422488"/>
    <w:rsid w:val="00427E30"/>
    <w:rsid w:val="00443B5A"/>
    <w:rsid w:val="00443B5E"/>
    <w:rsid w:val="004451D4"/>
    <w:rsid w:val="0045269B"/>
    <w:rsid w:val="004647F0"/>
    <w:rsid w:val="00474276"/>
    <w:rsid w:val="004828C9"/>
    <w:rsid w:val="00482DFF"/>
    <w:rsid w:val="00484964"/>
    <w:rsid w:val="0049396C"/>
    <w:rsid w:val="00497B82"/>
    <w:rsid w:val="004A6700"/>
    <w:rsid w:val="004C0607"/>
    <w:rsid w:val="004C24BF"/>
    <w:rsid w:val="004C6E68"/>
    <w:rsid w:val="004D0DDB"/>
    <w:rsid w:val="004E5A00"/>
    <w:rsid w:val="004F4D5C"/>
    <w:rsid w:val="004F78BC"/>
    <w:rsid w:val="00503698"/>
    <w:rsid w:val="00513AAE"/>
    <w:rsid w:val="00523AD6"/>
    <w:rsid w:val="0052540F"/>
    <w:rsid w:val="00532CE8"/>
    <w:rsid w:val="005332BD"/>
    <w:rsid w:val="00540E47"/>
    <w:rsid w:val="00540FC0"/>
    <w:rsid w:val="00563220"/>
    <w:rsid w:val="0056375B"/>
    <w:rsid w:val="0056710C"/>
    <w:rsid w:val="0057137F"/>
    <w:rsid w:val="0057790D"/>
    <w:rsid w:val="00590108"/>
    <w:rsid w:val="00590E41"/>
    <w:rsid w:val="00595156"/>
    <w:rsid w:val="005B0469"/>
    <w:rsid w:val="005B7ECC"/>
    <w:rsid w:val="005C13C3"/>
    <w:rsid w:val="005C5FA2"/>
    <w:rsid w:val="005C6947"/>
    <w:rsid w:val="005D169A"/>
    <w:rsid w:val="005D3D0E"/>
    <w:rsid w:val="005E095F"/>
    <w:rsid w:val="005E2483"/>
    <w:rsid w:val="005E2635"/>
    <w:rsid w:val="005E3FC8"/>
    <w:rsid w:val="005E7C90"/>
    <w:rsid w:val="005F0154"/>
    <w:rsid w:val="005F188B"/>
    <w:rsid w:val="00602728"/>
    <w:rsid w:val="00612495"/>
    <w:rsid w:val="006153C0"/>
    <w:rsid w:val="00621B5C"/>
    <w:rsid w:val="00624338"/>
    <w:rsid w:val="0062623F"/>
    <w:rsid w:val="00632356"/>
    <w:rsid w:val="00640EB9"/>
    <w:rsid w:val="00646368"/>
    <w:rsid w:val="006520E5"/>
    <w:rsid w:val="006612E2"/>
    <w:rsid w:val="00667D69"/>
    <w:rsid w:val="0067596B"/>
    <w:rsid w:val="00685C64"/>
    <w:rsid w:val="00690008"/>
    <w:rsid w:val="006906E9"/>
    <w:rsid w:val="00694A4D"/>
    <w:rsid w:val="006A6283"/>
    <w:rsid w:val="006A7A51"/>
    <w:rsid w:val="006B437E"/>
    <w:rsid w:val="006B4741"/>
    <w:rsid w:val="006B6668"/>
    <w:rsid w:val="006B707D"/>
    <w:rsid w:val="006C2D1F"/>
    <w:rsid w:val="006C392C"/>
    <w:rsid w:val="006D6941"/>
    <w:rsid w:val="006D6B7F"/>
    <w:rsid w:val="006E0BC2"/>
    <w:rsid w:val="006E12C0"/>
    <w:rsid w:val="006E5F47"/>
    <w:rsid w:val="006F18F0"/>
    <w:rsid w:val="006F1CC6"/>
    <w:rsid w:val="00706FA0"/>
    <w:rsid w:val="00710E62"/>
    <w:rsid w:val="00712671"/>
    <w:rsid w:val="0071660D"/>
    <w:rsid w:val="00726E0C"/>
    <w:rsid w:val="007321A2"/>
    <w:rsid w:val="00733266"/>
    <w:rsid w:val="00734FC5"/>
    <w:rsid w:val="00740CF8"/>
    <w:rsid w:val="00744A82"/>
    <w:rsid w:val="00755FBE"/>
    <w:rsid w:val="00756274"/>
    <w:rsid w:val="00760AB5"/>
    <w:rsid w:val="00767FB9"/>
    <w:rsid w:val="00771432"/>
    <w:rsid w:val="007749B4"/>
    <w:rsid w:val="00784717"/>
    <w:rsid w:val="0079474C"/>
    <w:rsid w:val="007A048B"/>
    <w:rsid w:val="007A37D3"/>
    <w:rsid w:val="007C3777"/>
    <w:rsid w:val="007C447C"/>
    <w:rsid w:val="007C5C15"/>
    <w:rsid w:val="007C671F"/>
    <w:rsid w:val="007D1127"/>
    <w:rsid w:val="007D494F"/>
    <w:rsid w:val="007E0E25"/>
    <w:rsid w:val="007E291B"/>
    <w:rsid w:val="007F035B"/>
    <w:rsid w:val="007F7B9C"/>
    <w:rsid w:val="008032D2"/>
    <w:rsid w:val="00816377"/>
    <w:rsid w:val="008222B1"/>
    <w:rsid w:val="008250D1"/>
    <w:rsid w:val="008378C2"/>
    <w:rsid w:val="0084301F"/>
    <w:rsid w:val="00843E9E"/>
    <w:rsid w:val="00854167"/>
    <w:rsid w:val="00856459"/>
    <w:rsid w:val="0086029D"/>
    <w:rsid w:val="008607B7"/>
    <w:rsid w:val="00865B7A"/>
    <w:rsid w:val="00866C76"/>
    <w:rsid w:val="00870522"/>
    <w:rsid w:val="00877234"/>
    <w:rsid w:val="00884D4B"/>
    <w:rsid w:val="00892B52"/>
    <w:rsid w:val="00894751"/>
    <w:rsid w:val="00897889"/>
    <w:rsid w:val="008A562F"/>
    <w:rsid w:val="008B698A"/>
    <w:rsid w:val="008C18B3"/>
    <w:rsid w:val="008C5B10"/>
    <w:rsid w:val="008D45EC"/>
    <w:rsid w:val="008D5409"/>
    <w:rsid w:val="008E629F"/>
    <w:rsid w:val="008F30CF"/>
    <w:rsid w:val="008F3C47"/>
    <w:rsid w:val="00902ED6"/>
    <w:rsid w:val="009065D2"/>
    <w:rsid w:val="00914D8C"/>
    <w:rsid w:val="0092020E"/>
    <w:rsid w:val="0092387A"/>
    <w:rsid w:val="00934603"/>
    <w:rsid w:val="009421E7"/>
    <w:rsid w:val="00943D13"/>
    <w:rsid w:val="00947B70"/>
    <w:rsid w:val="00954970"/>
    <w:rsid w:val="00966937"/>
    <w:rsid w:val="00981946"/>
    <w:rsid w:val="00984BA8"/>
    <w:rsid w:val="0098564F"/>
    <w:rsid w:val="00994E33"/>
    <w:rsid w:val="009A32F8"/>
    <w:rsid w:val="009B0BB4"/>
    <w:rsid w:val="009B5873"/>
    <w:rsid w:val="009C176A"/>
    <w:rsid w:val="009C223B"/>
    <w:rsid w:val="009D4759"/>
    <w:rsid w:val="009E5BAA"/>
    <w:rsid w:val="009E6C71"/>
    <w:rsid w:val="009F53C7"/>
    <w:rsid w:val="00A02FFC"/>
    <w:rsid w:val="00A06106"/>
    <w:rsid w:val="00A149F7"/>
    <w:rsid w:val="00A2557F"/>
    <w:rsid w:val="00A31FA0"/>
    <w:rsid w:val="00A4061B"/>
    <w:rsid w:val="00A42E6D"/>
    <w:rsid w:val="00A51DDC"/>
    <w:rsid w:val="00A5262A"/>
    <w:rsid w:val="00A54553"/>
    <w:rsid w:val="00A641B7"/>
    <w:rsid w:val="00A72B1A"/>
    <w:rsid w:val="00A737A8"/>
    <w:rsid w:val="00A74B4F"/>
    <w:rsid w:val="00A755DF"/>
    <w:rsid w:val="00A7751B"/>
    <w:rsid w:val="00A877EE"/>
    <w:rsid w:val="00A90B9C"/>
    <w:rsid w:val="00A923FD"/>
    <w:rsid w:val="00A96272"/>
    <w:rsid w:val="00AA098F"/>
    <w:rsid w:val="00AA4A55"/>
    <w:rsid w:val="00AA5FAD"/>
    <w:rsid w:val="00AB2E30"/>
    <w:rsid w:val="00AB52E9"/>
    <w:rsid w:val="00AC1DFB"/>
    <w:rsid w:val="00AD50F7"/>
    <w:rsid w:val="00AF24C6"/>
    <w:rsid w:val="00B013ED"/>
    <w:rsid w:val="00B044B2"/>
    <w:rsid w:val="00B04F85"/>
    <w:rsid w:val="00B06FBB"/>
    <w:rsid w:val="00B07BF3"/>
    <w:rsid w:val="00B1387D"/>
    <w:rsid w:val="00B149C2"/>
    <w:rsid w:val="00B23450"/>
    <w:rsid w:val="00B30EF6"/>
    <w:rsid w:val="00B32079"/>
    <w:rsid w:val="00B32E49"/>
    <w:rsid w:val="00B34979"/>
    <w:rsid w:val="00B36DC4"/>
    <w:rsid w:val="00B40DB8"/>
    <w:rsid w:val="00B426A3"/>
    <w:rsid w:val="00B447C6"/>
    <w:rsid w:val="00B47C03"/>
    <w:rsid w:val="00B644CF"/>
    <w:rsid w:val="00B75F03"/>
    <w:rsid w:val="00B81168"/>
    <w:rsid w:val="00B82C91"/>
    <w:rsid w:val="00B8498E"/>
    <w:rsid w:val="00B86A0D"/>
    <w:rsid w:val="00BB239D"/>
    <w:rsid w:val="00BC03B1"/>
    <w:rsid w:val="00BC3E50"/>
    <w:rsid w:val="00BC71ED"/>
    <w:rsid w:val="00BC7A02"/>
    <w:rsid w:val="00BD585C"/>
    <w:rsid w:val="00BE3C2E"/>
    <w:rsid w:val="00BE4E15"/>
    <w:rsid w:val="00BE4EF1"/>
    <w:rsid w:val="00BE4F89"/>
    <w:rsid w:val="00BE57C6"/>
    <w:rsid w:val="00BF27EC"/>
    <w:rsid w:val="00BF4205"/>
    <w:rsid w:val="00BF4FDE"/>
    <w:rsid w:val="00BF701E"/>
    <w:rsid w:val="00C05B9A"/>
    <w:rsid w:val="00C10C08"/>
    <w:rsid w:val="00C1488D"/>
    <w:rsid w:val="00C21AC2"/>
    <w:rsid w:val="00C222FD"/>
    <w:rsid w:val="00C312EA"/>
    <w:rsid w:val="00C315DD"/>
    <w:rsid w:val="00C34C3F"/>
    <w:rsid w:val="00C41BD2"/>
    <w:rsid w:val="00C4269C"/>
    <w:rsid w:val="00C465FF"/>
    <w:rsid w:val="00C57A9F"/>
    <w:rsid w:val="00C57F5F"/>
    <w:rsid w:val="00C60D35"/>
    <w:rsid w:val="00C66676"/>
    <w:rsid w:val="00C800A2"/>
    <w:rsid w:val="00C801ED"/>
    <w:rsid w:val="00C8138A"/>
    <w:rsid w:val="00C8259D"/>
    <w:rsid w:val="00C8384A"/>
    <w:rsid w:val="00C83B7B"/>
    <w:rsid w:val="00C8554E"/>
    <w:rsid w:val="00C92180"/>
    <w:rsid w:val="00C92CB5"/>
    <w:rsid w:val="00C96F48"/>
    <w:rsid w:val="00CA663D"/>
    <w:rsid w:val="00CB1840"/>
    <w:rsid w:val="00CB6971"/>
    <w:rsid w:val="00CD295D"/>
    <w:rsid w:val="00CF3B09"/>
    <w:rsid w:val="00CF7A76"/>
    <w:rsid w:val="00D00EF9"/>
    <w:rsid w:val="00D05BBA"/>
    <w:rsid w:val="00D0721A"/>
    <w:rsid w:val="00D075E9"/>
    <w:rsid w:val="00D10DA0"/>
    <w:rsid w:val="00D20A8E"/>
    <w:rsid w:val="00D257E5"/>
    <w:rsid w:val="00D270F8"/>
    <w:rsid w:val="00D344E9"/>
    <w:rsid w:val="00D3627D"/>
    <w:rsid w:val="00D43185"/>
    <w:rsid w:val="00D45152"/>
    <w:rsid w:val="00D64000"/>
    <w:rsid w:val="00D70103"/>
    <w:rsid w:val="00D7106F"/>
    <w:rsid w:val="00D7168A"/>
    <w:rsid w:val="00D721A4"/>
    <w:rsid w:val="00D74BA6"/>
    <w:rsid w:val="00D77087"/>
    <w:rsid w:val="00D81219"/>
    <w:rsid w:val="00D83C96"/>
    <w:rsid w:val="00D92A20"/>
    <w:rsid w:val="00DA3594"/>
    <w:rsid w:val="00DA593F"/>
    <w:rsid w:val="00DA72F9"/>
    <w:rsid w:val="00DB1784"/>
    <w:rsid w:val="00DB3F92"/>
    <w:rsid w:val="00DD3D4F"/>
    <w:rsid w:val="00DD6DF6"/>
    <w:rsid w:val="00DE624D"/>
    <w:rsid w:val="00DF071A"/>
    <w:rsid w:val="00E0292F"/>
    <w:rsid w:val="00E0302C"/>
    <w:rsid w:val="00E1038B"/>
    <w:rsid w:val="00E20940"/>
    <w:rsid w:val="00E238A5"/>
    <w:rsid w:val="00E2451D"/>
    <w:rsid w:val="00E30867"/>
    <w:rsid w:val="00E335B0"/>
    <w:rsid w:val="00E3697A"/>
    <w:rsid w:val="00E410BF"/>
    <w:rsid w:val="00E45134"/>
    <w:rsid w:val="00E4591F"/>
    <w:rsid w:val="00E4639C"/>
    <w:rsid w:val="00E6047A"/>
    <w:rsid w:val="00E65D00"/>
    <w:rsid w:val="00E65E50"/>
    <w:rsid w:val="00E71B91"/>
    <w:rsid w:val="00E7744C"/>
    <w:rsid w:val="00E867B0"/>
    <w:rsid w:val="00E94D16"/>
    <w:rsid w:val="00EA24E9"/>
    <w:rsid w:val="00EA4F2C"/>
    <w:rsid w:val="00EA6A17"/>
    <w:rsid w:val="00EA7A13"/>
    <w:rsid w:val="00EB0CD4"/>
    <w:rsid w:val="00EC3106"/>
    <w:rsid w:val="00EC4A5E"/>
    <w:rsid w:val="00EC6C46"/>
    <w:rsid w:val="00ED0E3B"/>
    <w:rsid w:val="00ED20B2"/>
    <w:rsid w:val="00ED24E9"/>
    <w:rsid w:val="00ED30ED"/>
    <w:rsid w:val="00EE5A89"/>
    <w:rsid w:val="00EE797C"/>
    <w:rsid w:val="00EF3726"/>
    <w:rsid w:val="00F01322"/>
    <w:rsid w:val="00F1356C"/>
    <w:rsid w:val="00F14B4E"/>
    <w:rsid w:val="00F15021"/>
    <w:rsid w:val="00F15346"/>
    <w:rsid w:val="00F17A62"/>
    <w:rsid w:val="00F26A5E"/>
    <w:rsid w:val="00F27763"/>
    <w:rsid w:val="00F32196"/>
    <w:rsid w:val="00F4269B"/>
    <w:rsid w:val="00F47876"/>
    <w:rsid w:val="00F60FFD"/>
    <w:rsid w:val="00F776FC"/>
    <w:rsid w:val="00F814C1"/>
    <w:rsid w:val="00F85B63"/>
    <w:rsid w:val="00F87624"/>
    <w:rsid w:val="00F91DED"/>
    <w:rsid w:val="00FA1BD0"/>
    <w:rsid w:val="00FB6A56"/>
    <w:rsid w:val="00FC2295"/>
    <w:rsid w:val="00FC2FC4"/>
    <w:rsid w:val="00FC32B7"/>
    <w:rsid w:val="00FC47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E6DCD"/>
  <w15:chartTrackingRefBased/>
  <w15:docId w15:val="{B2964322-9CE9-48F3-AFDC-2F3F8B3AF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1DD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25A"/>
    <w:pPr>
      <w:ind w:left="720"/>
      <w:contextualSpacing/>
    </w:pPr>
  </w:style>
  <w:style w:type="paragraph" w:customStyle="1" w:styleId="EndNoteBibliographyTitle">
    <w:name w:val="EndNote Bibliography Title"/>
    <w:basedOn w:val="Normal"/>
    <w:link w:val="EndNoteBibliographyTitleChar"/>
    <w:rsid w:val="0056375B"/>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56375B"/>
    <w:rPr>
      <w:rFonts w:ascii="Calibri" w:hAnsi="Calibri"/>
      <w:noProof/>
      <w:lang w:val="en-US"/>
    </w:rPr>
  </w:style>
  <w:style w:type="paragraph" w:customStyle="1" w:styleId="EndNoteBibliography">
    <w:name w:val="EndNote Bibliography"/>
    <w:basedOn w:val="Normal"/>
    <w:link w:val="EndNoteBibliographyChar"/>
    <w:rsid w:val="0056375B"/>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56375B"/>
    <w:rPr>
      <w:rFonts w:ascii="Calibri" w:hAnsi="Calibri"/>
      <w:noProof/>
      <w:lang w:val="en-US"/>
    </w:rPr>
  </w:style>
  <w:style w:type="table" w:styleId="TableGrid">
    <w:name w:val="Table Grid"/>
    <w:basedOn w:val="TableNormal"/>
    <w:uiPriority w:val="39"/>
    <w:rsid w:val="00B75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01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2488"/>
    <w:rPr>
      <w:color w:val="808080"/>
    </w:rPr>
  </w:style>
  <w:style w:type="character" w:styleId="CommentReference">
    <w:name w:val="annotation reference"/>
    <w:basedOn w:val="DefaultParagraphFont"/>
    <w:uiPriority w:val="99"/>
    <w:semiHidden/>
    <w:unhideWhenUsed/>
    <w:rsid w:val="00E410BF"/>
    <w:rPr>
      <w:sz w:val="16"/>
      <w:szCs w:val="16"/>
    </w:rPr>
  </w:style>
  <w:style w:type="paragraph" w:styleId="CommentText">
    <w:name w:val="annotation text"/>
    <w:basedOn w:val="Normal"/>
    <w:link w:val="CommentTextChar"/>
    <w:uiPriority w:val="99"/>
    <w:semiHidden/>
    <w:unhideWhenUsed/>
    <w:rsid w:val="00E410BF"/>
    <w:pPr>
      <w:spacing w:line="240" w:lineRule="auto"/>
    </w:pPr>
    <w:rPr>
      <w:sz w:val="20"/>
      <w:szCs w:val="20"/>
    </w:rPr>
  </w:style>
  <w:style w:type="character" w:customStyle="1" w:styleId="CommentTextChar">
    <w:name w:val="Comment Text Char"/>
    <w:basedOn w:val="DefaultParagraphFont"/>
    <w:link w:val="CommentText"/>
    <w:uiPriority w:val="99"/>
    <w:semiHidden/>
    <w:rsid w:val="00E410BF"/>
    <w:rPr>
      <w:sz w:val="20"/>
      <w:szCs w:val="20"/>
    </w:rPr>
  </w:style>
  <w:style w:type="paragraph" w:styleId="CommentSubject">
    <w:name w:val="annotation subject"/>
    <w:basedOn w:val="CommentText"/>
    <w:next w:val="CommentText"/>
    <w:link w:val="CommentSubjectChar"/>
    <w:uiPriority w:val="99"/>
    <w:semiHidden/>
    <w:unhideWhenUsed/>
    <w:rsid w:val="00E410BF"/>
    <w:rPr>
      <w:b/>
      <w:bCs/>
    </w:rPr>
  </w:style>
  <w:style w:type="character" w:customStyle="1" w:styleId="CommentSubjectChar">
    <w:name w:val="Comment Subject Char"/>
    <w:basedOn w:val="CommentTextChar"/>
    <w:link w:val="CommentSubject"/>
    <w:uiPriority w:val="99"/>
    <w:semiHidden/>
    <w:rsid w:val="00E410BF"/>
    <w:rPr>
      <w:b/>
      <w:bCs/>
      <w:sz w:val="20"/>
      <w:szCs w:val="20"/>
    </w:rPr>
  </w:style>
  <w:style w:type="paragraph" w:styleId="BalloonText">
    <w:name w:val="Balloon Text"/>
    <w:basedOn w:val="Normal"/>
    <w:link w:val="BalloonTextChar"/>
    <w:uiPriority w:val="99"/>
    <w:semiHidden/>
    <w:unhideWhenUsed/>
    <w:rsid w:val="00E41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10BF"/>
    <w:rPr>
      <w:rFonts w:ascii="Segoe UI" w:hAnsi="Segoe UI" w:cs="Segoe UI"/>
      <w:sz w:val="18"/>
      <w:szCs w:val="18"/>
    </w:rPr>
  </w:style>
  <w:style w:type="paragraph" w:styleId="Revision">
    <w:name w:val="Revision"/>
    <w:hidden/>
    <w:uiPriority w:val="99"/>
    <w:semiHidden/>
    <w:rsid w:val="002D56DB"/>
    <w:pPr>
      <w:spacing w:after="0" w:line="240" w:lineRule="auto"/>
    </w:pPr>
  </w:style>
  <w:style w:type="character" w:styleId="LineNumber">
    <w:name w:val="line number"/>
    <w:basedOn w:val="DefaultParagraphFont"/>
    <w:uiPriority w:val="99"/>
    <w:semiHidden/>
    <w:unhideWhenUsed/>
    <w:rsid w:val="001D38EA"/>
  </w:style>
  <w:style w:type="character" w:styleId="Hyperlink">
    <w:name w:val="Hyperlink"/>
    <w:basedOn w:val="DefaultParagraphFont"/>
    <w:uiPriority w:val="99"/>
    <w:unhideWhenUsed/>
    <w:rsid w:val="000D01EF"/>
    <w:rPr>
      <w:color w:val="0563C1" w:themeColor="hyperlink"/>
      <w:u w:val="single"/>
    </w:rPr>
  </w:style>
  <w:style w:type="character" w:styleId="Mention">
    <w:name w:val="Mention"/>
    <w:basedOn w:val="DefaultParagraphFont"/>
    <w:uiPriority w:val="99"/>
    <w:semiHidden/>
    <w:unhideWhenUsed/>
    <w:rsid w:val="000D01E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3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steve.granger@rothamsted.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g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34ECF-5B2B-4903-86CC-F078F0B55F95}">
  <ds:schemaRefs>
    <ds:schemaRef ds:uri="urn:schemas-microsoft-com.VSTO2008Demos.ControlsStorage"/>
  </ds:schemaRefs>
</ds:datastoreItem>
</file>

<file path=customXml/itemProps2.xml><?xml version="1.0" encoding="utf-8"?>
<ds:datastoreItem xmlns:ds="http://schemas.openxmlformats.org/officeDocument/2006/customXml" ds:itemID="{1FB2F03B-E46D-4853-B524-4EAA7BA1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2</TotalTime>
  <Pages>15</Pages>
  <Words>9886</Words>
  <Characters>56352</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Granger</dc:creator>
  <cp:keywords/>
  <dc:description/>
  <cp:lastModifiedBy>Steve Granger</cp:lastModifiedBy>
  <cp:revision>4</cp:revision>
  <cp:lastPrinted>2018-02-15T11:43:00Z</cp:lastPrinted>
  <dcterms:created xsi:type="dcterms:W3CDTF">2018-02-16T14:13:00Z</dcterms:created>
  <dcterms:modified xsi:type="dcterms:W3CDTF">2018-02-16T14:15:00Z</dcterms:modified>
</cp:coreProperties>
</file>