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3812DA" w14:textId="620C1EB5" w:rsidR="009F7E37" w:rsidRPr="00F72FEC" w:rsidRDefault="009F7E37" w:rsidP="008B0342">
      <w:r w:rsidRPr="00F72FEC">
        <w:t>Short running title</w:t>
      </w:r>
      <w:r w:rsidR="00455594">
        <w:t>: Moth decline in broadleaf woodlands</w:t>
      </w:r>
    </w:p>
    <w:p w14:paraId="5177C165" w14:textId="77777777" w:rsidR="009F7E37" w:rsidRDefault="009F7E37" w:rsidP="008B0342">
      <w:pPr>
        <w:rPr>
          <w:sz w:val="28"/>
          <w:szCs w:val="28"/>
        </w:rPr>
      </w:pPr>
    </w:p>
    <w:p w14:paraId="23C659A6" w14:textId="3798ACEE" w:rsidR="008B0342" w:rsidRPr="00F72FEC" w:rsidRDefault="008B0342" w:rsidP="008B0342">
      <w:pPr>
        <w:rPr>
          <w:sz w:val="28"/>
          <w:szCs w:val="28"/>
        </w:rPr>
      </w:pPr>
      <w:r w:rsidRPr="00F72FEC">
        <w:rPr>
          <w:sz w:val="28"/>
          <w:szCs w:val="28"/>
        </w:rPr>
        <w:t>Moth declines are most severe in broadleaf woodlands</w:t>
      </w:r>
      <w:r w:rsidR="004A6092">
        <w:rPr>
          <w:sz w:val="28"/>
          <w:szCs w:val="28"/>
        </w:rPr>
        <w:t xml:space="preserve"> despite a net gain in habitat availability</w:t>
      </w:r>
    </w:p>
    <w:p w14:paraId="7A66C0E1" w14:textId="063E3CB7" w:rsidR="00DC6769" w:rsidRDefault="00DC6769" w:rsidP="00DC6769">
      <w:r>
        <w:t>Dan Blumgart</w:t>
      </w:r>
      <w:r w:rsidRPr="00930C48">
        <w:rPr>
          <w:vertAlign w:val="superscript"/>
        </w:rPr>
        <w:t>1</w:t>
      </w:r>
      <w:r>
        <w:t>*, Marc S. Botham</w:t>
      </w:r>
      <w:r w:rsidRPr="009B11AE">
        <w:rPr>
          <w:vertAlign w:val="superscript"/>
        </w:rPr>
        <w:t>2</w:t>
      </w:r>
      <w:r>
        <w:t>, Rosa Men</w:t>
      </w:r>
      <w:r w:rsidR="008A61FF">
        <w:rPr>
          <w:rFonts w:cstheme="minorHAnsi"/>
        </w:rPr>
        <w:t>é</w:t>
      </w:r>
      <w:r>
        <w:t>ndez</w:t>
      </w:r>
      <w:r w:rsidRPr="009B11AE">
        <w:rPr>
          <w:vertAlign w:val="superscript"/>
        </w:rPr>
        <w:t>3</w:t>
      </w:r>
      <w:r>
        <w:t>, James R. Bell</w:t>
      </w:r>
      <w:r w:rsidRPr="009B11AE">
        <w:rPr>
          <w:vertAlign w:val="superscript"/>
        </w:rPr>
        <w:t>1</w:t>
      </w:r>
    </w:p>
    <w:p w14:paraId="53026668" w14:textId="77777777" w:rsidR="00DC6769" w:rsidRDefault="00DC6769" w:rsidP="00DC6769"/>
    <w:p w14:paraId="1E1F8890" w14:textId="77777777" w:rsidR="00DC6769" w:rsidRDefault="00DC6769" w:rsidP="00DC6769">
      <w:r>
        <w:t xml:space="preserve">1 Rothamsted Insect Survey, </w:t>
      </w:r>
      <w:proofErr w:type="spellStart"/>
      <w:r>
        <w:t>Biointeractions</w:t>
      </w:r>
      <w:proofErr w:type="spellEnd"/>
      <w:r>
        <w:t xml:space="preserve"> and Crop Protection, Rothamsted Research, West Common, Harpenden, AL5 2JQ, UK.</w:t>
      </w:r>
    </w:p>
    <w:p w14:paraId="3AC6BB8D" w14:textId="77777777" w:rsidR="00DC6769" w:rsidRDefault="00DC6769" w:rsidP="00DC6769">
      <w:r>
        <w:t>2 Centre for Ecology &amp; Hydrology, Maclean Building, Benson Lane, Crowmarsh Gifford, Wallingford, Oxfordshire, OX10 8BB, UK.</w:t>
      </w:r>
    </w:p>
    <w:p w14:paraId="7515F5BF" w14:textId="77777777" w:rsidR="00DC6769" w:rsidRDefault="00DC6769" w:rsidP="00DC6769">
      <w:r>
        <w:t>3 Lancaster Environment Centre, Lancaster University, Lancaster, LA1 4YQ, UK</w:t>
      </w:r>
    </w:p>
    <w:p w14:paraId="7C728C2A" w14:textId="320A2AFE" w:rsidR="00DC6769" w:rsidRDefault="00DC6769" w:rsidP="00DC6769">
      <w:r>
        <w:t xml:space="preserve">*Correspondence: Dan Blumgart, Rothamsted Insect Survey, </w:t>
      </w:r>
      <w:proofErr w:type="spellStart"/>
      <w:r>
        <w:t>Biointeractions</w:t>
      </w:r>
      <w:proofErr w:type="spellEnd"/>
      <w:r>
        <w:t xml:space="preserve"> and Crop Protection, Rothamsted Research, West Common, Harpenden, AL5 2JQ, UK.</w:t>
      </w:r>
      <w:r w:rsidR="006A5437">
        <w:t xml:space="preserve"> Email: dblumgart@outlook.com</w:t>
      </w:r>
    </w:p>
    <w:p w14:paraId="17C84338" w14:textId="77777777" w:rsidR="00DC6769" w:rsidRDefault="00DC6769"/>
    <w:p w14:paraId="76745EB4" w14:textId="60560F79" w:rsidR="009D4601" w:rsidRDefault="009D4601" w:rsidP="009D4601">
      <w:pPr>
        <w:pStyle w:val="Heading1"/>
      </w:pPr>
      <w:r>
        <w:t>Abstract</w:t>
      </w:r>
    </w:p>
    <w:p w14:paraId="2B358338" w14:textId="7F84D95B" w:rsidR="00781D80" w:rsidRDefault="00FE664C" w:rsidP="00781D80">
      <w:pPr>
        <w:pStyle w:val="ListParagraph"/>
        <w:numPr>
          <w:ilvl w:val="0"/>
          <w:numId w:val="5"/>
        </w:numPr>
      </w:pPr>
      <w:bookmarkStart w:id="0" w:name="_Hlk69912456"/>
      <w:r>
        <w:t>While agricultural intensification and habitat loss are cited as key drivers of</w:t>
      </w:r>
      <w:r w:rsidR="00262486">
        <w:t xml:space="preserve"> moth</w:t>
      </w:r>
      <w:r>
        <w:t xml:space="preserve"> decline, these alone cannot explain declines observed in</w:t>
      </w:r>
      <w:r w:rsidR="00BD18C5">
        <w:t xml:space="preserve"> UK</w:t>
      </w:r>
      <w:r>
        <w:t xml:space="preserve"> woodlands – a habitat which has expanded in area since 19</w:t>
      </w:r>
      <w:r w:rsidR="00320E5C">
        <w:t>68</w:t>
      </w:r>
      <w:r>
        <w:t xml:space="preserve">. </w:t>
      </w:r>
    </w:p>
    <w:p w14:paraId="261C5067" w14:textId="24053A63" w:rsidR="00781D80" w:rsidRDefault="00857333" w:rsidP="00781D80">
      <w:pPr>
        <w:pStyle w:val="ListParagraph"/>
        <w:numPr>
          <w:ilvl w:val="0"/>
          <w:numId w:val="5"/>
        </w:numPr>
      </w:pPr>
      <w:r>
        <w:t>We</w:t>
      </w:r>
      <w:r w:rsidR="00FE664C">
        <w:t xml:space="preserve"> quantif</w:t>
      </w:r>
      <w:r>
        <w:t>ied</w:t>
      </w:r>
      <w:r w:rsidR="00FE664C">
        <w:t xml:space="preserve"> how moth </w:t>
      </w:r>
      <w:r w:rsidR="00781D80">
        <w:t>communities</w:t>
      </w:r>
      <w:r w:rsidR="00687CCE">
        <w:t xml:space="preserve"> </w:t>
      </w:r>
      <w:r w:rsidR="00FE664C">
        <w:t>changed across habitats and region</w:t>
      </w:r>
      <w:r w:rsidR="00320E5C">
        <w:t>s</w:t>
      </w:r>
      <w:r w:rsidR="00FE664C">
        <w:t xml:space="preserve"> and</w:t>
      </w:r>
      <w:r>
        <w:t xml:space="preserve"> </w:t>
      </w:r>
      <w:r w:rsidR="00FE664C">
        <w:t>determine</w:t>
      </w:r>
      <w:r>
        <w:t>d</w:t>
      </w:r>
      <w:r w:rsidR="00FE664C">
        <w:t xml:space="preserve"> how species traits interact</w:t>
      </w:r>
      <w:r>
        <w:t>ed</w:t>
      </w:r>
      <w:r w:rsidR="00FE664C">
        <w:t xml:space="preserve"> with habitat in predicting moth abundance change. </w:t>
      </w:r>
      <w:bookmarkEnd w:id="0"/>
      <w:r w:rsidR="00487B2E">
        <w:t xml:space="preserve">We hypothesised that, in woodlands, species more vulnerable to shading and </w:t>
      </w:r>
      <w:r w:rsidR="004E2A42">
        <w:t xml:space="preserve">browsing </w:t>
      </w:r>
      <w:r w:rsidR="00487B2E">
        <w:t>by deer (species specialis</w:t>
      </w:r>
      <w:r w:rsidR="00BD2C66">
        <w:t>ing</w:t>
      </w:r>
      <w:r w:rsidR="00487B2E">
        <w:t xml:space="preserve"> on forbs, shrubs and shade-intolerant plants) had declined more </w:t>
      </w:r>
      <w:r w:rsidR="00487B2E">
        <w:lastRenderedPageBreak/>
        <w:t>severely than other species</w:t>
      </w:r>
      <w:r w:rsidR="00736191">
        <w:t>,</w:t>
      </w:r>
      <w:r>
        <w:t xml:space="preserve"> and that m</w:t>
      </w:r>
      <w:r w:rsidR="000729A5">
        <w:t xml:space="preserve">oth decline </w:t>
      </w:r>
      <w:r>
        <w:t>in woodlands</w:t>
      </w:r>
      <w:r w:rsidR="000729A5">
        <w:t xml:space="preserve"> was more severe at sites</w:t>
      </w:r>
      <w:r>
        <w:t xml:space="preserve"> more susceptible to </w:t>
      </w:r>
      <w:r w:rsidR="00736191">
        <w:t>deer damage.</w:t>
      </w:r>
    </w:p>
    <w:p w14:paraId="691B6CCD" w14:textId="29086B60" w:rsidR="00781D80" w:rsidRDefault="00FE664C" w:rsidP="00781D80">
      <w:pPr>
        <w:pStyle w:val="ListParagraph"/>
        <w:numPr>
          <w:ilvl w:val="0"/>
          <w:numId w:val="5"/>
        </w:numPr>
      </w:pPr>
      <w:r>
        <w:t xml:space="preserve"> </w:t>
      </w:r>
      <w:r w:rsidR="00320E5C">
        <w:t>W</w:t>
      </w:r>
      <w:r>
        <w:t>e modelled abundance, biomass, species richness and diversity</w:t>
      </w:r>
      <w:r w:rsidR="00805B59">
        <w:t xml:space="preserve"> </w:t>
      </w:r>
      <w:r w:rsidR="00857333">
        <w:t xml:space="preserve">from 1968 – 2016 </w:t>
      </w:r>
      <w:r w:rsidR="00805B59">
        <w:t xml:space="preserve">and </w:t>
      </w:r>
      <w:r w:rsidR="00857333">
        <w:t xml:space="preserve">explored </w:t>
      </w:r>
      <w:r w:rsidR="00805B59">
        <w:t>how these interacted with</w:t>
      </w:r>
      <w:r>
        <w:t xml:space="preserve"> habitat and region. </w:t>
      </w:r>
      <w:r w:rsidR="00805B59">
        <w:t>We also modelled the interaction between habitat</w:t>
      </w:r>
      <w:r w:rsidR="004E2A42">
        <w:t xml:space="preserve"> </w:t>
      </w:r>
      <w:r w:rsidR="00781D80">
        <w:t>and two moth species traits: larval feeding guild and shade-tolerance of hostplant</w:t>
      </w:r>
      <w:r w:rsidR="00192368">
        <w:t>.</w:t>
      </w:r>
    </w:p>
    <w:p w14:paraId="5F3A7CE9" w14:textId="45EAA1D6" w:rsidR="009D4601" w:rsidRDefault="00736191" w:rsidP="00781D80">
      <w:pPr>
        <w:pStyle w:val="ListParagraph"/>
        <w:numPr>
          <w:ilvl w:val="0"/>
          <w:numId w:val="5"/>
        </w:numPr>
      </w:pPr>
      <w:r>
        <w:t>Moth d</w:t>
      </w:r>
      <w:r w:rsidR="00192368">
        <w:t>eclines were consistently highest in broadleaf woodland</w:t>
      </w:r>
      <w:r w:rsidR="004E2A42">
        <w:t xml:space="preserve">. </w:t>
      </w:r>
      <w:r w:rsidR="00192368">
        <w:t>Abundance</w:t>
      </w:r>
      <w:r w:rsidR="00781D80">
        <w:t>, biomass, species richness and diversity</w:t>
      </w:r>
      <w:r w:rsidR="00192368">
        <w:t xml:space="preserve"> declined</w:t>
      </w:r>
      <w:r w:rsidR="00781D80">
        <w:t xml:space="preserve"> significantly</w:t>
      </w:r>
      <w:r w:rsidR="00192368">
        <w:t xml:space="preserve"> by </w:t>
      </w:r>
      <w:r w:rsidR="000729A5">
        <w:t>-</w:t>
      </w:r>
      <w:r w:rsidR="00192368">
        <w:t>51%</w:t>
      </w:r>
      <w:r w:rsidR="00781D80">
        <w:t xml:space="preserve">, </w:t>
      </w:r>
      <w:r w:rsidR="000729A5">
        <w:t>-</w:t>
      </w:r>
      <w:r w:rsidR="00781D80">
        <w:t xml:space="preserve">52%, </w:t>
      </w:r>
      <w:r w:rsidR="000729A5">
        <w:t>-</w:t>
      </w:r>
      <w:r w:rsidR="00781D80">
        <w:t xml:space="preserve">14% and </w:t>
      </w:r>
      <w:r w:rsidR="000729A5">
        <w:t>-</w:t>
      </w:r>
      <w:r w:rsidR="00781D80">
        <w:t xml:space="preserve">15% </w:t>
      </w:r>
      <w:r w:rsidR="00192368">
        <w:t>in woodlands,</w:t>
      </w:r>
      <w:r w:rsidR="00781D80">
        <w:t xml:space="preserve"> respectively</w:t>
      </w:r>
      <w:r w:rsidR="000729A5">
        <w:t>, compared to national trends of -34%, -39%, -1% (non-significant) and +10%</w:t>
      </w:r>
      <w:r w:rsidR="00781D80">
        <w:t>.</w:t>
      </w:r>
      <w:r w:rsidR="00857333">
        <w:t xml:space="preserve"> Declines were no greater in woodlands more susceptible to deer browsing damage.</w:t>
      </w:r>
      <w:r w:rsidR="00192368">
        <w:t xml:space="preserve"> Traits-based analysis found no evidence t</w:t>
      </w:r>
      <w:r>
        <w:t xml:space="preserve">hat </w:t>
      </w:r>
      <w:r w:rsidR="00192368">
        <w:t xml:space="preserve">shading and </w:t>
      </w:r>
      <w:r w:rsidR="008F4B7A">
        <w:t xml:space="preserve">intensive browsing </w:t>
      </w:r>
      <w:r w:rsidR="00192368">
        <w:t>by deer explain</w:t>
      </w:r>
      <w:r>
        <w:t>ed</w:t>
      </w:r>
      <w:r w:rsidR="00192368">
        <w:t xml:space="preserve"> moth declines in woodland.</w:t>
      </w:r>
    </w:p>
    <w:p w14:paraId="559CAD51" w14:textId="669AF85D" w:rsidR="00857333" w:rsidRDefault="000729A5" w:rsidP="00781D80">
      <w:pPr>
        <w:pStyle w:val="ListParagraph"/>
        <w:numPr>
          <w:ilvl w:val="0"/>
          <w:numId w:val="5"/>
        </w:numPr>
      </w:pPr>
      <w:r>
        <w:t>M</w:t>
      </w:r>
      <w:r w:rsidR="001E27DB">
        <w:t xml:space="preserve">oth decline </w:t>
      </w:r>
      <w:r>
        <w:t xml:space="preserve">was </w:t>
      </w:r>
      <w:r w:rsidR="00B36250">
        <w:t>more severe</w:t>
      </w:r>
      <w:r w:rsidR="001E27DB">
        <w:t xml:space="preserve"> in broadleaf woodlands than in intensively</w:t>
      </w:r>
      <w:r w:rsidR="00B36250">
        <w:t xml:space="preserve"> managed farmlands.</w:t>
      </w:r>
      <w:r w:rsidR="001E27DB">
        <w:t xml:space="preserve"> </w:t>
      </w:r>
      <w:r w:rsidR="00E601E9">
        <w:t xml:space="preserve">We found no evidence that deer </w:t>
      </w:r>
      <w:proofErr w:type="gramStart"/>
      <w:r w:rsidR="00E601E9">
        <w:t>browsing</w:t>
      </w:r>
      <w:proofErr w:type="gramEnd"/>
      <w:r w:rsidR="00E601E9">
        <w:t xml:space="preserve"> or increased shading has driven these trends: t</w:t>
      </w:r>
      <w:r w:rsidR="001E27DB">
        <w:t xml:space="preserve">he primary cause of the decline of moths in </w:t>
      </w:r>
      <w:r w:rsidR="00B36250">
        <w:t>w</w:t>
      </w:r>
      <w:r w:rsidR="001E27DB">
        <w:t>oodlands remains unclear</w:t>
      </w:r>
      <w:r w:rsidR="00B36250">
        <w:t>.</w:t>
      </w:r>
    </w:p>
    <w:p w14:paraId="0932A964" w14:textId="2250F5C0" w:rsidR="009D4601" w:rsidRDefault="009D4601"/>
    <w:p w14:paraId="16F0888A" w14:textId="5BFE608F" w:rsidR="0045438A" w:rsidRDefault="0045438A">
      <w:r>
        <w:t>Key words: Insect decline, UK moth decline, insect conservation, broadleaf woodland, traits-based analysis</w:t>
      </w:r>
    </w:p>
    <w:p w14:paraId="737F8556" w14:textId="77777777" w:rsidR="0045438A" w:rsidRDefault="0045438A"/>
    <w:p w14:paraId="135C6694" w14:textId="5286C5EC" w:rsidR="00F46C81" w:rsidRDefault="00F46C81" w:rsidP="00C47784">
      <w:pPr>
        <w:pStyle w:val="Heading1"/>
      </w:pPr>
      <w:r>
        <w:t>Introduction</w:t>
      </w:r>
    </w:p>
    <w:p w14:paraId="67A87BFA" w14:textId="3CCF809C" w:rsidR="005776AC" w:rsidRDefault="00140EE6" w:rsidP="00EE58B1">
      <w:r>
        <w:t>Changes to insect abundance and diversity have received much attention lately, with many studies reporting declines at both local and national scales in recent decades</w:t>
      </w:r>
      <w:r w:rsidR="002240AD">
        <w:t xml:space="preserve"> </w:t>
      </w:r>
      <w:r w:rsidR="002240AD">
        <w:fldChar w:fldCharType="begin"/>
      </w:r>
      <w:r w:rsidR="0040043D">
        <w:instrText xml:space="preserve"> ADDIN EN.CITE &lt;EndNote&gt;&lt;Cite&gt;&lt;Author&gt;Leather&lt;/Author&gt;&lt;Year&gt;2017&lt;/Year&gt;&lt;RecNum&gt;544&lt;/RecNum&gt;&lt;DisplayText&gt;(Leather, 2017; Wagner, 2020)&lt;/DisplayText&gt;&lt;record&gt;&lt;rec-number&gt;544&lt;/rec-number&gt;&lt;foreign-keys&gt;&lt;key app="EN" db-id="rvwwvxvxaxv0s1ed2aa5r5vde0sfxpswsd02" timestamp="1569075827"&gt;544&lt;/key&gt;&lt;/foreign-keys&gt;&lt;ref-type name="Journal Article"&gt;17&lt;/ref-type&gt;&lt;contributors&gt;&lt;authors&gt;&lt;author&gt;Leather, SR&lt;/author&gt;&lt;/authors&gt;&lt;/contributors&gt;&lt;titles&gt;&lt;title&gt;“Ecological Armageddon”-more evidence for the drastic decline in insect numbers&lt;/title&gt;&lt;secondary-title&gt;Annals of Applied Biology&lt;/secondary-title&gt;&lt;/titles&gt;&lt;periodical&gt;&lt;full-title&gt;Annals of Applied Biology&lt;/full-title&gt;&lt;/periodical&gt;&lt;pages&gt;1-3&lt;/pages&gt;&lt;volume&gt;172&lt;/volume&gt;&lt;number&gt;1&lt;/number&gt;&lt;dates&gt;&lt;year&gt;2017&lt;/year&gt;&lt;/dates&gt;&lt;urls&gt;&lt;/urls&gt;&lt;/record&gt;&lt;/Cite&gt;&lt;Cite&gt;&lt;Author&gt;Wagner&lt;/Author&gt;&lt;Year&gt;2020&lt;/Year&gt;&lt;RecNum&gt;1033&lt;/RecNum&gt;&lt;record&gt;&lt;rec-number&gt;1033&lt;/rec-number&gt;&lt;foreign-keys&gt;&lt;key app="EN" db-id="rvwwvxvxaxv0s1ed2aa5r5vde0sfxpswsd02" timestamp="1628594797"&gt;1033&lt;/key&gt;&lt;/foreign-keys&gt;&lt;ref-type name="Journal Article"&gt;17&lt;/ref-type&gt;&lt;contributors&gt;&lt;authors&gt;&lt;author&gt;Wagner, David L&lt;/author&gt;&lt;/authors&gt;&lt;/contributors&gt;&lt;titles&gt;&lt;title&gt;Insect declines in the Anthropocene&lt;/title&gt;&lt;secondary-title&gt;Annual review of entomology&lt;/secondary-title&gt;&lt;/titles&gt;&lt;periodical&gt;&lt;full-title&gt;Annual review of entomology&lt;/full-title&gt;&lt;/periodical&gt;&lt;pages&gt;457-480&lt;/pages&gt;&lt;volume&gt;65&lt;/volume&gt;&lt;dates&gt;&lt;year&gt;2020&lt;/year&gt;&lt;/dates&gt;&lt;isbn&gt;0066-4170&lt;/isbn&gt;&lt;urls&gt;&lt;/urls&gt;&lt;/record&gt;&lt;/Cite&gt;&lt;/EndNote&gt;</w:instrText>
      </w:r>
      <w:r w:rsidR="002240AD">
        <w:fldChar w:fldCharType="separate"/>
      </w:r>
      <w:r w:rsidR="0040043D">
        <w:rPr>
          <w:noProof/>
        </w:rPr>
        <w:t>(Leather, 2017; Wagner, 2020)</w:t>
      </w:r>
      <w:r w:rsidR="002240AD">
        <w:fldChar w:fldCharType="end"/>
      </w:r>
      <w:r>
        <w:t xml:space="preserve">, although some studies have found overall stability </w:t>
      </w:r>
      <w:r w:rsidR="00EE58B1">
        <w:t xml:space="preserve">or increase </w:t>
      </w:r>
      <w:r>
        <w:t>in some groups and regions</w:t>
      </w:r>
      <w:r w:rsidR="004F0C4C">
        <w:t xml:space="preserve"> </w:t>
      </w:r>
      <w:r w:rsidR="004F0C4C">
        <w:fldChar w:fldCharType="begin">
          <w:fldData xml:space="preserve">PEVuZE5vdGU+PENpdGU+PEF1dGhvcj5Dcm9zc2xleTwvQXV0aG9yPjxZZWFyPjIwMjA8L1llYXI+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=
</w:fldData>
        </w:fldChar>
      </w:r>
      <w:r w:rsidR="0040043D">
        <w:instrText xml:space="preserve"> ADDIN EN.CITE </w:instrText>
      </w:r>
      <w:r w:rsidR="0040043D">
        <w:fldChar w:fldCharType="begin">
          <w:fldData xml:space="preserve">PEVuZE5vdGU+PENpdGU+PEF1dGhvcj5Dcm9zc2xleTwvQXV0aG9yPjxZZWFyPjIwMjA8L1llYXI+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=
</w:fldData>
        </w:fldChar>
      </w:r>
      <w:r w:rsidR="0040043D">
        <w:instrText xml:space="preserve"> ADDIN EN.CITE.DATA </w:instrText>
      </w:r>
      <w:r w:rsidR="0040043D">
        <w:fldChar w:fldCharType="end"/>
      </w:r>
      <w:r w:rsidR="004F0C4C">
        <w:fldChar w:fldCharType="separate"/>
      </w:r>
      <w:r w:rsidR="0040043D">
        <w:rPr>
          <w:noProof/>
        </w:rPr>
        <w:t>(Crossley</w:t>
      </w:r>
      <w:r w:rsidR="0040043D" w:rsidRPr="0040043D">
        <w:rPr>
          <w:i/>
          <w:noProof/>
        </w:rPr>
        <w:t xml:space="preserve"> et al.</w:t>
      </w:r>
      <w:r w:rsidR="0040043D">
        <w:rPr>
          <w:noProof/>
        </w:rPr>
        <w:t>, 2020; van Klink</w:t>
      </w:r>
      <w:r w:rsidR="0040043D" w:rsidRPr="0040043D">
        <w:rPr>
          <w:i/>
          <w:noProof/>
        </w:rPr>
        <w:t xml:space="preserve"> et al.</w:t>
      </w:r>
      <w:r w:rsidR="0040043D">
        <w:rPr>
          <w:noProof/>
        </w:rPr>
        <w:t>, 2020)</w:t>
      </w:r>
      <w:r w:rsidR="004F0C4C">
        <w:fldChar w:fldCharType="end"/>
      </w:r>
      <w:r w:rsidR="00EE58B1">
        <w:t xml:space="preserve">. </w:t>
      </w:r>
      <w:r w:rsidR="005776AC">
        <w:t xml:space="preserve">Key drivers of insect decline are thought to be habitat loss, </w:t>
      </w:r>
      <w:r w:rsidR="005776AC">
        <w:lastRenderedPageBreak/>
        <w:t xml:space="preserve">degradation and agricultural intensification </w:t>
      </w:r>
      <w:r w:rsidR="005776AC">
        <w:fldChar w:fldCharType="begin">
          <w:fldData xml:space="preserve">PEVuZE5vdGU+PENpdGU+PEF1dGhvcj5Gb3g8L0F1dGhvcj48WWVhcj4yMDEzPC9ZZWFyPjxSZWNO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=
</w:fldData>
        </w:fldChar>
      </w:r>
      <w:r w:rsidR="00166EF3">
        <w:instrText xml:space="preserve"> ADDIN EN.CITE </w:instrText>
      </w:r>
      <w:r w:rsidR="00166EF3">
        <w:fldChar w:fldCharType="begin">
          <w:fldData xml:space="preserve">PEVuZE5vdGU+PENpdGU+PEF1dGhvcj5Gb3g8L0F1dGhvcj48WWVhcj4yMDEzPC9ZZWFyPjxSZWNO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=
</w:fldData>
        </w:fldChar>
      </w:r>
      <w:r w:rsidR="00166EF3">
        <w:instrText xml:space="preserve"> ADDIN EN.CITE.DATA </w:instrText>
      </w:r>
      <w:r w:rsidR="00166EF3">
        <w:fldChar w:fldCharType="end"/>
      </w:r>
      <w:r w:rsidR="005776AC">
        <w:fldChar w:fldCharType="separate"/>
      </w:r>
      <w:r w:rsidR="0040043D">
        <w:rPr>
          <w:noProof/>
        </w:rPr>
        <w:t>(Fox, 2013; Wagner</w:t>
      </w:r>
      <w:r w:rsidR="0040043D" w:rsidRPr="0040043D">
        <w:rPr>
          <w:i/>
          <w:noProof/>
        </w:rPr>
        <w:t xml:space="preserve"> et al.</w:t>
      </w:r>
      <w:r w:rsidR="0040043D">
        <w:rPr>
          <w:noProof/>
        </w:rPr>
        <w:t>, 2021)</w:t>
      </w:r>
      <w:r w:rsidR="005776AC">
        <w:fldChar w:fldCharType="end"/>
      </w:r>
      <w:r w:rsidR="005776AC">
        <w:t xml:space="preserve">, with growing recognition </w:t>
      </w:r>
      <w:r w:rsidR="009D7984">
        <w:t>of</w:t>
      </w:r>
      <w:r w:rsidR="005776AC">
        <w:t xml:space="preserve"> the role of light pollution</w:t>
      </w:r>
      <w:r w:rsidR="009D7984">
        <w:t xml:space="preserve"> in nocturnally active insects</w:t>
      </w:r>
      <w:r w:rsidR="005776AC">
        <w:t xml:space="preserve"> </w:t>
      </w:r>
      <w:r w:rsidR="005776AC">
        <w:fldChar w:fldCharType="begin"/>
      </w:r>
      <w:r w:rsidR="0040043D">
        <w:instrText xml:space="preserve"> ADDIN EN.CITE &lt;EndNote&gt;&lt;Cite&gt;&lt;Author&gt;Owens&lt;/Author&gt;&lt;Year&gt;2019&lt;/Year&gt;&lt;RecNum&gt;713&lt;/RecNum&gt;&lt;DisplayText&gt;(Owens&lt;style face="italic"&gt; et al.&lt;/style&gt;, 2019)&lt;/DisplayText&gt;&lt;record&gt;&lt;rec-number&gt;713&lt;/rec-number&gt;&lt;foreign-keys&gt;&lt;key app="EN" db-id="rvwwvxvxaxv0s1ed2aa5r5vde0sfxpswsd02" timestamp="1575378561"&gt;713&lt;/key&gt;&lt;/foreign-keys&gt;&lt;ref-type name="Journal Article"&gt;17&lt;/ref-type&gt;&lt;contributors&gt;&lt;authors&gt;&lt;author&gt;Owens, Avalon&lt;/author&gt;&lt;author&gt;Cochard, Precillia&lt;/author&gt;&lt;author&gt;Durrant, Joanna&lt;/author&gt;&lt;author&gt;Perkin, Elizabeth&lt;/author&gt;&lt;author&gt;Seymoure, Brett&lt;/author&gt;&lt;/authors&gt;&lt;/contributors&gt;&lt;titles&gt;&lt;title&gt;Light Pollution Is a Driver of Insect Declines&lt;/title&gt;&lt;secondary-title&gt;Available at SSRN 3378835&lt;/secondary-title&gt;&lt;/titles&gt;&lt;periodical&gt;&lt;full-title&gt;Available at SSRN 3378835&lt;/full-title&gt;&lt;/periodical&gt;&lt;dates&gt;&lt;year&gt;2019&lt;/year&gt;&lt;/dates&gt;&lt;urls&gt;&lt;/urls&gt;&lt;/record&gt;&lt;/Cite&gt;&lt;/EndNote&gt;</w:instrText>
      </w:r>
      <w:r w:rsidR="005776AC">
        <w:fldChar w:fldCharType="separate"/>
      </w:r>
      <w:r w:rsidR="0040043D">
        <w:rPr>
          <w:noProof/>
        </w:rPr>
        <w:t>(Owens</w:t>
      </w:r>
      <w:r w:rsidR="0040043D" w:rsidRPr="0040043D">
        <w:rPr>
          <w:i/>
          <w:noProof/>
        </w:rPr>
        <w:t xml:space="preserve"> et al.</w:t>
      </w:r>
      <w:r w:rsidR="0040043D">
        <w:rPr>
          <w:noProof/>
        </w:rPr>
        <w:t>, 2019)</w:t>
      </w:r>
      <w:r w:rsidR="005776AC">
        <w:fldChar w:fldCharType="end"/>
      </w:r>
      <w:r w:rsidR="005776AC">
        <w:t xml:space="preserve">. </w:t>
      </w:r>
      <w:r w:rsidR="00CE09C1">
        <w:t>In addition, t</w:t>
      </w:r>
      <w:r w:rsidR="005776AC">
        <w:t>he effect</w:t>
      </w:r>
      <w:r w:rsidR="002341A9">
        <w:t>s</w:t>
      </w:r>
      <w:r w:rsidR="005776AC">
        <w:t xml:space="preserve"> of</w:t>
      </w:r>
      <w:r w:rsidR="002341A9">
        <w:t xml:space="preserve"> recent</w:t>
      </w:r>
      <w:r w:rsidR="005776AC">
        <w:t xml:space="preserve"> climate change </w:t>
      </w:r>
      <w:r w:rsidR="002341A9">
        <w:t>are</w:t>
      </w:r>
      <w:r w:rsidR="005776AC">
        <w:t xml:space="preserve"> </w:t>
      </w:r>
      <w:r w:rsidR="00F57B1D">
        <w:t>complex and var</w:t>
      </w:r>
      <w:r w:rsidR="002341A9">
        <w:t>y</w:t>
      </w:r>
      <w:r w:rsidR="00F57B1D">
        <w:t xml:space="preserve"> spatially and across species</w:t>
      </w:r>
      <w:r w:rsidR="00494D24">
        <w:t xml:space="preserve"> </w:t>
      </w:r>
      <w:r w:rsidR="00494D24">
        <w:fldChar w:fldCharType="begin"/>
      </w:r>
      <w:r w:rsidR="0040043D">
        <w:instrText xml:space="preserve"> ADDIN EN.CITE &lt;EndNote&gt;&lt;Cite&gt;&lt;Author&gt;Menéndez&lt;/Author&gt;&lt;Year&gt;2007&lt;/Year&gt;&lt;RecNum&gt;1023&lt;/RecNum&gt;&lt;DisplayText&gt;(Menéndez, 2007; Wilson and Fox, 2020)&lt;/DisplayText&gt;&lt;record&gt;&lt;rec-number&gt;1023&lt;/rec-number&gt;&lt;foreign-keys&gt;&lt;key app="EN" db-id="rvwwvxvxaxv0s1ed2aa5r5vde0sfxpswsd02" timestamp="1628085890"&gt;1023&lt;/key&gt;&lt;/foreign-keys&gt;&lt;ref-type name="Journal Article"&gt;17&lt;/ref-type&gt;&lt;contributors&gt;&lt;authors&gt;&lt;author&gt;Menéndez, Rosa&lt;/author&gt;&lt;/authors&gt;&lt;/contributors&gt;&lt;titles&gt;&lt;title&gt;How are insects responding to global warming?&lt;/title&gt;&lt;secondary-title&gt;Tijdschrift voor Entomologie&lt;/secondary-title&gt;&lt;/titles&gt;&lt;periodical&gt;&lt;full-title&gt;Tijdschrift voor Entomologie&lt;/full-title&gt;&lt;/periodical&gt;&lt;pages&gt;355&lt;/pages&gt;&lt;volume&gt;150&lt;/volume&gt;&lt;number&gt;2&lt;/number&gt;&lt;dates&gt;&lt;year&gt;2007&lt;/year&gt;&lt;/dates&gt;&lt;isbn&gt;0040-7496&lt;/isbn&gt;&lt;urls&gt;&lt;/urls&gt;&lt;/record&gt;&lt;/Cite&gt;&lt;Cite&gt;&lt;Author&gt;Wilson&lt;/Author&gt;&lt;Year&gt;2020&lt;/Year&gt;&lt;RecNum&gt;1024&lt;/RecNum&gt;&lt;record&gt;&lt;rec-number&gt;1024&lt;/rec-number&gt;&lt;foreign-keys&gt;&lt;key app="EN" db-id="rvwwvxvxaxv0s1ed2aa5r5vde0sfxpswsd02" timestamp="1628086702"&gt;1024&lt;/key&gt;&lt;/foreign-keys&gt;&lt;ref-type name="Journal Article"&gt;17&lt;/ref-type&gt;&lt;contributors&gt;&lt;authors&gt;&lt;author&gt;Wilson, Robert J&lt;/author&gt;&lt;author&gt;Fox, Richard&lt;/author&gt;&lt;/authors&gt;&lt;/contributors&gt;&lt;titles&gt;&lt;title&gt;Insect responses to global change offer signposts for biodiversity and conservation&lt;/title&gt;&lt;secondary-title&gt;Ecological Entomology&lt;/secondary-title&gt;&lt;/titles&gt;&lt;periodical&gt;&lt;full-title&gt;Ecological Entomology&lt;/full-title&gt;&lt;/periodical&gt;&lt;dates&gt;&lt;year&gt;2020&lt;/year&gt;&lt;/dates&gt;&lt;isbn&gt;0307-6946&lt;/isbn&gt;&lt;urls&gt;&lt;/urls&gt;&lt;/record&gt;&lt;/Cite&gt;&lt;/EndNote&gt;</w:instrText>
      </w:r>
      <w:r w:rsidR="00494D24">
        <w:fldChar w:fldCharType="separate"/>
      </w:r>
      <w:r w:rsidR="0040043D">
        <w:rPr>
          <w:noProof/>
        </w:rPr>
        <w:t>(Menéndez, 2007; Wilson and Fox, 2020)</w:t>
      </w:r>
      <w:r w:rsidR="00494D24">
        <w:fldChar w:fldCharType="end"/>
      </w:r>
      <w:r w:rsidR="009A14D9">
        <w:t xml:space="preserve">, </w:t>
      </w:r>
      <w:r w:rsidR="005776AC">
        <w:t>with positive</w:t>
      </w:r>
      <w:r w:rsidR="009A14D9">
        <w:t xml:space="preserve"> </w:t>
      </w:r>
      <w:r w:rsidR="009A14D9">
        <w:fldChar w:fldCharType="begin">
          <w:fldData xml:space="preserve">PEVuZE5vdGU+PENpdGU+PEF1dGhvcj5XYXJyZW48L0F1dGhvcj48WWVhcj4yMDAxPC9ZZWFyPjxS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</w:fldData>
        </w:fldChar>
      </w:r>
      <w:r w:rsidR="0040043D">
        <w:instrText xml:space="preserve"> ADDIN EN.CITE </w:instrText>
      </w:r>
      <w:r w:rsidR="0040043D">
        <w:fldChar w:fldCharType="begin">
          <w:fldData xml:space="preserve">PEVuZE5vdGU+PENpdGU+PEF1dGhvcj5XYXJyZW48L0F1dGhvcj48WWVhcj4yMDAxPC9ZZWFyPjxS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</w:fldData>
        </w:fldChar>
      </w:r>
      <w:r w:rsidR="0040043D">
        <w:instrText xml:space="preserve"> ADDIN EN.CITE.DATA </w:instrText>
      </w:r>
      <w:r w:rsidR="0040043D">
        <w:fldChar w:fldCharType="end"/>
      </w:r>
      <w:r w:rsidR="009A14D9">
        <w:fldChar w:fldCharType="separate"/>
      </w:r>
      <w:r w:rsidR="0040043D">
        <w:rPr>
          <w:noProof/>
        </w:rPr>
        <w:t>(Warren</w:t>
      </w:r>
      <w:r w:rsidR="0040043D" w:rsidRPr="0040043D">
        <w:rPr>
          <w:i/>
          <w:noProof/>
        </w:rPr>
        <w:t xml:space="preserve"> et al.</w:t>
      </w:r>
      <w:r w:rsidR="0040043D">
        <w:rPr>
          <w:noProof/>
        </w:rPr>
        <w:t>, 2001; Fox</w:t>
      </w:r>
      <w:r w:rsidR="0040043D" w:rsidRPr="0040043D">
        <w:rPr>
          <w:i/>
          <w:noProof/>
        </w:rPr>
        <w:t xml:space="preserve"> et al.</w:t>
      </w:r>
      <w:r w:rsidR="0040043D">
        <w:rPr>
          <w:noProof/>
        </w:rPr>
        <w:t>, 2014)</w:t>
      </w:r>
      <w:r w:rsidR="009A14D9">
        <w:fldChar w:fldCharType="end"/>
      </w:r>
      <w:r w:rsidR="006E413D">
        <w:t xml:space="preserve">, </w:t>
      </w:r>
      <w:r w:rsidR="005776AC">
        <w:t xml:space="preserve">negative </w:t>
      </w:r>
      <w:r w:rsidR="005776AC">
        <w:fldChar w:fldCharType="begin"/>
      </w:r>
      <w:r w:rsidR="0040043D">
        <w:instrText xml:space="preserve"> ADDIN EN.CITE &lt;EndNote&gt;&lt;Cite&gt;&lt;Author&gt;Halsch&lt;/Author&gt;&lt;Year&gt;2021&lt;/Year&gt;&lt;RecNum&gt;990&lt;/RecNum&gt;&lt;DisplayText&gt;(Halsch&lt;style face="italic"&gt; et al.&lt;/style&gt;, 2021; Salcido&lt;style face="italic"&gt; et al.&lt;/style&gt;, 2020)&lt;/DisplayText&gt;&lt;record&gt;&lt;rec-number&gt;990&lt;/rec-number&gt;&lt;foreign-keys&gt;&lt;key app="EN" db-id="rvwwvxvxaxv0s1ed2aa5r5vde0sfxpswsd02" timestamp="1612864238"&gt;990&lt;/key&gt;&lt;/foreign-keys&gt;&lt;ref-type name="Journal Article"&gt;17&lt;/ref-type&gt;&lt;contributors&gt;&lt;authors&gt;&lt;author&gt;Halsch, Christopher A&lt;/author&gt;&lt;author&gt;Shapiro, Arthur M&lt;/author&gt;&lt;author&gt;Fordyce, James A&lt;/author&gt;&lt;author&gt;Nice, Chris C&lt;/author&gt;&lt;author&gt;Thorne, James H&lt;/author&gt;&lt;author&gt;Waetjen, David P&lt;/author&gt;&lt;author&gt;Forister, Matthew L&lt;/author&gt;&lt;/authors&gt;&lt;/contributors&gt;&lt;titles&gt;&lt;title&gt;Insects and recent climate change&lt;/title&gt;&lt;secondary-title&gt;Proceedings of the National Academy of Sciences&lt;/secondary-title&gt;&lt;/titles&gt;&lt;periodical&gt;&lt;full-title&gt;Proceedings of the National Academy of Sciences&lt;/full-title&gt;&lt;abbr-1&gt;PNAS&lt;/abbr-1&gt;&lt;/periodical&gt;&lt;volume&gt;118&lt;/volume&gt;&lt;number&gt;2&lt;/number&gt;&lt;dates&gt;&lt;year&gt;2021&lt;/year&gt;&lt;/dates&gt;&lt;isbn&gt;0027-8424&lt;/isbn&gt;&lt;urls&gt;&lt;/urls&gt;&lt;/record&gt;&lt;/Cite&gt;&lt;Cite&gt;&lt;Author&gt;Salcido&lt;/Author&gt;&lt;Year&gt;2020&lt;/Year&gt;&lt;RecNum&gt;987&lt;/RecNum&gt;&lt;record&gt;&lt;rec-number&gt;987&lt;/rec-number&gt;&lt;foreign-keys&gt;&lt;key app="EN" db-id="rvwwvxvxaxv0s1ed2aa5r5vde0sfxpswsd02" timestamp="1612862101"&gt;987&lt;/key&gt;&lt;/foreign-keys&gt;&lt;ref-type name="Journal Article"&gt;17&lt;/ref-type&gt;&lt;contributors&gt;&lt;authors&gt;&lt;author&gt;Salcido, Danielle M&lt;/author&gt;&lt;author&gt;Forister, Matthew L&lt;/author&gt;&lt;author&gt;Lopez, Humberto Garcia&lt;/author&gt;&lt;author&gt;Dyer, Lee A&lt;/author&gt;&lt;/authors&gt;&lt;/contributors&gt;&lt;titles&gt;&lt;title&gt;Loss of dominant caterpillar genera in a protected tropical forest&lt;/title&gt;&lt;secondary-title&gt;Scientific reports&lt;/secondary-title&gt;&lt;/titles&gt;&lt;periodical&gt;&lt;full-title&gt;Scientific reports&lt;/full-title&gt;&lt;/periodical&gt;&lt;pages&gt;1-10&lt;/pages&gt;&lt;volume&gt;10&lt;/volume&gt;&lt;number&gt;1&lt;/number&gt;&lt;dates&gt;&lt;year&gt;2020&lt;/year&gt;&lt;/dates&gt;&lt;isbn&gt;2045-2322&lt;/isbn&gt;&lt;urls&gt;&lt;/urls&gt;&lt;/record&gt;&lt;/Cite&gt;&lt;/EndNote&gt;</w:instrText>
      </w:r>
      <w:r w:rsidR="005776AC">
        <w:fldChar w:fldCharType="separate"/>
      </w:r>
      <w:r w:rsidR="0040043D">
        <w:rPr>
          <w:noProof/>
        </w:rPr>
        <w:t>(Halsch</w:t>
      </w:r>
      <w:r w:rsidR="0040043D" w:rsidRPr="0040043D">
        <w:rPr>
          <w:i/>
          <w:noProof/>
        </w:rPr>
        <w:t xml:space="preserve"> et al.</w:t>
      </w:r>
      <w:r w:rsidR="0040043D">
        <w:rPr>
          <w:noProof/>
        </w:rPr>
        <w:t>, 2021; Salcido</w:t>
      </w:r>
      <w:r w:rsidR="0040043D" w:rsidRPr="0040043D">
        <w:rPr>
          <w:i/>
          <w:noProof/>
        </w:rPr>
        <w:t xml:space="preserve"> et al.</w:t>
      </w:r>
      <w:r w:rsidR="0040043D">
        <w:rPr>
          <w:noProof/>
        </w:rPr>
        <w:t>, 2020)</w:t>
      </w:r>
      <w:r w:rsidR="005776AC">
        <w:fldChar w:fldCharType="end"/>
      </w:r>
      <w:r w:rsidR="005776AC">
        <w:t xml:space="preserve"> </w:t>
      </w:r>
      <w:r w:rsidR="006E413D">
        <w:t>and in some cases catastrophic</w:t>
      </w:r>
      <w:r w:rsidR="009A14D9">
        <w:t xml:space="preserve"> </w:t>
      </w:r>
      <w:r w:rsidR="009A14D9">
        <w:fldChar w:fldCharType="begin"/>
      </w:r>
      <w:r w:rsidR="009A14D9">
        <w:instrText xml:space="preserve"> ADDIN EN.CITE &lt;EndNote&gt;&lt;Cite&gt;&lt;Author&gt;Janzen&lt;/Author&gt;&lt;Year&gt;2021&lt;/Year&gt;&lt;RecNum&gt;989&lt;/RecNum&gt;&lt;DisplayText&gt;(Janzen and Hallwachs, 2021)&lt;/DisplayText&gt;&lt;record&gt;&lt;rec-number&gt;989&lt;/rec-number&gt;&lt;foreign-keys&gt;&lt;key app="EN" db-id="rvwwvxvxaxv0s1ed2aa5r5vde0sfxpswsd02" timestamp="1612864181"&gt;989&lt;/key&gt;&lt;/foreign-keys&gt;&lt;ref-type name="Journal Article"&gt;17&lt;/ref-type&gt;&lt;contributors&gt;&lt;authors&gt;&lt;author&gt;Janzen, Daniel H&lt;/author&gt;&lt;author&gt;Hallwachs, Winnie&lt;/author&gt;&lt;/authors&gt;&lt;/contributors&gt;&lt;titles&gt;&lt;title&gt;To us insectometers, it is clear that insect decline in our Costa Rican tropics is real, so let’s be kind to the survivors&lt;/title&gt;&lt;secondary-title&gt;Proceedings of the National Academy of Sciences&lt;/secondary-title&gt;&lt;/titles&gt;&lt;periodical&gt;&lt;full-title&gt;Proceedings of the National Academy of Sciences&lt;/full-title&gt;&lt;abbr-1&gt;PNAS&lt;/abbr-1&gt;&lt;/periodical&gt;&lt;volume&gt;118&lt;/volume&gt;&lt;number&gt;2&lt;/number&gt;&lt;dates&gt;&lt;year&gt;2021&lt;/year&gt;&lt;/dates&gt;&lt;isbn&gt;0027-8424&lt;/isbn&gt;&lt;urls&gt;&lt;/urls&gt;&lt;/record&gt;&lt;/Cite&gt;&lt;/EndNote&gt;</w:instrText>
      </w:r>
      <w:r w:rsidR="009A14D9">
        <w:fldChar w:fldCharType="separate"/>
      </w:r>
      <w:r w:rsidR="009A14D9">
        <w:rPr>
          <w:noProof/>
        </w:rPr>
        <w:t>(Janzen and Hallwachs, 2021)</w:t>
      </w:r>
      <w:r w:rsidR="009A14D9">
        <w:fldChar w:fldCharType="end"/>
      </w:r>
      <w:r w:rsidR="006E413D">
        <w:t xml:space="preserve"> </w:t>
      </w:r>
      <w:r w:rsidR="005776AC">
        <w:t xml:space="preserve">effects reported. The relative contribution of each of these </w:t>
      </w:r>
      <w:r w:rsidR="004A68A3">
        <w:t>drivers</w:t>
      </w:r>
      <w:r w:rsidR="005776AC">
        <w:t xml:space="preserve"> to the observed trends remains difficult to quantify, not least because many of the drivers are both interacting and co-occurring </w:t>
      </w:r>
      <w:r w:rsidR="005776AC">
        <w:fldChar w:fldCharType="begin"/>
      </w:r>
      <w:r w:rsidR="0040043D">
        <w:instrText xml:space="preserve"> ADDIN EN.CITE &lt;EndNote&gt;&lt;Cite&gt;&lt;Author&gt;Wagner&lt;/Author&gt;&lt;Year&gt;2021&lt;/Year&gt;&lt;RecNum&gt;984&lt;/RecNum&gt;&lt;DisplayText&gt;(Wagner&lt;style face="italic"&gt; et al.&lt;/style&gt;, 2021)&lt;/DisplayText&gt;&lt;record&gt;&lt;rec-number&gt;984&lt;/rec-number&gt;&lt;foreign-keys&gt;&lt;key app="EN" db-id="rvwwvxvxaxv0s1ed2aa5r5vde0sfxpswsd02" timestamp="1612860792"&gt;984&lt;/key&gt;&lt;/foreign-keys&gt;&lt;ref-type name="Journal Article"&gt;17&lt;/ref-type&gt;&lt;contributors&gt;&lt;authors&gt;&lt;author&gt;Wagner, David L&lt;/author&gt;&lt;author&gt;Grames, Eliza M&lt;/author&gt;&lt;author&gt;Forister, Matthew L&lt;/author&gt;&lt;author&gt;Berenbaum, May R&lt;/author&gt;&lt;author&gt;Stopak, David&lt;/author&gt;&lt;/authors&gt;&lt;/contributors&gt;&lt;titles&gt;&lt;title&gt;Insect decline in the Anthropocene: Death by a thousand cuts&lt;/title&gt;&lt;secondary-title&gt;Proceedings of the National Academy of Sciences&lt;/secondary-title&gt;&lt;/titles&gt;&lt;periodical&gt;&lt;full-title&gt;Proceedings of the National Academy of Sciences&lt;/full-title&gt;&lt;abbr-1&gt;PNAS&lt;/abbr-1&gt;&lt;/periodical&gt;&lt;volume&gt;118&lt;/volume&gt;&lt;number&gt;2&lt;/number&gt;&lt;dates&gt;&lt;year&gt;2021&lt;/year&gt;&lt;/dates&gt;&lt;isbn&gt;0027-8424&lt;/isbn&gt;&lt;urls&gt;&lt;/urls&gt;&lt;/record&gt;&lt;/Cite&gt;&lt;/EndNote&gt;</w:instrText>
      </w:r>
      <w:r w:rsidR="005776AC">
        <w:fldChar w:fldCharType="separate"/>
      </w:r>
      <w:r w:rsidR="0040043D">
        <w:rPr>
          <w:noProof/>
        </w:rPr>
        <w:t>(Wagner</w:t>
      </w:r>
      <w:r w:rsidR="0040043D" w:rsidRPr="0040043D">
        <w:rPr>
          <w:i/>
          <w:noProof/>
        </w:rPr>
        <w:t xml:space="preserve"> et al.</w:t>
      </w:r>
      <w:r w:rsidR="0040043D">
        <w:rPr>
          <w:noProof/>
        </w:rPr>
        <w:t>, 2021)</w:t>
      </w:r>
      <w:r w:rsidR="005776AC">
        <w:fldChar w:fldCharType="end"/>
      </w:r>
      <w:r w:rsidR="005776AC">
        <w:t xml:space="preserve">. While biodiversity loss in intensifying landscapes is unsurprising, more disturbing </w:t>
      </w:r>
      <w:r w:rsidR="00D575C9">
        <w:t xml:space="preserve">findings </w:t>
      </w:r>
      <w:r w:rsidR="005776AC">
        <w:t xml:space="preserve">show insect declines in remote areas, far from direct human influence </w:t>
      </w:r>
      <w:r w:rsidR="005776AC">
        <w:fldChar w:fldCharType="begin"/>
      </w:r>
      <w:r w:rsidR="0040043D">
        <w:instrText xml:space="preserve"> ADDIN EN.CITE &lt;EndNote&gt;&lt;Cite&gt;&lt;Author&gt;Harris&lt;/Author&gt;&lt;Year&gt;2019&lt;/Year&gt;&lt;RecNum&gt;1000&lt;/RecNum&gt;&lt;DisplayText&gt;(Harris&lt;style face="italic"&gt; et al.&lt;/style&gt;, 2019; Janzen and Hallwachs, 2019)&lt;/DisplayText&gt;&lt;record&gt;&lt;rec-number&gt;1000&lt;/rec-number&gt;&lt;foreign-keys&gt;&lt;key app="EN" db-id="rvwwvxvxaxv0s1ed2aa5r5vde0sfxpswsd02" timestamp="1612869975"&gt;1000&lt;/key&gt;&lt;/foreign-keys&gt;&lt;ref-type name="Journal Article"&gt;17&lt;/ref-type&gt;&lt;contributors&gt;&lt;authors&gt;&lt;author&gt;Harris, Jennifer E&lt;/author&gt;&lt;author&gt;Rodenhouse, Nicholas L&lt;/author&gt;&lt;author&gt;Holmes, Richard T&lt;/author&gt;&lt;/authors&gt;&lt;/contributors&gt;&lt;titles&gt;&lt;title&gt;Decline in beetle abundance and diversity in an intact temperate forest linked to climate warming&lt;/title&gt;&lt;secondary-title&gt;Biological Conservation&lt;/secondary-title&gt;&lt;/titles&gt;&lt;periodical&gt;&lt;full-title&gt;Biological Conservation&lt;/full-title&gt;&lt;abbr-1&gt;Biological Conservation&lt;/abbr-1&gt;&lt;/periodical&gt;&lt;pages&gt;108219&lt;/pages&gt;&lt;volume&gt;240&lt;/volume&gt;&lt;dates&gt;&lt;year&gt;2019&lt;/year&gt;&lt;/dates&gt;&lt;isbn&gt;0006-3207&lt;/isbn&gt;&lt;urls&gt;&lt;/urls&gt;&lt;/record&gt;&lt;/Cite&gt;&lt;Cite&gt;&lt;Author&gt;Janzen&lt;/Author&gt;&lt;Year&gt;2019&lt;/Year&gt;&lt;RecNum&gt;711&lt;/RecNum&gt;&lt;record&gt;&lt;rec-number&gt;711&lt;/rec-number&gt;&lt;foreign-keys&gt;&lt;key app="EN" db-id="rvwwvxvxaxv0s1ed2aa5r5vde0sfxpswsd02" timestamp="1575376559"&gt;711&lt;/key&gt;&lt;/foreign-keys&gt;&lt;ref-type name="Journal Article"&gt;17&lt;/ref-type&gt;&lt;contributors&gt;&lt;authors&gt;&lt;author&gt;Janzen, Daniel H&lt;/author&gt;&lt;author&gt;Hallwachs, Winnie&lt;/author&gt;&lt;/authors&gt;&lt;/contributors&gt;&lt;titles&gt;&lt;title&gt;Perspective: where might be many tropical insects?&lt;/title&gt;&lt;secondary-title&gt;Biological conservation&lt;/secondary-title&gt;&lt;/titles&gt;&lt;periodical&gt;&lt;full-title&gt;Biological Conservation&lt;/full-title&gt;&lt;abbr-1&gt;Biological Conservation&lt;/abbr-1&gt;&lt;/periodical&gt;&lt;pages&gt;102-108&lt;/pages&gt;&lt;volume&gt;233&lt;/volume&gt;&lt;dates&gt;&lt;year&gt;2019&lt;/year&gt;&lt;/dates&gt;&lt;isbn&gt;0006-3207&lt;/isbn&gt;&lt;urls&gt;&lt;/urls&gt;&lt;/record&gt;&lt;/Cite&gt;&lt;/EndNote&gt;</w:instrText>
      </w:r>
      <w:r w:rsidR="005776AC">
        <w:fldChar w:fldCharType="separate"/>
      </w:r>
      <w:r w:rsidR="0040043D">
        <w:rPr>
          <w:noProof/>
        </w:rPr>
        <w:t>(Harris</w:t>
      </w:r>
      <w:r w:rsidR="0040043D" w:rsidRPr="0040043D">
        <w:rPr>
          <w:i/>
          <w:noProof/>
        </w:rPr>
        <w:t xml:space="preserve"> et al.</w:t>
      </w:r>
      <w:r w:rsidR="0040043D">
        <w:rPr>
          <w:noProof/>
        </w:rPr>
        <w:t>, 2019; Janzen and Hallwachs, 2019)</w:t>
      </w:r>
      <w:r w:rsidR="005776AC">
        <w:fldChar w:fldCharType="end"/>
      </w:r>
      <w:r w:rsidR="005776AC">
        <w:t xml:space="preserve">, suggesting a more insidious driver of decline, usually attributed to climate change. </w:t>
      </w:r>
    </w:p>
    <w:p w14:paraId="45A91F0E" w14:textId="78A75E44" w:rsidR="005776AC" w:rsidRDefault="005776AC" w:rsidP="005776AC">
      <w:r>
        <w:t>Lepidoptera</w:t>
      </w:r>
      <w:r w:rsidR="00961129">
        <w:t xml:space="preserve"> </w:t>
      </w:r>
      <w:r>
        <w:t>are one of the few insect groups that have been monitored systematically over a long time-period</w:t>
      </w:r>
      <w:r w:rsidR="004040A5">
        <w:t xml:space="preserve"> and widespread declines across northern Europe have been reported in both moths </w:t>
      </w:r>
      <w:r w:rsidR="004040A5">
        <w:fldChar w:fldCharType="begin">
          <w:fldData xml:space="preserve">PEVuZE5vdGU+PENpdGU+PEF1dGhvcj5BbnTDo288L0F1dGhvcj48WWVhcj4yMDIwPC9ZZWFyPjxS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</w:fldData>
        </w:fldChar>
      </w:r>
      <w:r w:rsidR="00166EF3">
        <w:instrText xml:space="preserve"> ADDIN EN.CITE </w:instrText>
      </w:r>
      <w:r w:rsidR="00166EF3">
        <w:fldChar w:fldCharType="begin">
          <w:fldData xml:space="preserve">PEVuZE5vdGU+PENpdGU+PEF1dGhvcj5BbnTDo288L0F1dGhvcj48WWVhcj4yMDIwPC9ZZWFyPjxS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</w:fldData>
        </w:fldChar>
      </w:r>
      <w:r w:rsidR="00166EF3">
        <w:instrText xml:space="preserve"> ADDIN EN.CITE.DATA </w:instrText>
      </w:r>
      <w:r w:rsidR="00166EF3">
        <w:fldChar w:fldCharType="end"/>
      </w:r>
      <w:r w:rsidR="004040A5">
        <w:fldChar w:fldCharType="separate"/>
      </w:r>
      <w:r w:rsidR="0040043D">
        <w:rPr>
          <w:noProof/>
        </w:rPr>
        <w:t>(Antão</w:t>
      </w:r>
      <w:r w:rsidR="0040043D" w:rsidRPr="0040043D">
        <w:rPr>
          <w:i/>
          <w:noProof/>
        </w:rPr>
        <w:t xml:space="preserve"> et al.</w:t>
      </w:r>
      <w:r w:rsidR="0040043D">
        <w:rPr>
          <w:noProof/>
        </w:rPr>
        <w:t>, 2020; Conrad</w:t>
      </w:r>
      <w:r w:rsidR="0040043D" w:rsidRPr="0040043D">
        <w:rPr>
          <w:i/>
          <w:noProof/>
        </w:rPr>
        <w:t xml:space="preserve"> et al.</w:t>
      </w:r>
      <w:r w:rsidR="0040043D">
        <w:rPr>
          <w:noProof/>
        </w:rPr>
        <w:t>, 2006; Franzén and Johannesson, 2007; Groenendijk and Ellis, 2011; Mattila</w:t>
      </w:r>
      <w:r w:rsidR="0040043D" w:rsidRPr="0040043D">
        <w:rPr>
          <w:i/>
          <w:noProof/>
        </w:rPr>
        <w:t xml:space="preserve"> et al.</w:t>
      </w:r>
      <w:r w:rsidR="0040043D">
        <w:rPr>
          <w:noProof/>
        </w:rPr>
        <w:t>, 2006; Roth</w:t>
      </w:r>
      <w:r w:rsidR="0040043D" w:rsidRPr="0040043D">
        <w:rPr>
          <w:i/>
          <w:noProof/>
        </w:rPr>
        <w:t xml:space="preserve"> et al.</w:t>
      </w:r>
      <w:r w:rsidR="0040043D">
        <w:rPr>
          <w:noProof/>
        </w:rPr>
        <w:t>, 2021)</w:t>
      </w:r>
      <w:r w:rsidR="004040A5">
        <w:fldChar w:fldCharType="end"/>
      </w:r>
      <w:r w:rsidR="004040A5">
        <w:t xml:space="preserve"> and butterflies </w:t>
      </w:r>
      <w:r w:rsidR="00627770">
        <w:fldChar w:fldCharType="begin">
          <w:fldData xml:space="preserve">PEVuZE5vdGU+PENpdGU+PEF1dGhvcj5CcmVyZXRvbjwvQXV0aG9yPjxZZWFyPjIwMTE8L1llYXI+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</w:fldData>
        </w:fldChar>
      </w:r>
      <w:r w:rsidR="00166EF3">
        <w:instrText xml:space="preserve"> ADDIN EN.CITE </w:instrText>
      </w:r>
      <w:r w:rsidR="00166EF3">
        <w:fldChar w:fldCharType="begin">
          <w:fldData xml:space="preserve">PEVuZE5vdGU+PENpdGU+PEF1dGhvcj5CcmVyZXRvbjwvQXV0aG9yPjxZZWFyPjIwMTE8L1llYXI+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</w:fldData>
        </w:fldChar>
      </w:r>
      <w:r w:rsidR="00166EF3">
        <w:instrText xml:space="preserve"> ADDIN EN.CITE.DATA </w:instrText>
      </w:r>
      <w:r w:rsidR="00166EF3">
        <w:fldChar w:fldCharType="end"/>
      </w:r>
      <w:r w:rsidR="00627770">
        <w:fldChar w:fldCharType="separate"/>
      </w:r>
      <w:r w:rsidR="0040043D">
        <w:rPr>
          <w:noProof/>
        </w:rPr>
        <w:t>(Brereton</w:t>
      </w:r>
      <w:r w:rsidR="0040043D" w:rsidRPr="0040043D">
        <w:rPr>
          <w:i/>
          <w:noProof/>
        </w:rPr>
        <w:t xml:space="preserve"> et al.</w:t>
      </w:r>
      <w:r w:rsidR="0040043D">
        <w:rPr>
          <w:noProof/>
        </w:rPr>
        <w:t>, 2011; Wenzel</w:t>
      </w:r>
      <w:r w:rsidR="0040043D" w:rsidRPr="0040043D">
        <w:rPr>
          <w:i/>
          <w:noProof/>
        </w:rPr>
        <w:t xml:space="preserve"> et al.</w:t>
      </w:r>
      <w:r w:rsidR="0040043D">
        <w:rPr>
          <w:noProof/>
        </w:rPr>
        <w:t>, 2006; Maes and Van Dyck, 2001; van Dyck</w:t>
      </w:r>
      <w:r w:rsidR="0040043D" w:rsidRPr="0040043D">
        <w:rPr>
          <w:i/>
          <w:noProof/>
        </w:rPr>
        <w:t xml:space="preserve"> et al.</w:t>
      </w:r>
      <w:r w:rsidR="0040043D">
        <w:rPr>
          <w:noProof/>
        </w:rPr>
        <w:t>, 2009)</w:t>
      </w:r>
      <w:r w:rsidR="00627770">
        <w:fldChar w:fldCharType="end"/>
      </w:r>
      <w:r w:rsidR="004040A5">
        <w:t>. T</w:t>
      </w:r>
      <w:r w:rsidR="004A68A3">
        <w:t>rait-based analys</w:t>
      </w:r>
      <w:r w:rsidR="00176891">
        <w:t>e</w:t>
      </w:r>
      <w:r w:rsidR="004A68A3">
        <w:t>s of these groups have offered insights into the drivers of decline.</w:t>
      </w:r>
      <w:r>
        <w:t xml:space="preserve"> Notably, the decline in butterflies that are specialists of dry, open, low-fertility habitats across Europe and North America has been widely demonstrated </w:t>
      </w:r>
      <w:r>
        <w:fldChar w:fldCharType="begin">
          <w:fldData xml:space="preserve">PEVuZE5vdGU+PENpdGU+PEF1dGhvcj5Qw7Z5cnk8L0F1dGhvcj48WWVhcj4yMDE3PC9ZZWFyPjxS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</w:fldData>
        </w:fldChar>
      </w:r>
      <w:r w:rsidR="0040043D">
        <w:instrText xml:space="preserve"> ADDIN EN.CITE </w:instrText>
      </w:r>
      <w:r w:rsidR="0040043D">
        <w:fldChar w:fldCharType="begin">
          <w:fldData xml:space="preserve">PEVuZE5vdGU+PENpdGU+PEF1dGhvcj5Qw7Z5cnk8L0F1dGhvcj48WWVhcj4yMDE3PC9ZZWFyPjxS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</w:fldData>
        </w:fldChar>
      </w:r>
      <w:r w:rsidR="0040043D">
        <w:instrText xml:space="preserve"> ADDIN EN.CITE.DATA </w:instrText>
      </w:r>
      <w:r w:rsidR="0040043D">
        <w:fldChar w:fldCharType="end"/>
      </w:r>
      <w:r>
        <w:fldChar w:fldCharType="separate"/>
      </w:r>
      <w:r w:rsidR="0040043D">
        <w:rPr>
          <w:noProof/>
        </w:rPr>
        <w:t>(Pöyry</w:t>
      </w:r>
      <w:r w:rsidR="0040043D" w:rsidRPr="0040043D">
        <w:rPr>
          <w:i/>
          <w:noProof/>
        </w:rPr>
        <w:t xml:space="preserve"> et al.</w:t>
      </w:r>
      <w:r w:rsidR="0040043D">
        <w:rPr>
          <w:noProof/>
        </w:rPr>
        <w:t>, 2017; Wenzel</w:t>
      </w:r>
      <w:r w:rsidR="0040043D" w:rsidRPr="0040043D">
        <w:rPr>
          <w:i/>
          <w:noProof/>
        </w:rPr>
        <w:t xml:space="preserve"> et al.</w:t>
      </w:r>
      <w:r w:rsidR="0040043D">
        <w:rPr>
          <w:noProof/>
        </w:rPr>
        <w:t>, 2006; Habel</w:t>
      </w:r>
      <w:r w:rsidR="0040043D" w:rsidRPr="0040043D">
        <w:rPr>
          <w:i/>
          <w:noProof/>
        </w:rPr>
        <w:t xml:space="preserve"> et al.</w:t>
      </w:r>
      <w:r w:rsidR="0040043D">
        <w:rPr>
          <w:noProof/>
        </w:rPr>
        <w:t>, 2019)</w:t>
      </w:r>
      <w:r>
        <w:fldChar w:fldCharType="end"/>
      </w:r>
      <w:r>
        <w:t xml:space="preserve"> and </w:t>
      </w:r>
      <w:r w:rsidR="00F57B1D">
        <w:t xml:space="preserve">has </w:t>
      </w:r>
      <w:r>
        <w:t xml:space="preserve">been attributed to nutrient enrichment through agricultural inputs and air pollution as well as direct habitat loss. Similar </w:t>
      </w:r>
      <w:r w:rsidR="00F57B1D">
        <w:t xml:space="preserve">patterns </w:t>
      </w:r>
      <w:r>
        <w:t xml:space="preserve">have been </w:t>
      </w:r>
      <w:r w:rsidR="00F57B1D">
        <w:t xml:space="preserve">observed </w:t>
      </w:r>
      <w:r>
        <w:t xml:space="preserve">in moths </w:t>
      </w:r>
      <w:r>
        <w:fldChar w:fldCharType="begin">
          <w:fldData xml:space="preserve">PEVuZE5vdGU+PENpdGU+PEF1dGhvcj5WYWx0b25lbjwvQXV0aG9yPjxZZWFyPjIwMTc8L1llYXI+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=
</w:fldData>
        </w:fldChar>
      </w:r>
      <w:r w:rsidR="0040043D">
        <w:instrText xml:space="preserve"> ADDIN EN.CITE </w:instrText>
      </w:r>
      <w:r w:rsidR="0040043D">
        <w:fldChar w:fldCharType="begin">
          <w:fldData xml:space="preserve">PEVuZE5vdGU+PENpdGU+PEF1dGhvcj5WYWx0b25lbjwvQXV0aG9yPjxZZWFyPjIwMTc8L1llYXI+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=
</w:fldData>
        </w:fldChar>
      </w:r>
      <w:r w:rsidR="0040043D">
        <w:instrText xml:space="preserve"> ADDIN EN.CITE.DATA </w:instrText>
      </w:r>
      <w:r w:rsidR="0040043D">
        <w:fldChar w:fldCharType="end"/>
      </w:r>
      <w:r>
        <w:fldChar w:fldCharType="separate"/>
      </w:r>
      <w:r w:rsidR="0040043D">
        <w:rPr>
          <w:noProof/>
        </w:rPr>
        <w:t>(Valtonen</w:t>
      </w:r>
      <w:r w:rsidR="0040043D" w:rsidRPr="0040043D">
        <w:rPr>
          <w:i/>
          <w:noProof/>
        </w:rPr>
        <w:t xml:space="preserve"> et al.</w:t>
      </w:r>
      <w:r w:rsidR="0040043D">
        <w:rPr>
          <w:noProof/>
        </w:rPr>
        <w:t>, 2017; Fox</w:t>
      </w:r>
      <w:r w:rsidR="0040043D" w:rsidRPr="0040043D">
        <w:rPr>
          <w:i/>
          <w:noProof/>
        </w:rPr>
        <w:t xml:space="preserve"> et al.</w:t>
      </w:r>
      <w:r w:rsidR="0040043D">
        <w:rPr>
          <w:noProof/>
        </w:rPr>
        <w:t>, 2014)</w:t>
      </w:r>
      <w:r>
        <w:fldChar w:fldCharType="end"/>
      </w:r>
      <w:r>
        <w:t xml:space="preserve">. </w:t>
      </w:r>
      <w:r w:rsidR="005C6361">
        <w:t xml:space="preserve">In the UK, decline in moth abundance has been more severe in the south </w:t>
      </w:r>
      <w:r w:rsidR="008506FF">
        <w:fldChar w:fldCharType="begin">
          <w:fldData xml:space="preserve">PEVuZE5vdGU+PENpdGU+PEF1dGhvcj5Gb3g8L0F1dGhvcj48WWVhcj4yMDIxPC9ZZWFyPjxSZWNO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</w:fldData>
        </w:fldChar>
      </w:r>
      <w:r w:rsidR="001E25C6">
        <w:instrText xml:space="preserve"> ADDIN EN.CITE </w:instrText>
      </w:r>
      <w:r w:rsidR="001E25C6">
        <w:fldChar w:fldCharType="begin">
          <w:fldData xml:space="preserve">PEVuZE5vdGU+PENpdGU+PEF1dGhvcj5Gb3g8L0F1dGhvcj48WWVhcj4yMDIxPC9ZZWFyPjxSZWNO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</w:fldData>
        </w:fldChar>
      </w:r>
      <w:r w:rsidR="001E25C6">
        <w:instrText xml:space="preserve"> ADDIN EN.CITE.DATA </w:instrText>
      </w:r>
      <w:r w:rsidR="001E25C6">
        <w:fldChar w:fldCharType="end"/>
      </w:r>
      <w:r w:rsidR="008506FF">
        <w:fldChar w:fldCharType="separate"/>
      </w:r>
      <w:r w:rsidR="001E25C6">
        <w:rPr>
          <w:noProof/>
        </w:rPr>
        <w:t>(Fox</w:t>
      </w:r>
      <w:r w:rsidR="001E25C6" w:rsidRPr="001E25C6">
        <w:rPr>
          <w:i/>
          <w:noProof/>
        </w:rPr>
        <w:t xml:space="preserve"> et al.</w:t>
      </w:r>
      <w:r w:rsidR="001E25C6">
        <w:rPr>
          <w:noProof/>
        </w:rPr>
        <w:t>, 2021; Conrad</w:t>
      </w:r>
      <w:r w:rsidR="001E25C6" w:rsidRPr="001E25C6">
        <w:rPr>
          <w:i/>
          <w:noProof/>
        </w:rPr>
        <w:t xml:space="preserve"> et al.</w:t>
      </w:r>
      <w:r w:rsidR="001E25C6">
        <w:rPr>
          <w:noProof/>
        </w:rPr>
        <w:t>, 2006)</w:t>
      </w:r>
      <w:r w:rsidR="008506FF">
        <w:fldChar w:fldCharType="end"/>
      </w:r>
      <w:r w:rsidR="008506FF">
        <w:t xml:space="preserve"> which</w:t>
      </w:r>
      <w:r w:rsidR="005C6361">
        <w:t xml:space="preserve"> may be due to higher rates of habitat loss through agricultural intensification</w:t>
      </w:r>
      <w:r w:rsidR="0018026D">
        <w:t>,</w:t>
      </w:r>
      <w:r w:rsidR="00A31A42">
        <w:t xml:space="preserve"> especially the south-east</w:t>
      </w:r>
      <w:r w:rsidR="005C6361">
        <w:t xml:space="preserve">. Declines in the north may also have been compensated for by many species expanding their ranges northwards </w:t>
      </w:r>
      <w:r w:rsidR="00312A64">
        <w:fldChar w:fldCharType="begin"/>
      </w:r>
      <w:r w:rsidR="00312A64">
        <w:instrText xml:space="preserve"> ADDIN EN.CITE &lt;EndNote&gt;&lt;Cite&gt;&lt;Author&gt;Fox&lt;/Author&gt;&lt;Year&gt;2021&lt;/Year&gt;&lt;RecNum&gt;1004&lt;/RecNum&gt;&lt;DisplayText&gt;(Fox&lt;style face="italic"&gt; et al.&lt;/style&gt;, 2021)&lt;/DisplayText&gt;&lt;record&gt;&lt;rec-number&gt;1004&lt;/rec-number&gt;&lt;foreign-keys&gt;&lt;key app="EN" db-id="rvwwvxvxaxv0s1ed2aa5r5vde0sfxpswsd02" timestamp="1612888150"&gt;1004&lt;/key&gt;&lt;/foreign-keys&gt;&lt;ref-type name="Journal Article"&gt;17&lt;/ref-type&gt;&lt;contributors&gt;&lt;authors&gt;&lt;author&gt;Fox, R., &lt;/author&gt;&lt;author&gt;Dennis, E.B., &lt;/author&gt;&lt;author&gt;Harrower, C.A., &lt;/author&gt;&lt;author&gt;Blumgart, D., &lt;/author&gt;&lt;author&gt;Bell, J.R., &lt;/author&gt;&lt;author&gt;Cook, P., &lt;/author&gt;&lt;author&gt;Davis, A.M., &lt;/author&gt;&lt;author&gt;Evans-Hill, L.J., &lt;/author&gt;&lt;author&gt;Haynes, F., &lt;/author&gt;&lt;author&gt;Hill, D., &lt;/author&gt;&lt;author&gt;Isaac, N.J.B., &lt;/author&gt;&lt;author&gt;Parsons, M.S., &lt;/author&gt;&lt;author&gt;Pocock, M.J.O., &lt;/author&gt;&lt;author&gt;Prescott, T., &lt;/author&gt;&lt;author&gt;Randle, Z., &lt;/author&gt;&lt;author&gt;Shortall, C.R., &lt;/author&gt;&lt;author&gt;Tordoff, G.M., &lt;/author&gt;&lt;author&gt;Tuson, D. &amp;amp; &lt;/author&gt;&lt;author&gt;Bourn, N.A.D. &lt;/author&gt;&lt;/authors&gt;&lt;/contributors&gt;&lt;titles&gt;&lt;title&gt;The state of Britain’s larger moths 2021&lt;/title&gt;&lt;secondary-title&gt;Butterfly Conservation, Rothamsted Research and UK Centre for Ecology &amp;amp; Hydrology, Wareham, Dorset, UK.&lt;/secondary-title&gt;&lt;/titles&gt;&lt;periodical&gt;&lt;full-title&gt;Butterfly Conservation, Rothamsted Research and UK Centre for Ecology &amp;amp; Hydrology, Wareham, Dorset, UK.&lt;/full-title&gt;&lt;/periodical&gt;&lt;dates&gt;&lt;year&gt;2021&lt;/year&gt;&lt;/dates&gt;&lt;urls&gt;&lt;/urls&gt;&lt;/record&gt;&lt;/Cite&gt;&lt;/EndNote&gt;</w:instrText>
      </w:r>
      <w:r w:rsidR="00312A64">
        <w:fldChar w:fldCharType="separate"/>
      </w:r>
      <w:r w:rsidR="00312A64">
        <w:rPr>
          <w:noProof/>
        </w:rPr>
        <w:t>(Fox</w:t>
      </w:r>
      <w:r w:rsidR="00312A64" w:rsidRPr="00312A64">
        <w:rPr>
          <w:i/>
          <w:noProof/>
        </w:rPr>
        <w:t xml:space="preserve"> et al.</w:t>
      </w:r>
      <w:r w:rsidR="00312A64">
        <w:rPr>
          <w:noProof/>
        </w:rPr>
        <w:t>, 2021)</w:t>
      </w:r>
      <w:r w:rsidR="00312A64">
        <w:fldChar w:fldCharType="end"/>
      </w:r>
      <w:r w:rsidR="005C6361">
        <w:t>.</w:t>
      </w:r>
    </w:p>
    <w:p w14:paraId="3ECDADBC" w14:textId="6E259BA9" w:rsidR="00686554" w:rsidRDefault="005776AC" w:rsidP="005776AC">
      <w:r>
        <w:lastRenderedPageBreak/>
        <w:t xml:space="preserve">Agricultural intensification is often </w:t>
      </w:r>
      <w:r w:rsidR="00097A7F">
        <w:t xml:space="preserve">cited </w:t>
      </w:r>
      <w:r>
        <w:t>as a critical driver of</w:t>
      </w:r>
      <w:r w:rsidR="00E105C1">
        <w:t xml:space="preserve"> insect</w:t>
      </w:r>
      <w:r>
        <w:t xml:space="preserve"> decline</w:t>
      </w:r>
      <w:r w:rsidR="002C7273">
        <w:t xml:space="preserve"> </w:t>
      </w:r>
      <w:r w:rsidR="002C7273">
        <w:fldChar w:fldCharType="begin">
          <w:fldData xml:space="preserve">PEVuZE5vdGU+PENpdGU+PEF1dGhvcj5Gb3g8L0F1dGhvcj48WWVhcj4yMDEzPC9ZZWFyPjxSZWNO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</w:fldData>
        </w:fldChar>
      </w:r>
      <w:r w:rsidR="00166EF3">
        <w:instrText xml:space="preserve"> ADDIN EN.CITE </w:instrText>
      </w:r>
      <w:r w:rsidR="00166EF3">
        <w:fldChar w:fldCharType="begin">
          <w:fldData xml:space="preserve">PEVuZE5vdGU+PENpdGU+PEF1dGhvcj5Gb3g8L0F1dGhvcj48WWVhcj4yMDEzPC9ZZWFyPjxSZWNO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</w:fldData>
        </w:fldChar>
      </w:r>
      <w:r w:rsidR="00166EF3">
        <w:instrText xml:space="preserve"> ADDIN EN.CITE.DATA </w:instrText>
      </w:r>
      <w:r w:rsidR="00166EF3">
        <w:fldChar w:fldCharType="end"/>
      </w:r>
      <w:r w:rsidR="002C7273">
        <w:fldChar w:fldCharType="separate"/>
      </w:r>
      <w:r w:rsidR="0040043D">
        <w:rPr>
          <w:noProof/>
        </w:rPr>
        <w:t>(Fox, 2013; Fox</w:t>
      </w:r>
      <w:r w:rsidR="0040043D" w:rsidRPr="0040043D">
        <w:rPr>
          <w:i/>
          <w:noProof/>
        </w:rPr>
        <w:t xml:space="preserve"> et al.</w:t>
      </w:r>
      <w:r w:rsidR="0040043D">
        <w:rPr>
          <w:noProof/>
        </w:rPr>
        <w:t>, 2021; Wagner</w:t>
      </w:r>
      <w:r w:rsidR="0040043D" w:rsidRPr="0040043D">
        <w:rPr>
          <w:i/>
          <w:noProof/>
        </w:rPr>
        <w:t xml:space="preserve"> et al.</w:t>
      </w:r>
      <w:r w:rsidR="0040043D">
        <w:rPr>
          <w:noProof/>
        </w:rPr>
        <w:t>, 2021)</w:t>
      </w:r>
      <w:r w:rsidR="002C7273">
        <w:fldChar w:fldCharType="end"/>
      </w:r>
      <w:r w:rsidR="00734FBC">
        <w:t xml:space="preserve"> </w:t>
      </w:r>
      <w:r>
        <w:t>and some studies comparing trends in agricultural and non-agricultural settings have found evidence to support this</w:t>
      </w:r>
      <w:r w:rsidR="00734FBC">
        <w:t xml:space="preserve"> </w:t>
      </w:r>
      <w:r>
        <w:fldChar w:fldCharType="begin">
          <w:fldData xml:space="preserve">PEVuZE5vdGU+PENpdGU+PEF1dGhvcj5TZWlib2xkPC9BdXRob3I+PFllYXI+MjAxOTwvWWVhcj48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</w:fldData>
        </w:fldChar>
      </w:r>
      <w:r w:rsidR="0040043D">
        <w:instrText xml:space="preserve"> ADDIN EN.CITE </w:instrText>
      </w:r>
      <w:r w:rsidR="0040043D">
        <w:fldChar w:fldCharType="begin">
          <w:fldData xml:space="preserve">PEVuZE5vdGU+PENpdGU+PEF1dGhvcj5TZWlib2xkPC9BdXRob3I+PFllYXI+MjAxOTwvWWVhcj48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</w:fldData>
        </w:fldChar>
      </w:r>
      <w:r w:rsidR="0040043D">
        <w:instrText xml:space="preserve"> ADDIN EN.CITE.DATA </w:instrText>
      </w:r>
      <w:r w:rsidR="0040043D">
        <w:fldChar w:fldCharType="end"/>
      </w:r>
      <w:r>
        <w:fldChar w:fldCharType="separate"/>
      </w:r>
      <w:r w:rsidR="0040043D">
        <w:rPr>
          <w:noProof/>
        </w:rPr>
        <w:t>(Seibold</w:t>
      </w:r>
      <w:r w:rsidR="0040043D" w:rsidRPr="0040043D">
        <w:rPr>
          <w:i/>
          <w:noProof/>
        </w:rPr>
        <w:t xml:space="preserve"> et al.</w:t>
      </w:r>
      <w:r w:rsidR="0040043D">
        <w:rPr>
          <w:noProof/>
        </w:rPr>
        <w:t>, 2019; Forister</w:t>
      </w:r>
      <w:r w:rsidR="0040043D" w:rsidRPr="0040043D">
        <w:rPr>
          <w:i/>
          <w:noProof/>
        </w:rPr>
        <w:t xml:space="preserve"> et al.</w:t>
      </w:r>
      <w:r w:rsidR="0040043D">
        <w:rPr>
          <w:noProof/>
        </w:rPr>
        <w:t>, 2010)</w:t>
      </w:r>
      <w:r>
        <w:fldChar w:fldCharType="end"/>
      </w:r>
      <w:r>
        <w:t>.</w:t>
      </w:r>
      <w:r w:rsidR="001C7DDF">
        <w:t xml:space="preserve"> </w:t>
      </w:r>
      <w:r w:rsidR="0048010E">
        <w:t xml:space="preserve">However, data on British moths suggest that declines in abundance and biomass since the late 1960s have been more severe in woodlands than in farmland </w:t>
      </w:r>
      <w:r w:rsidR="004E5629">
        <w:fldChar w:fldCharType="begin"/>
      </w:r>
      <w:r w:rsidR="00166EF3">
        <w:instrText xml:space="preserve"> ADDIN EN.CITE &lt;EndNote&gt;&lt;Cite&gt;&lt;Author&gt;Bell&lt;/Author&gt;&lt;Year&gt;2020&lt;/Year&gt;&lt;RecNum&gt;741&lt;/RecNum&gt;&lt;DisplayText&gt;(Bell&lt;style face="italic"&gt; et al.&lt;/style&gt;, 2020; Macgregor&lt;style face="italic"&gt; et al.&lt;/style&gt;, 2019)&lt;/DisplayText&gt;&lt;record&gt;&lt;rec-number&gt;741&lt;/rec-number&gt;&lt;foreign-keys&gt;&lt;key app="EN" db-id="rvwwvxvxaxv0s1ed2aa5r5vde0sfxpswsd02" timestamp="1576065217"&gt;741&lt;/key&gt;&lt;/foreign-keys&gt;&lt;ref-type name="Journal Article"&gt;17&lt;/ref-type&gt;&lt;contributors&gt;&lt;authors&gt;&lt;author&gt;Bell, James R&lt;/author&gt;&lt;author&gt;Blumgart, Dan&lt;/author&gt;&lt;author&gt;Shortall, Chris R&lt;/author&gt;&lt;/authors&gt;&lt;/contributors&gt;&lt;titles&gt;&lt;title&gt;Are Insects Declining and at what rate? An analysis of standardised, systematic catches of insect abundances across Great Britain.&lt;/title&gt;&lt;secondary-title&gt;Insect conservation and diversity&lt;/secondary-title&gt;&lt;/titles&gt;&lt;dates&gt;&lt;year&gt;2020&lt;/year&gt;&lt;/dates&gt;&lt;urls&gt;&lt;/urls&gt;&lt;/record&gt;&lt;/Cite&gt;&lt;Cite&gt;&lt;Author&gt;Macgregor&lt;/Author&gt;&lt;Year&gt;2019&lt;/Year&gt;&lt;RecNum&gt;1025&lt;/RecNum&gt;&lt;record&gt;&lt;rec-number&gt;1025&lt;/rec-number&gt;&lt;foreign-keys&gt;&lt;key app="EN" db-id="rvwwvxvxaxv0s1ed2aa5r5vde0sfxpswsd02" timestamp="1628087776"&gt;1025&lt;/key&gt;&lt;/foreign-keys&gt;&lt;ref-type name="Journal Article"&gt;17&lt;/ref-type&gt;&lt;contributors&gt;&lt;authors&gt;&lt;author&gt;Macgregor, Callum J&lt;/author&gt;&lt;author&gt;Williams, Jonathan H&lt;/author&gt;&lt;author&gt;Bell, James R&lt;/author&gt;&lt;author&gt;Thomas, Chris D&lt;/author&gt;&lt;/authors&gt;&lt;/contributors&gt;&lt;titles&gt;&lt;title&gt;Moth biomass has fluctuated over 50 years in Britain but lacks a clear trend&lt;/title&gt;&lt;secondary-title&gt;Nature Ecology &amp;amp; Evolution&lt;/secondary-title&gt;&lt;/titles&gt;&lt;periodical&gt;&lt;full-title&gt;Nature Ecology &amp;amp; Evolution&lt;/full-title&gt;&lt;/periodical&gt;&lt;pages&gt;1645-1649&lt;/pages&gt;&lt;volume&gt;3&lt;/volume&gt;&lt;number&gt;12&lt;/number&gt;&lt;dates&gt;&lt;year&gt;2019&lt;/year&gt;&lt;/dates&gt;&lt;isbn&gt;2397-334X&lt;/isbn&gt;&lt;urls&gt;&lt;/urls&gt;&lt;/record&gt;&lt;/Cite&gt;&lt;/EndNote&gt;</w:instrText>
      </w:r>
      <w:r w:rsidR="004E5629">
        <w:fldChar w:fldCharType="separate"/>
      </w:r>
      <w:r w:rsidR="000657B1">
        <w:rPr>
          <w:noProof/>
        </w:rPr>
        <w:t>(Bell</w:t>
      </w:r>
      <w:r w:rsidR="000657B1" w:rsidRPr="000657B1">
        <w:rPr>
          <w:i/>
          <w:noProof/>
        </w:rPr>
        <w:t xml:space="preserve"> et al.</w:t>
      </w:r>
      <w:r w:rsidR="000657B1">
        <w:rPr>
          <w:noProof/>
        </w:rPr>
        <w:t>, 2020; Macgregor</w:t>
      </w:r>
      <w:r w:rsidR="000657B1" w:rsidRPr="000657B1">
        <w:rPr>
          <w:i/>
          <w:noProof/>
        </w:rPr>
        <w:t xml:space="preserve"> et al.</w:t>
      </w:r>
      <w:r w:rsidR="000657B1">
        <w:rPr>
          <w:noProof/>
        </w:rPr>
        <w:t>, 2019)</w:t>
      </w:r>
      <w:r w:rsidR="004E5629">
        <w:fldChar w:fldCharType="end"/>
      </w:r>
      <w:r w:rsidR="004E5629">
        <w:t xml:space="preserve"> </w:t>
      </w:r>
      <w:r w:rsidR="00CD7999">
        <w:t>despite a net gain in extent of broadleaf woodland over the same time period</w:t>
      </w:r>
      <w:r w:rsidR="008D7A14">
        <w:t xml:space="preserve"> </w:t>
      </w:r>
      <w:r w:rsidR="009C1FFA">
        <w:t>;</w:t>
      </w:r>
      <w:r w:rsidR="004E5629">
        <w:t xml:space="preserve"> this finding warrants further investigation and is the topic of this paper.</w:t>
      </w:r>
      <w:r w:rsidR="00494AD2">
        <w:t xml:space="preserve"> </w:t>
      </w:r>
    </w:p>
    <w:p w14:paraId="041931E2" w14:textId="0A314A57" w:rsidR="005776AC" w:rsidRDefault="00686554" w:rsidP="005776AC">
      <w:r>
        <w:t xml:space="preserve">Moth declines in most UK habitat types are </w:t>
      </w:r>
      <w:r w:rsidR="00650E84">
        <w:t>understandable</w:t>
      </w:r>
      <w:r>
        <w:t xml:space="preserve"> due to the drivers listed above: agricultural intensification, habitat loss</w:t>
      </w:r>
      <w:r w:rsidR="00AB6795">
        <w:t xml:space="preserve"> </w:t>
      </w:r>
      <w:r>
        <w:t xml:space="preserve">and light pollution. However, moth decline in broadleaf woodland is less easy to explain as this semi-natural habitat type is presumably less susceptible to these drivers. </w:t>
      </w:r>
      <w:r w:rsidR="008E13DF">
        <w:t>Broadleaf woodland typically receives no direct inputs of synthetic pesticides</w:t>
      </w:r>
      <w:r w:rsidR="00AB6795">
        <w:t xml:space="preserve"> or fertilisers</w:t>
      </w:r>
      <w:r w:rsidR="008E13DF">
        <w:t xml:space="preserve"> and, unlike most U</w:t>
      </w:r>
      <w:r w:rsidR="00FB01D9">
        <w:t>K</w:t>
      </w:r>
      <w:r w:rsidR="008E13DF">
        <w:t xml:space="preserve"> semi-natural habitats, it has expanded in area since the early 20</w:t>
      </w:r>
      <w:r w:rsidR="008E13DF" w:rsidRPr="00192AF1">
        <w:rPr>
          <w:vertAlign w:val="superscript"/>
        </w:rPr>
        <w:t>th</w:t>
      </w:r>
      <w:r w:rsidR="008E13DF">
        <w:t xml:space="preserve"> century</w:t>
      </w:r>
      <w:r w:rsidR="006405DE">
        <w:t>:</w:t>
      </w:r>
      <w:r w:rsidR="00131DC1">
        <w:t xml:space="preserve"> broadleaf</w:t>
      </w:r>
      <w:r w:rsidR="006405DE">
        <w:t xml:space="preserve"> woodland cover rose from </w:t>
      </w:r>
      <w:r w:rsidR="0028413E">
        <w:t>728,000 ha in 1967</w:t>
      </w:r>
      <w:r w:rsidR="00131DC1">
        <w:t xml:space="preserve"> </w:t>
      </w:r>
      <w:r w:rsidR="00192AF1">
        <w:fldChar w:fldCharType="begin"/>
      </w:r>
      <w:r w:rsidR="00192AF1">
        <w:instrText xml:space="preserve"> ADDIN EN.CITE &lt;EndNote&gt;&lt;Cite&gt;&lt;Author&gt;Hopkins&lt;/Author&gt;&lt;Year&gt;2007&lt;/Year&gt;&lt;RecNum&gt;851&lt;/RecNum&gt;&lt;DisplayText&gt;(Hopkins and Kirby, 2007)&lt;/DisplayText&gt;&lt;record&gt;&lt;rec-number&gt;851&lt;/rec-number&gt;&lt;foreign-keys&gt;&lt;key app="EN" db-id="rvwwvxvxaxv0s1ed2aa5r5vde0sfxpswsd02" timestamp="1596370343"&gt;851&lt;/key&gt;&lt;/foreign-keys&gt;&lt;ref-type name="Journal Article"&gt;17&lt;/ref-type&gt;&lt;contributors&gt;&lt;authors&gt;&lt;author&gt;Hopkins, John J&lt;/author&gt;&lt;author&gt;Kirby, Keith J&lt;/author&gt;&lt;/authors&gt;&lt;/contributors&gt;&lt;titles&gt;&lt;title&gt;Ecological change in British broadleaved woodland since 1947&lt;/title&gt;&lt;secondary-title&gt;Ibis&lt;/secondary-title&gt;&lt;/titles&gt;&lt;periodical&gt;&lt;full-title&gt;Ibis&lt;/full-title&gt;&lt;/periodical&gt;&lt;pages&gt;29-40&lt;/pages&gt;&lt;volume&gt;149&lt;/volume&gt;&lt;dates&gt;&lt;year&gt;2007&lt;/year&gt;&lt;/dates&gt;&lt;isbn&gt;0019-1019&lt;/isbn&gt;&lt;urls&gt;&lt;/urls&gt;&lt;/record&gt;&lt;/Cite&gt;&lt;/EndNote&gt;</w:instrText>
      </w:r>
      <w:r w:rsidR="00192AF1">
        <w:fldChar w:fldCharType="separate"/>
      </w:r>
      <w:r w:rsidR="00192AF1">
        <w:rPr>
          <w:noProof/>
        </w:rPr>
        <w:t>(Hopkins and Kirby, 2007)</w:t>
      </w:r>
      <w:r w:rsidR="00192AF1">
        <w:fldChar w:fldCharType="end"/>
      </w:r>
      <w:r w:rsidR="0028413E">
        <w:t xml:space="preserve"> </w:t>
      </w:r>
      <w:r w:rsidR="00131DC1">
        <w:t xml:space="preserve">to </w:t>
      </w:r>
      <w:r w:rsidR="009509A2">
        <w:t>1,5</w:t>
      </w:r>
      <w:r w:rsidR="00F431FC">
        <w:t>73</w:t>
      </w:r>
      <w:r w:rsidR="009509A2">
        <w:t>,000 in 20</w:t>
      </w:r>
      <w:r w:rsidR="00F431FC">
        <w:t>2</w:t>
      </w:r>
      <w:r w:rsidR="00490F24">
        <w:t>0</w:t>
      </w:r>
      <w:r w:rsidR="00192AF1">
        <w:t xml:space="preserve"> </w:t>
      </w:r>
      <w:r w:rsidR="00192AF1">
        <w:fldChar w:fldCharType="begin"/>
      </w:r>
      <w:r w:rsidR="00192AF1">
        <w:instrText xml:space="preserve"> ADDIN EN.CITE &lt;EndNote&gt;&lt;Cite&gt;&lt;Author&gt;Reid&lt;/Author&gt;&lt;Year&gt;2021&lt;/Year&gt;&lt;RecNum&gt;1027&lt;/RecNum&gt;&lt;DisplayText&gt;(Reid&lt;style face="italic"&gt; et al.&lt;/style&gt;, 2021)&lt;/DisplayText&gt;&lt;record&gt;&lt;rec-number&gt;1027&lt;/rec-number&gt;&lt;foreign-keys&gt;&lt;key app="EN" db-id="rvwwvxvxaxv0s1ed2aa5r5vde0sfxpswsd02" timestamp="1628265189"&gt;1027&lt;/key&gt;&lt;/foreign-keys&gt;&lt;ref-type name="Report"&gt;27&lt;/ref-type&gt;&lt;contributors&gt;&lt;authors&gt;&lt;author&gt;Reid, C., &lt;/author&gt;&lt;author&gt;Hornigold, K., &lt;/author&gt;&lt;author&gt;McHenry, E., &lt;/author&gt;&lt;author&gt;Nichols, C., &lt;/author&gt;&lt;author&gt;Townsend, M., &lt;/author&gt;&lt;author&gt;Lewthwaite, K., &lt;/author&gt;&lt;author&gt;Elliot, M., &lt;/author&gt;&lt;author&gt;Pullinger, R., &lt;/author&gt;&lt;author&gt;Hotchkiss, A.,&lt;/author&gt;&lt;author&gt;Gilmartin, E., &lt;/author&gt;&lt;author&gt;White, I., &lt;/author&gt;&lt;author&gt;Chesshire, H., &lt;/author&gt;&lt;author&gt;Whittle, L., &lt;/author&gt;&lt;author&gt;Garforth, J., &lt;/author&gt;&lt;author&gt;Gosling, R., &lt;/author&gt;&lt;author&gt;Reed, T. &lt;/author&gt;&lt;/authors&gt;&lt;/contributors&gt;&lt;titles&gt;&lt;title&gt;State of the UK&amp;apos;s Woods and Trees 2021&lt;/title&gt;&lt;/titles&gt;&lt;dates&gt;&lt;year&gt;2021&lt;/year&gt;&lt;/dates&gt;&lt;publisher&gt;Woodland Trust&lt;/publisher&gt;&lt;urls&gt;&lt;/urls&gt;&lt;/record&gt;&lt;/Cite&gt;&lt;/EndNote&gt;</w:instrText>
      </w:r>
      <w:r w:rsidR="00192AF1">
        <w:fldChar w:fldCharType="separate"/>
      </w:r>
      <w:r w:rsidR="00192AF1">
        <w:rPr>
          <w:noProof/>
        </w:rPr>
        <w:t>(Reid</w:t>
      </w:r>
      <w:r w:rsidR="00192AF1" w:rsidRPr="00192AF1">
        <w:rPr>
          <w:i/>
          <w:noProof/>
        </w:rPr>
        <w:t xml:space="preserve"> et al.</w:t>
      </w:r>
      <w:r w:rsidR="00192AF1">
        <w:rPr>
          <w:noProof/>
        </w:rPr>
        <w:t>, 2021)</w:t>
      </w:r>
      <w:r w:rsidR="00192AF1">
        <w:fldChar w:fldCharType="end"/>
      </w:r>
      <w:r w:rsidR="008E13DF">
        <w:t>.</w:t>
      </w:r>
      <w:r>
        <w:t xml:space="preserve"> </w:t>
      </w:r>
      <w:r w:rsidR="008E13DF">
        <w:t xml:space="preserve">Insects living in broadleaf woodland </w:t>
      </w:r>
      <w:r w:rsidR="00E105C1">
        <w:t>may also</w:t>
      </w:r>
      <w:r w:rsidR="008E13DF">
        <w:t xml:space="preserve"> be more buffered against the direct effects of climate change such as extreme heat and drought </w:t>
      </w:r>
      <w:r w:rsidR="006A5A31">
        <w:fldChar w:fldCharType="begin"/>
      </w:r>
      <w:r w:rsidR="006A5A31">
        <w:instrText xml:space="preserve"> ADDIN EN.CITE &lt;EndNote&gt;&lt;Cite&gt;&lt;Author&gt;De Frenne&lt;/Author&gt;&lt;Year&gt;2013&lt;/Year&gt;&lt;RecNum&gt;1029&lt;/RecNum&gt;&lt;DisplayText&gt;(De Frenne&lt;style face="italic"&gt; et al.&lt;/style&gt;, 2013)&lt;/DisplayText&gt;&lt;record&gt;&lt;rec-number&gt;1029&lt;/rec-number&gt;&lt;foreign-keys&gt;&lt;key app="EN" db-id="rvwwvxvxaxv0s1ed2aa5r5vde0sfxpswsd02" timestamp="1628267900"&gt;1029&lt;/key&gt;&lt;/foreign-keys&gt;&lt;ref-type name="Journal Article"&gt;17&lt;/ref-type&gt;&lt;contributors&gt;&lt;authors&gt;&lt;author&gt;De Frenne, Pieter&lt;/author&gt;&lt;author&gt;Rodríguez-Sánchez, Francisco&lt;/author&gt;&lt;author&gt;Coomes, David Anthony&lt;/author&gt;&lt;author&gt;Baeten, Lander&lt;/author&gt;&lt;author&gt;Verstraeten, Gorik&lt;/author&gt;&lt;author&gt;Vellend, Mark&lt;/author&gt;&lt;author&gt;Bernhardt-Römermann, Markus&lt;/author&gt;&lt;author&gt;Brown, Carissa D&lt;/author&gt;&lt;author&gt;Brunet, Jörg&lt;/author&gt;&lt;author&gt;Cornelis, Johnny&lt;/author&gt;&lt;/authors&gt;&lt;/contributors&gt;&lt;titles&gt;&lt;title&gt;Microclimate moderates plant responses to macroclimate warming&lt;/title&gt;&lt;secondary-title&gt;Proceedings of the National Academy of Sciences&lt;/secondary-title&gt;&lt;/titles&gt;&lt;periodical&gt;&lt;full-title&gt;Proceedings of the National Academy of Sciences&lt;/full-title&gt;&lt;abbr-1&gt;PNAS&lt;/abbr-1&gt;&lt;/periodical&gt;&lt;pages&gt;18561-18565&lt;/pages&gt;&lt;volume&gt;110&lt;/volume&gt;&lt;number&gt;46&lt;/number&gt;&lt;dates&gt;&lt;year&gt;2013&lt;/year&gt;&lt;/dates&gt;&lt;isbn&gt;0027-8424&lt;/isbn&gt;&lt;urls&gt;&lt;/urls&gt;&lt;/record&gt;&lt;/Cite&gt;&lt;/EndNote&gt;</w:instrText>
      </w:r>
      <w:r w:rsidR="006A5A31">
        <w:fldChar w:fldCharType="separate"/>
      </w:r>
      <w:r w:rsidR="006A5A31">
        <w:rPr>
          <w:noProof/>
        </w:rPr>
        <w:t>(De Frenne</w:t>
      </w:r>
      <w:r w:rsidR="006A5A31" w:rsidRPr="006A5A31">
        <w:rPr>
          <w:i/>
          <w:noProof/>
        </w:rPr>
        <w:t xml:space="preserve"> et al.</w:t>
      </w:r>
      <w:r w:rsidR="006A5A31">
        <w:rPr>
          <w:noProof/>
        </w:rPr>
        <w:t>, 2013)</w:t>
      </w:r>
      <w:r w:rsidR="006A5A31">
        <w:fldChar w:fldCharType="end"/>
      </w:r>
      <w:r w:rsidR="008E13DF">
        <w:t>.</w:t>
      </w:r>
      <w:r w:rsidR="004F4194">
        <w:t xml:space="preserve"> The lack of clear external drivers of decline points to a deterioration of habitat quality within the woodlands</w:t>
      </w:r>
      <w:r w:rsidR="00EF2019">
        <w:t xml:space="preserve"> – a phenomenon that has been widely noted </w:t>
      </w:r>
      <w:r w:rsidR="00EF2019">
        <w:fldChar w:fldCharType="begin"/>
      </w:r>
      <w:r w:rsidR="00EF2019">
        <w:instrText xml:space="preserve"> ADDIN EN.CITE &lt;EndNote&gt;&lt;Cite&gt;&lt;Author&gt;Reid&lt;/Author&gt;&lt;Year&gt;2021&lt;/Year&gt;&lt;RecNum&gt;1027&lt;/RecNum&gt;&lt;DisplayText&gt;(Reid&lt;style face="italic"&gt; et al.&lt;/style&gt;, 2021)&lt;/DisplayText&gt;&lt;record&gt;&lt;rec-number&gt;1027&lt;/rec-number&gt;&lt;foreign-keys&gt;&lt;key app="EN" db-id="rvwwvxvxaxv0s1ed2aa5r5vde0sfxpswsd02" timestamp="1628265189"&gt;1027&lt;/key&gt;&lt;/foreign-keys&gt;&lt;ref-type name="Report"&gt;27&lt;/ref-type&gt;&lt;contributors&gt;&lt;authors&gt;&lt;author&gt;Reid, C., &lt;/author&gt;&lt;author&gt;Hornigold, K., &lt;/author&gt;&lt;author&gt;McHenry, E., &lt;/author&gt;&lt;author&gt;Nichols, C., &lt;/author&gt;&lt;author&gt;Townsend, M., &lt;/author&gt;&lt;author&gt;Lewthwaite, K., &lt;/author&gt;&lt;author&gt;Elliot, M., &lt;/author&gt;&lt;author&gt;Pullinger, R., &lt;/author&gt;&lt;author&gt;Hotchkiss, A.,&lt;/author&gt;&lt;author&gt;Gilmartin, E., &lt;/author&gt;&lt;author&gt;White, I., &lt;/author&gt;&lt;author&gt;Chesshire, H., &lt;/author&gt;&lt;author&gt;Whittle, L., &lt;/author&gt;&lt;author&gt;Garforth, J., &lt;/author&gt;&lt;author&gt;Gosling, R., &lt;/author&gt;&lt;author&gt;Reed, T. &lt;/author&gt;&lt;/authors&gt;&lt;/contributors&gt;&lt;titles&gt;&lt;title&gt;State of the UK&amp;apos;s Woods and Trees 2021&lt;/title&gt;&lt;/titles&gt;&lt;dates&gt;&lt;year&gt;2021&lt;/year&gt;&lt;/dates&gt;&lt;publisher&gt;Woodland Trust&lt;/publisher&gt;&lt;urls&gt;&lt;/urls&gt;&lt;/record&gt;&lt;/Cite&gt;&lt;/EndNote&gt;</w:instrText>
      </w:r>
      <w:r w:rsidR="00EF2019">
        <w:fldChar w:fldCharType="separate"/>
      </w:r>
      <w:r w:rsidR="00EF2019">
        <w:rPr>
          <w:noProof/>
        </w:rPr>
        <w:t>(Reid</w:t>
      </w:r>
      <w:r w:rsidR="00EF2019" w:rsidRPr="00EF2019">
        <w:rPr>
          <w:i/>
          <w:noProof/>
        </w:rPr>
        <w:t xml:space="preserve"> et al.</w:t>
      </w:r>
      <w:r w:rsidR="00EF2019">
        <w:rPr>
          <w:noProof/>
        </w:rPr>
        <w:t>, 2021)</w:t>
      </w:r>
      <w:r w:rsidR="00EF2019">
        <w:fldChar w:fldCharType="end"/>
      </w:r>
      <w:r w:rsidR="004F4194">
        <w:t>.</w:t>
      </w:r>
      <w:r w:rsidR="00FB01D9">
        <w:t xml:space="preserve"> </w:t>
      </w:r>
      <w:r w:rsidR="00494AD2">
        <w:t xml:space="preserve">Declines </w:t>
      </w:r>
      <w:r w:rsidR="004F4194">
        <w:t xml:space="preserve">in abundance </w:t>
      </w:r>
      <w:r w:rsidR="00494AD2">
        <w:t xml:space="preserve">within woodlands have been </w:t>
      </w:r>
      <w:r w:rsidR="00E772D1">
        <w:t>recorded in</w:t>
      </w:r>
      <w:r w:rsidR="00494AD2">
        <w:t xml:space="preserve"> butterflies</w:t>
      </w:r>
      <w:r w:rsidR="001429A7">
        <w:t xml:space="preserve"> </w:t>
      </w:r>
      <w:r w:rsidR="001429A7">
        <w:fldChar w:fldCharType="begin"/>
      </w:r>
      <w:r w:rsidR="0040043D">
        <w:instrText xml:space="preserve"> ADDIN EN.CITE &lt;EndNote&gt;&lt;Cite&gt;&lt;Author&gt;Fox&lt;/Author&gt;&lt;Year&gt;2015&lt;/Year&gt;&lt;RecNum&gt;658&lt;/RecNum&gt;&lt;DisplayText&gt;(Fox&lt;style face="italic"&gt; et al.&lt;/style&gt;, 2015)&lt;/DisplayText&gt;&lt;record&gt;&lt;rec-number&gt;658&lt;/rec-number&gt;&lt;foreign-keys&gt;&lt;key app="EN" db-id="rvwwvxvxaxv0s1ed2aa5r5vde0sfxpswsd02" timestamp="1570041744"&gt;658&lt;/key&gt;&lt;/foreign-keys&gt;&lt;ref-type name="Journal Article"&gt;17&lt;/ref-type&gt;&lt;contributors&gt;&lt;authors&gt;&lt;author&gt;Fox, R&lt;/author&gt;&lt;author&gt;Brereton, TM&lt;/author&gt;&lt;author&gt;Asher, J&lt;/author&gt;&lt;author&gt;August, TA&lt;/author&gt;&lt;author&gt;Botham, MS&lt;/author&gt;&lt;author&gt;Bourn, NAD&lt;/author&gt;&lt;author&gt;Cruickshanks, KL&lt;/author&gt;&lt;author&gt;Bulman, CR&lt;/author&gt;&lt;author&gt;Ellis, S&lt;/author&gt;&lt;author&gt;Harrower, CA&lt;/author&gt;&lt;/authors&gt;&lt;/contributors&gt;&lt;titles&gt;&lt;title&gt;The State of the UK’s Butterflies 2015&lt;/title&gt;&lt;/titles&gt;&lt;dates&gt;&lt;year&gt;2015&lt;/year&gt;&lt;/dates&gt;&lt;urls&gt;&lt;/urls&gt;&lt;/record&gt;&lt;/Cite&gt;&lt;/EndNote&gt;</w:instrText>
      </w:r>
      <w:r w:rsidR="001429A7">
        <w:fldChar w:fldCharType="separate"/>
      </w:r>
      <w:r w:rsidR="0040043D">
        <w:rPr>
          <w:noProof/>
        </w:rPr>
        <w:t>(Fox</w:t>
      </w:r>
      <w:r w:rsidR="0040043D" w:rsidRPr="0040043D">
        <w:rPr>
          <w:i/>
          <w:noProof/>
        </w:rPr>
        <w:t xml:space="preserve"> et al.</w:t>
      </w:r>
      <w:r w:rsidR="0040043D">
        <w:rPr>
          <w:noProof/>
        </w:rPr>
        <w:t>, 2015)</w:t>
      </w:r>
      <w:r w:rsidR="001429A7">
        <w:fldChar w:fldCharType="end"/>
      </w:r>
      <w:r w:rsidR="002712E9">
        <w:t>, thought to be driven largely by canopy closure and shading</w:t>
      </w:r>
      <w:r w:rsidR="001429A7">
        <w:t xml:space="preserve"> </w:t>
      </w:r>
      <w:r w:rsidR="001429A7">
        <w:fldChar w:fldCharType="begin"/>
      </w:r>
      <w:r w:rsidR="0040043D">
        <w:instrText xml:space="preserve"> ADDIN EN.CITE &lt;EndNote&gt;&lt;Cite&gt;&lt;Author&gt;Fartmann&lt;/Author&gt;&lt;Year&gt;2013&lt;/Year&gt;&lt;RecNum&gt;664&lt;/RecNum&gt;&lt;DisplayText&gt;(Fartmann&lt;style face="italic"&gt; et al.&lt;/style&gt;, 2013; Sparks&lt;style face="italic"&gt; et al.&lt;/style&gt;, 1996)&lt;/DisplayText&gt;&lt;record&gt;&lt;rec-number&gt;664&lt;/rec-number&gt;&lt;foreign-keys&gt;&lt;key app="EN" db-id="rvwwvxvxaxv0s1ed2aa5r5vde0sfxpswsd02" timestamp="1570045049"&gt;664&lt;/key&gt;&lt;/foreign-keys&gt;&lt;ref-type name="Journal Article"&gt;17&lt;/ref-type&gt;&lt;contributors&gt;&lt;authors&gt;&lt;author&gt;Fartmann, Thomas&lt;/author&gt;&lt;author&gt;Müller, Cornelia&lt;/author&gt;&lt;author&gt;Poniatowski, Dominik&lt;/author&gt;&lt;/authors&gt;&lt;/contributors&gt;&lt;titles&gt;&lt;title&gt;Effects of coppicing on butterfly communities of woodlands&lt;/title&gt;&lt;secondary-title&gt;Biological Conservation&lt;/secondary-title&gt;&lt;/titles&gt;&lt;periodical&gt;&lt;full-title&gt;Biological Conservation&lt;/full-title&gt;&lt;abbr-1&gt;Biological Conservation&lt;/abbr-1&gt;&lt;/periodical&gt;&lt;pages&gt;396-404&lt;/pages&gt;&lt;volume&gt;159&lt;/volume&gt;&lt;dates&gt;&lt;year&gt;2013&lt;/year&gt;&lt;/dates&gt;&lt;isbn&gt;0006-3207&lt;/isbn&gt;&lt;urls&gt;&lt;/urls&gt;&lt;/record&gt;&lt;/Cite&gt;&lt;Cite&gt;&lt;Author&gt;Sparks&lt;/Author&gt;&lt;Year&gt;1996&lt;/Year&gt;&lt;RecNum&gt;662&lt;/RecNum&gt;&lt;record&gt;&lt;rec-number&gt;662&lt;/rec-number&gt;&lt;foreign-keys&gt;&lt;key app="EN" db-id="rvwwvxvxaxv0s1ed2aa5r5vde0sfxpswsd02" timestamp="1570044476"&gt;662&lt;/key&gt;&lt;/foreign-keys&gt;&lt;ref-type name="Journal Article"&gt;17&lt;/ref-type&gt;&lt;contributors&gt;&lt;authors&gt;&lt;author&gt;Sparks, TH&lt;/author&gt;&lt;author&gt;Greatorex-Davies, JN&lt;/author&gt;&lt;author&gt;Mountford, JO&lt;/author&gt;&lt;author&gt;Hall, ML&lt;/author&gt;&lt;author&gt;Marrs, RH&lt;/author&gt;&lt;/authors&gt;&lt;/contributors&gt;&lt;titles&gt;&lt;title&gt;The effects of shade on the plant communities of rides in plantation woodland and implications for butterfly conservation&lt;/title&gt;&lt;secondary-title&gt;Forest Ecology and Management&lt;/secondary-title&gt;&lt;/titles&gt;&lt;periodical&gt;&lt;full-title&gt;Forest Ecology and Management&lt;/full-title&gt;&lt;/periodical&gt;&lt;pages&gt;197-207&lt;/pages&gt;&lt;volume&gt;80&lt;/volume&gt;&lt;number&gt;1-3&lt;/number&gt;&lt;dates&gt;&lt;year&gt;1996&lt;/year&gt;&lt;/dates&gt;&lt;isbn&gt;0378-1127&lt;/isbn&gt;&lt;urls&gt;&lt;/urls&gt;&lt;/record&gt;&lt;/Cite&gt;&lt;/EndNote&gt;</w:instrText>
      </w:r>
      <w:r w:rsidR="001429A7">
        <w:fldChar w:fldCharType="separate"/>
      </w:r>
      <w:r w:rsidR="0040043D">
        <w:rPr>
          <w:noProof/>
        </w:rPr>
        <w:t>(Fartmann</w:t>
      </w:r>
      <w:r w:rsidR="0040043D" w:rsidRPr="0040043D">
        <w:rPr>
          <w:i/>
          <w:noProof/>
        </w:rPr>
        <w:t xml:space="preserve"> et al.</w:t>
      </w:r>
      <w:r w:rsidR="0040043D">
        <w:rPr>
          <w:noProof/>
        </w:rPr>
        <w:t>, 2013; Sparks</w:t>
      </w:r>
      <w:r w:rsidR="0040043D" w:rsidRPr="0040043D">
        <w:rPr>
          <w:i/>
          <w:noProof/>
        </w:rPr>
        <w:t xml:space="preserve"> et al.</w:t>
      </w:r>
      <w:r w:rsidR="0040043D">
        <w:rPr>
          <w:noProof/>
        </w:rPr>
        <w:t>, 1996)</w:t>
      </w:r>
      <w:r w:rsidR="001429A7">
        <w:fldChar w:fldCharType="end"/>
      </w:r>
      <w:r w:rsidR="00162D20">
        <w:t xml:space="preserve"> due to the cessation of active woodland management </w:t>
      </w:r>
      <w:r w:rsidR="00162D20">
        <w:fldChar w:fldCharType="begin"/>
      </w:r>
      <w:r w:rsidR="00162D20">
        <w:instrText xml:space="preserve"> ADDIN EN.CITE &lt;EndNote&gt;&lt;Cite&gt;&lt;Author&gt;Kirby&lt;/Author&gt;&lt;Year&gt;2017&lt;/Year&gt;&lt;RecNum&gt;660&lt;/RecNum&gt;&lt;DisplayText&gt;(Kirby&lt;style face="italic"&gt; et al.&lt;/style&gt;, 2017)&lt;/DisplayText&gt;&lt;record&gt;&lt;rec-number&gt;660&lt;/rec-number&gt;&lt;foreign-keys&gt;&lt;key app="EN" db-id="rvwwvxvxaxv0s1ed2aa5r5vde0sfxpswsd02" timestamp="1570043833"&gt;660&lt;/key&gt;&lt;/foreign-keys&gt;&lt;ref-type name="Journal Article"&gt;17&lt;/ref-type&gt;&lt;contributors&gt;&lt;authors&gt;&lt;author&gt;Kirby, KJ&lt;/author&gt;&lt;author&gt;Buckley, GP&lt;/author&gt;&lt;author&gt;Mills, Jane&lt;/author&gt;&lt;/authors&gt;&lt;/contributors&gt;&lt;titles&gt;&lt;title&gt;Biodiversity implications of coppice decline, transformations to high forest and coppice restoration in British woodland&lt;/title&gt;&lt;secondary-title&gt;Folia geobotanica&lt;/secondary-title&gt;&lt;/titles&gt;&lt;periodical&gt;&lt;full-title&gt;Folia geobotanica&lt;/full-title&gt;&lt;/periodical&gt;&lt;pages&gt;5-13&lt;/pages&gt;&lt;volume&gt;52&lt;/volume&gt;&lt;number&gt;1&lt;/number&gt;&lt;dates&gt;&lt;year&gt;2017&lt;/year&gt;&lt;/dates&gt;&lt;isbn&gt;1211-9520&lt;/isbn&gt;&lt;urls&gt;&lt;/urls&gt;&lt;/record&gt;&lt;/Cite&gt;&lt;/EndNote&gt;</w:instrText>
      </w:r>
      <w:r w:rsidR="00162D20">
        <w:fldChar w:fldCharType="separate"/>
      </w:r>
      <w:r w:rsidR="00162D20">
        <w:rPr>
          <w:noProof/>
        </w:rPr>
        <w:t>(Kirby</w:t>
      </w:r>
      <w:r w:rsidR="00162D20" w:rsidRPr="0040043D">
        <w:rPr>
          <w:i/>
          <w:noProof/>
        </w:rPr>
        <w:t xml:space="preserve"> et al.</w:t>
      </w:r>
      <w:r w:rsidR="00162D20">
        <w:rPr>
          <w:noProof/>
        </w:rPr>
        <w:t>, 2017)</w:t>
      </w:r>
      <w:r w:rsidR="00162D20">
        <w:fldChar w:fldCharType="end"/>
      </w:r>
      <w:r w:rsidR="00162D20">
        <w:t xml:space="preserve">. However, being largely nocturnal, moths are less dependent on exposure to sunlight for successful breeding </w:t>
      </w:r>
      <w:r w:rsidR="00F344C3">
        <w:fldChar w:fldCharType="begin"/>
      </w:r>
      <w:r w:rsidR="00F344C3">
        <w:instrText xml:space="preserve"> ADDIN EN.CITE &lt;EndNote&gt;&lt;Cite&gt;&lt;Author&gt;Clench&lt;/Author&gt;&lt;Year&gt;1966&lt;/Year&gt;&lt;RecNum&gt;1028&lt;/RecNum&gt;&lt;DisplayText&gt;(Clench, 1966)&lt;/DisplayText&gt;&lt;record&gt;&lt;rec-number&gt;1028&lt;/rec-number&gt;&lt;foreign-keys&gt;&lt;key app="EN" db-id="rvwwvxvxaxv0s1ed2aa5r5vde0sfxpswsd02" timestamp="1628265785"&gt;1028&lt;/key&gt;&lt;/foreign-keys&gt;&lt;ref-type name="Journal Article"&gt;17&lt;/ref-type&gt;&lt;contributors&gt;&lt;authors&gt;&lt;author&gt;Clench, Harry K&lt;/author&gt;&lt;/authors&gt;&lt;/contributors&gt;&lt;titles&gt;&lt;title&gt;Behavioral thermoregulation in butterflies&lt;/title&gt;&lt;secondary-title&gt;Ecology&lt;/secondary-title&gt;&lt;/titles&gt;&lt;periodical&gt;&lt;full-title&gt;Ecology&lt;/full-title&gt;&lt;/periodical&gt;&lt;pages&gt;1021-1034&lt;/pages&gt;&lt;volume&gt;47&lt;/volume&gt;&lt;number&gt;6&lt;/number&gt;&lt;dates&gt;&lt;year&gt;1966&lt;/year&gt;&lt;/dates&gt;&lt;isbn&gt;1939-9170&lt;/isbn&gt;&lt;urls&gt;&lt;/urls&gt;&lt;/record&gt;&lt;/Cite&gt;&lt;/EndNote&gt;</w:instrText>
      </w:r>
      <w:r w:rsidR="00F344C3">
        <w:fldChar w:fldCharType="separate"/>
      </w:r>
      <w:r w:rsidR="00F344C3">
        <w:rPr>
          <w:noProof/>
        </w:rPr>
        <w:t>(Clench, 1966)</w:t>
      </w:r>
      <w:r w:rsidR="00F344C3">
        <w:fldChar w:fldCharType="end"/>
      </w:r>
      <w:r w:rsidR="00162D20">
        <w:t xml:space="preserve"> and, unlike butterflies, the abundance and diversity of moths is often quite high in dense woodland</w:t>
      </w:r>
      <w:r w:rsidR="00290A4B">
        <w:t xml:space="preserve"> interiors</w:t>
      </w:r>
      <w:r w:rsidR="00162D20">
        <w:t xml:space="preserve"> </w:t>
      </w:r>
      <w:r w:rsidR="00290A4B">
        <w:fldChar w:fldCharType="begin"/>
      </w:r>
      <w:r w:rsidR="00290A4B">
        <w:instrText xml:space="preserve"> ADDIN EN.CITE &lt;EndNote&gt;&lt;Cite&gt;&lt;Author&gt;Slade&lt;/Author&gt;&lt;Year&gt;2013&lt;/Year&gt;&lt;RecNum&gt;201&lt;/RecNum&gt;&lt;DisplayText&gt;(Slade&lt;style face="italic"&gt; et al.&lt;/style&gt;, 2013)&lt;/DisplayText&gt;&lt;record&gt;&lt;rec-number&gt;201&lt;/rec-number&gt;&lt;foreign-keys&gt;&lt;key app="EN" db-id="rvwwvxvxaxv0s1ed2aa5r5vde0sfxpswsd02" timestamp="1484311408"&gt;201&lt;/key&gt;&lt;/foreign-keys&gt;&lt;ref-type name="Journal Article"&gt;17&lt;/ref-type&gt;&lt;contributors&gt;&lt;authors&gt;&lt;author&gt;Slade, Eleanor M.&lt;/author&gt;&lt;author&gt;Merckx, Thomas&lt;/author&gt;&lt;author&gt;Riutta, Terhi&lt;/author&gt;&lt;author&gt;Bebber, Daniel P.&lt;/author&gt;&lt;author&gt;Redhead, David&lt;/author&gt;&lt;author&gt;Riordan, Philip&lt;/author&gt;&lt;author&gt;Macdonald, David W.&lt;/author&gt;&lt;/authors&gt;&lt;/contributors&gt;&lt;titles&gt;&lt;title&gt;Life-history traits and landscape characteristics predict macro-moth responses to forest fragmentation&lt;/title&gt;&lt;secondary-title&gt;Ecology&lt;/secondary-title&gt;&lt;/titles&gt;&lt;periodical&gt;&lt;full-title&gt;Ecology&lt;/full-title&gt;&lt;/periodical&gt;&lt;pages&gt;1519-1530&lt;/pages&gt;&lt;volume&gt;94&lt;/volume&gt;&lt;number&gt;7&lt;/number&gt;&lt;keywords&gt;&lt;keyword&gt;agricultural matrix&lt;/keyword&gt;&lt;keyword&gt;citizen science&lt;/keyword&gt;&lt;keyword&gt;dispersal ability&lt;/keyword&gt;&lt;keyword&gt;habitat fragmentation&lt;/keyword&gt;&lt;keyword&gt;habitat specificity&lt;/keyword&gt;&lt;keyword&gt;landscape connectivity&lt;/keyword&gt;&lt;keyword&gt;Lepidoptera&lt;/keyword&gt;&lt;keyword&gt;mark–release–recapture&lt;/keyword&gt;&lt;keyword&gt;species mobility&lt;/keyword&gt;&lt;keyword&gt;temperate woodland&lt;/keyword&gt;&lt;/keywords&gt;&lt;dates&gt;&lt;year&gt;2013&lt;/year&gt;&lt;/dates&gt;&lt;publisher&gt;Ecological Society of America&lt;/publisher&gt;&lt;isbn&gt;1939-9170&lt;/isbn&gt;&lt;urls&gt;&lt;related-urls&gt;&lt;url&gt;http://dx.doi.org/10.1890/12-1366.1&lt;/url&gt;&lt;/related-urls&gt;&lt;/urls&gt;&lt;electronic-resource-num&gt;10.1890/12-1366.1&lt;/electronic-resource-num&gt;&lt;/record&gt;&lt;/Cite&gt;&lt;/EndNote&gt;</w:instrText>
      </w:r>
      <w:r w:rsidR="00290A4B">
        <w:fldChar w:fldCharType="separate"/>
      </w:r>
      <w:r w:rsidR="00290A4B">
        <w:rPr>
          <w:noProof/>
        </w:rPr>
        <w:t>(Slade</w:t>
      </w:r>
      <w:r w:rsidR="00290A4B" w:rsidRPr="00290A4B">
        <w:rPr>
          <w:i/>
          <w:noProof/>
        </w:rPr>
        <w:t xml:space="preserve"> et al.</w:t>
      </w:r>
      <w:r w:rsidR="00290A4B">
        <w:rPr>
          <w:noProof/>
        </w:rPr>
        <w:t>, 2013)</w:t>
      </w:r>
      <w:r w:rsidR="00290A4B">
        <w:fldChar w:fldCharType="end"/>
      </w:r>
      <w:r w:rsidR="00162D20">
        <w:t>.</w:t>
      </w:r>
      <w:r w:rsidR="00861685">
        <w:t xml:space="preserve"> </w:t>
      </w:r>
      <w:r w:rsidR="00162D20">
        <w:t xml:space="preserve">The </w:t>
      </w:r>
      <w:r w:rsidR="002712E9">
        <w:t>decline of woodland b</w:t>
      </w:r>
      <w:r w:rsidR="009D7984">
        <w:t>ird</w:t>
      </w:r>
      <w:r w:rsidR="002712E9">
        <w:t>s</w:t>
      </w:r>
      <w:r w:rsidR="009D7984">
        <w:t xml:space="preserve"> </w:t>
      </w:r>
      <w:r w:rsidR="00E105C1">
        <w:t xml:space="preserve">in the UK </w:t>
      </w:r>
      <w:r w:rsidR="009D7984">
        <w:t>ha</w:t>
      </w:r>
      <w:r w:rsidR="002712E9">
        <w:t>s</w:t>
      </w:r>
      <w:r w:rsidR="009D7984">
        <w:t xml:space="preserve"> been linked to the rapid increase in deer densities since the mid-twentieth century </w:t>
      </w:r>
      <w:r w:rsidR="00C04A1D">
        <w:t>resulting in damage to woodland understories</w:t>
      </w:r>
      <w:r w:rsidR="00861685">
        <w:t xml:space="preserve"> and loss of ground flora</w:t>
      </w:r>
      <w:r w:rsidR="001429A7">
        <w:t xml:space="preserve"> </w:t>
      </w:r>
      <w:r w:rsidR="001429A7">
        <w:fldChar w:fldCharType="begin">
          <w:fldData xml:space="preserve">PEVuZE5vdGU+PENpdGU+PEF1dGhvcj5GdWxsZXI8L0F1dGhvcj48WWVhcj4yMDA1PC9ZZWFyPjxS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</w:fldData>
        </w:fldChar>
      </w:r>
      <w:r w:rsidR="00CA1A4F">
        <w:instrText xml:space="preserve"> ADDIN EN.CITE </w:instrText>
      </w:r>
      <w:r w:rsidR="00CA1A4F">
        <w:fldChar w:fldCharType="begin">
          <w:fldData xml:space="preserve">PEVuZE5vdGU+PENpdGU+PEF1dGhvcj5GdWxsZXI8L0F1dGhvcj48WWVhcj4yMDA1PC9ZZWFyPjxS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</w:fldData>
        </w:fldChar>
      </w:r>
      <w:r w:rsidR="00CA1A4F">
        <w:instrText xml:space="preserve"> ADDIN EN.CITE.DATA </w:instrText>
      </w:r>
      <w:r w:rsidR="00CA1A4F">
        <w:fldChar w:fldCharType="end"/>
      </w:r>
      <w:r w:rsidR="001429A7">
        <w:fldChar w:fldCharType="separate"/>
      </w:r>
      <w:r w:rsidR="00CA1A4F">
        <w:rPr>
          <w:noProof/>
        </w:rPr>
        <w:t>(Fuller</w:t>
      </w:r>
      <w:r w:rsidR="00CA1A4F" w:rsidRPr="00CA1A4F">
        <w:rPr>
          <w:i/>
          <w:noProof/>
        </w:rPr>
        <w:t xml:space="preserve"> et al.</w:t>
      </w:r>
      <w:r w:rsidR="00CA1A4F">
        <w:rPr>
          <w:noProof/>
        </w:rPr>
        <w:t>, 2005; Newson</w:t>
      </w:r>
      <w:r w:rsidR="00CA1A4F" w:rsidRPr="00CA1A4F">
        <w:rPr>
          <w:i/>
          <w:noProof/>
        </w:rPr>
        <w:t xml:space="preserve"> et al.</w:t>
      </w:r>
      <w:r w:rsidR="00CA1A4F">
        <w:rPr>
          <w:noProof/>
        </w:rPr>
        <w:t>, 2012; Perrins and Overall, 2001)</w:t>
      </w:r>
      <w:r w:rsidR="001429A7">
        <w:fldChar w:fldCharType="end"/>
      </w:r>
      <w:r w:rsidR="009D7984">
        <w:t xml:space="preserve">. </w:t>
      </w:r>
      <w:r w:rsidR="00E105C1">
        <w:t>D</w:t>
      </w:r>
      <w:r w:rsidR="00C04A1D">
        <w:t xml:space="preserve">eer </w:t>
      </w:r>
      <w:r w:rsidR="008F4B7A">
        <w:t xml:space="preserve">browsing </w:t>
      </w:r>
      <w:r w:rsidR="00A84935">
        <w:t>has been shown to negatively affect the abundance of Lepidoptera larvae</w:t>
      </w:r>
      <w:r w:rsidR="002328A3">
        <w:t xml:space="preserve"> </w:t>
      </w:r>
      <w:r w:rsidR="002328A3">
        <w:fldChar w:fldCharType="begin"/>
      </w:r>
      <w:r w:rsidR="0040043D">
        <w:instrText xml:space="preserve"> ADDIN EN.CITE &lt;EndNote&gt;&lt;Cite&gt;&lt;Author&gt;Baines&lt;/Author&gt;&lt;Year&gt;1994&lt;/Year&gt;&lt;RecNum&gt;1021&lt;/RecNum&gt;&lt;DisplayText&gt;(Baines&lt;style face="italic"&gt; et al.&lt;/style&gt;, 1994)&lt;/DisplayText&gt;&lt;record&gt;&lt;rec-number&gt;1021&lt;/rec-number&gt;&lt;foreign-keys&gt;&lt;key app="EN" db-id="rvwwvxvxaxv0s1ed2aa5r5vde0sfxpswsd02" timestamp="1616080160"&gt;1021&lt;/key&gt;&lt;/foreign-keys&gt;&lt;ref-type name="Journal Article"&gt;17&lt;/ref-type&gt;&lt;contributors&gt;&lt;authors&gt;&lt;author&gt;Baines, D&lt;/author&gt;&lt;author&gt;Sage, RB&lt;/author&gt;&lt;author&gt;Baines, MM&lt;/author&gt;&lt;/authors&gt;&lt;/contributors&gt;&lt;titles&gt;&lt;title&gt;The implications of red deer grazing to ground vegetation and invertebrate communities of Scottish native pinewoods&lt;/title&gt;&lt;secondary-title&gt;Journal of Applied Ecology&lt;/secondary-title&gt;&lt;/titles&gt;&lt;periodical&gt;&lt;full-title&gt;Journal of Applied Ecology&lt;/full-title&gt;&lt;/periodical&gt;&lt;pages&gt;776-783&lt;/pages&gt;&lt;dates&gt;&lt;year&gt;1994&lt;/year&gt;&lt;/dates&gt;&lt;isbn&gt;0021-8901&lt;/isbn&gt;&lt;urls&gt;&lt;/urls&gt;&lt;/record&gt;&lt;/Cite&gt;&lt;/EndNote&gt;</w:instrText>
      </w:r>
      <w:r w:rsidR="002328A3">
        <w:fldChar w:fldCharType="separate"/>
      </w:r>
      <w:r w:rsidR="0040043D">
        <w:rPr>
          <w:noProof/>
        </w:rPr>
        <w:t>(Baines</w:t>
      </w:r>
      <w:r w:rsidR="0040043D" w:rsidRPr="0040043D">
        <w:rPr>
          <w:i/>
          <w:noProof/>
        </w:rPr>
        <w:t xml:space="preserve"> et al.</w:t>
      </w:r>
      <w:r w:rsidR="0040043D">
        <w:rPr>
          <w:noProof/>
        </w:rPr>
        <w:t xml:space="preserve">, </w:t>
      </w:r>
      <w:r w:rsidR="0040043D">
        <w:rPr>
          <w:noProof/>
        </w:rPr>
        <w:lastRenderedPageBreak/>
        <w:t>1994)</w:t>
      </w:r>
      <w:r w:rsidR="002328A3">
        <w:fldChar w:fldCharType="end"/>
      </w:r>
      <w:r w:rsidR="00A84935">
        <w:t xml:space="preserve"> as well as other invertebrate groups </w:t>
      </w:r>
      <w:r w:rsidR="00C04A1D">
        <w:t xml:space="preserve">in woodlands </w:t>
      </w:r>
      <w:r w:rsidR="002328A3">
        <w:fldChar w:fldCharType="begin"/>
      </w:r>
      <w:r w:rsidR="00140EE6">
        <w:instrText xml:space="preserve"> ADDIN EN.CITE &lt;EndNote&gt;&lt;Cite&gt;&lt;Author&gt;Stewart&lt;/Author&gt;&lt;Year&gt;2001&lt;/Year&gt;&lt;RecNum&gt;676&lt;/RecNum&gt;&lt;DisplayText&gt;(Stewart, 2001)&lt;/DisplayText&gt;&lt;record&gt;&lt;rec-number&gt;676&lt;/rec-number&gt;&lt;foreign-keys&gt;&lt;key app="EN" db-id="rvwwvxvxaxv0s1ed2aa5r5vde0sfxpswsd02" timestamp="1570097369"&gt;676&lt;/key&gt;&lt;/foreign-keys&gt;&lt;ref-type name="Journal Article"&gt;17&lt;/ref-type&gt;&lt;contributors&gt;&lt;authors&gt;&lt;author&gt;Stewart, AJA&lt;/author&gt;&lt;/authors&gt;&lt;/contributors&gt;&lt;titles&gt;&lt;title&gt;The impact of deer on lowland woodland invertebrates: a review of the evidence and priorities for future research&lt;/title&gt;&lt;secondary-title&gt;Forestry: An International Journal of Forest Research&lt;/secondary-title&gt;&lt;/titles&gt;&lt;periodical&gt;&lt;full-title&gt;Forestry: An International Journal of Forest Research&lt;/full-title&gt;&lt;/periodical&gt;&lt;pages&gt;259-270&lt;/pages&gt;&lt;volume&gt;74&lt;/volume&gt;&lt;number&gt;3&lt;/number&gt;&lt;dates&gt;&lt;year&gt;2001&lt;/year&gt;&lt;/dates&gt;&lt;isbn&gt;0015-752X&lt;/isbn&gt;&lt;urls&gt;&lt;/urls&gt;&lt;/record&gt;&lt;/Cite&gt;&lt;/EndNote&gt;</w:instrText>
      </w:r>
      <w:r w:rsidR="002328A3">
        <w:fldChar w:fldCharType="separate"/>
      </w:r>
      <w:r w:rsidR="00140EE6">
        <w:rPr>
          <w:noProof/>
        </w:rPr>
        <w:t>(Stewart, 2001)</w:t>
      </w:r>
      <w:r w:rsidR="002328A3">
        <w:fldChar w:fldCharType="end"/>
      </w:r>
      <w:r w:rsidR="00E105C1">
        <w:t>, but this has not been linked to long term declines.</w:t>
      </w:r>
    </w:p>
    <w:p w14:paraId="14046BFE" w14:textId="79E1E3DD" w:rsidR="008F4B7A" w:rsidRDefault="005776AC" w:rsidP="0029228B">
      <w:r>
        <w:t>The</w:t>
      </w:r>
      <w:r w:rsidR="00945DE6">
        <w:t xml:space="preserve"> Rothamsted Insect Survey</w:t>
      </w:r>
      <w:r>
        <w:t xml:space="preserve"> </w:t>
      </w:r>
      <w:r w:rsidR="00945DE6">
        <w:t>(</w:t>
      </w:r>
      <w:r>
        <w:t>RIS</w:t>
      </w:r>
      <w:r w:rsidR="00945DE6">
        <w:t>)</w:t>
      </w:r>
      <w:r>
        <w:t xml:space="preserve"> moth dataset has been used previously to determine</w:t>
      </w:r>
      <w:r w:rsidR="00EB7925">
        <w:t xml:space="preserve"> which species traits are most common among species undergoing decline</w:t>
      </w:r>
      <w:r>
        <w:t xml:space="preserve"> </w:t>
      </w:r>
      <w:r>
        <w:fldChar w:fldCharType="begin">
          <w:fldData xml:space="preserve">PEVuZE5vdGU+PENpdGU+PEF1dGhvcj5Db25yYWQ8L0F1dGhvcj48WWVhcj4yMDA0PC9ZZWFyPjxS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</w:fldData>
        </w:fldChar>
      </w:r>
      <w:r w:rsidR="00166EF3">
        <w:instrText xml:space="preserve"> ADDIN EN.CITE </w:instrText>
      </w:r>
      <w:r w:rsidR="00166EF3">
        <w:fldChar w:fldCharType="begin">
          <w:fldData xml:space="preserve">PEVuZE5vdGU+PENpdGU+PEF1dGhvcj5Db25yYWQ8L0F1dGhvcj48WWVhcj4yMDA0PC9ZZWFyPjxS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</w:fldData>
        </w:fldChar>
      </w:r>
      <w:r w:rsidR="00166EF3">
        <w:instrText xml:space="preserve"> ADDIN EN.CITE.DATA </w:instrText>
      </w:r>
      <w:r w:rsidR="00166EF3">
        <w:fldChar w:fldCharType="end"/>
      </w:r>
      <w:r>
        <w:fldChar w:fldCharType="separate"/>
      </w:r>
      <w:r w:rsidR="0040043D">
        <w:rPr>
          <w:noProof/>
        </w:rPr>
        <w:t>(Conrad</w:t>
      </w:r>
      <w:r w:rsidR="0040043D" w:rsidRPr="0040043D">
        <w:rPr>
          <w:i/>
          <w:noProof/>
        </w:rPr>
        <w:t xml:space="preserve"> et al.</w:t>
      </w:r>
      <w:r w:rsidR="0040043D">
        <w:rPr>
          <w:noProof/>
        </w:rPr>
        <w:t>, 2004; Coulthard</w:t>
      </w:r>
      <w:r w:rsidR="0040043D" w:rsidRPr="0040043D">
        <w:rPr>
          <w:i/>
          <w:noProof/>
        </w:rPr>
        <w:t xml:space="preserve"> et al.</w:t>
      </w:r>
      <w:r w:rsidR="0040043D">
        <w:rPr>
          <w:noProof/>
        </w:rPr>
        <w:t>, 2019)</w:t>
      </w:r>
      <w:r>
        <w:fldChar w:fldCharType="end"/>
      </w:r>
      <w:r>
        <w:t xml:space="preserve"> and to model the rates of decline across geographical regions </w:t>
      </w:r>
      <w:r>
        <w:fldChar w:fldCharType="begin">
          <w:fldData xml:space="preserve">PEVuZE5vdGU+PENpdGU+PEF1dGhvcj5Db25yYWQ8L0F1dGhvcj48WWVhcj4yMDA2PC9ZZWFyPjxS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</w:fldData>
        </w:fldChar>
      </w:r>
      <w:r w:rsidR="0040043D">
        <w:instrText xml:space="preserve"> ADDIN EN.CITE </w:instrText>
      </w:r>
      <w:r w:rsidR="0040043D">
        <w:fldChar w:fldCharType="begin">
          <w:fldData xml:space="preserve">PEVuZE5vdGU+PENpdGU+PEF1dGhvcj5Db25yYWQ8L0F1dGhvcj48WWVhcj4yMDA2PC9ZZWFyPjxS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</w:fldData>
        </w:fldChar>
      </w:r>
      <w:r w:rsidR="0040043D">
        <w:instrText xml:space="preserve"> ADDIN EN.CITE.DATA </w:instrText>
      </w:r>
      <w:r w:rsidR="0040043D">
        <w:fldChar w:fldCharType="end"/>
      </w:r>
      <w:r>
        <w:fldChar w:fldCharType="separate"/>
      </w:r>
      <w:r w:rsidR="0040043D">
        <w:rPr>
          <w:noProof/>
        </w:rPr>
        <w:t>(Conrad</w:t>
      </w:r>
      <w:r w:rsidR="0040043D" w:rsidRPr="0040043D">
        <w:rPr>
          <w:i/>
          <w:noProof/>
        </w:rPr>
        <w:t xml:space="preserve"> et al.</w:t>
      </w:r>
      <w:r w:rsidR="0040043D">
        <w:rPr>
          <w:noProof/>
        </w:rPr>
        <w:t>, 2006; Fox</w:t>
      </w:r>
      <w:r w:rsidR="0040043D" w:rsidRPr="0040043D">
        <w:rPr>
          <w:i/>
          <w:noProof/>
        </w:rPr>
        <w:t xml:space="preserve"> et al.</w:t>
      </w:r>
      <w:r w:rsidR="0040043D">
        <w:rPr>
          <w:noProof/>
        </w:rPr>
        <w:t>, 2013)</w:t>
      </w:r>
      <w:r>
        <w:fldChar w:fldCharType="end"/>
      </w:r>
      <w:r>
        <w:t>. However</w:t>
      </w:r>
      <w:r w:rsidR="00D65CD4">
        <w:t xml:space="preserve">, </w:t>
      </w:r>
      <w:r>
        <w:t>rates of abundance</w:t>
      </w:r>
      <w:r w:rsidR="000C338E">
        <w:t xml:space="preserve"> and biomass</w:t>
      </w:r>
      <w:r>
        <w:t xml:space="preserve"> change </w:t>
      </w:r>
      <w:r w:rsidR="00097A7F">
        <w:t>according to</w:t>
      </w:r>
      <w:r>
        <w:t xml:space="preserve"> habitat types are only </w:t>
      </w:r>
      <w:r w:rsidR="00B833FF">
        <w:t>coarsely estimated</w:t>
      </w:r>
      <w:r w:rsidR="004F1454">
        <w:t xml:space="preserve"> </w:t>
      </w:r>
      <w:r w:rsidR="004F1454">
        <w:fldChar w:fldCharType="begin"/>
      </w:r>
      <w:r w:rsidR="00166EF3">
        <w:instrText xml:space="preserve"> ADDIN EN.CITE &lt;EndNote&gt;&lt;Cite&gt;&lt;Author&gt;Bell&lt;/Author&gt;&lt;Year&gt;2020&lt;/Year&gt;&lt;RecNum&gt;741&lt;/RecNum&gt;&lt;DisplayText&gt;(Bell&lt;style face="italic"&gt; et al.&lt;/style&gt;, 2020; Macgregor&lt;style face="italic"&gt; et al.&lt;/style&gt;, 2019)&lt;/DisplayText&gt;&lt;record&gt;&lt;rec-number&gt;741&lt;/rec-number&gt;&lt;foreign-keys&gt;&lt;key app="EN" db-id="rvwwvxvxaxv0s1ed2aa5r5vde0sfxpswsd02" timestamp="1576065217"&gt;741&lt;/key&gt;&lt;/foreign-keys&gt;&lt;ref-type name="Journal Article"&gt;17&lt;/ref-type&gt;&lt;contributors&gt;&lt;authors&gt;&lt;author&gt;Bell, James R&lt;/author&gt;&lt;author&gt;Blumgart, Dan&lt;/author&gt;&lt;author&gt;Shortall, Chris R&lt;/author&gt;&lt;/authors&gt;&lt;/contributors&gt;&lt;titles&gt;&lt;title&gt;Are Insects Declining and at what rate? An analysis of standardised, systematic catches of insect abundances across Great Britain.&lt;/title&gt;&lt;secondary-title&gt;Insect conservation and diversity&lt;/secondary-title&gt;&lt;/titles&gt;&lt;dates&gt;&lt;year&gt;2020&lt;/year&gt;&lt;/dates&gt;&lt;urls&gt;&lt;/urls&gt;&lt;/record&gt;&lt;/Cite&gt;&lt;Cite&gt;&lt;Author&gt;Macgregor&lt;/Author&gt;&lt;Year&gt;2019&lt;/Year&gt;&lt;RecNum&gt;1025&lt;/RecNum&gt;&lt;record&gt;&lt;rec-number&gt;1025&lt;/rec-number&gt;&lt;foreign-keys&gt;&lt;key app="EN" db-id="rvwwvxvxaxv0s1ed2aa5r5vde0sfxpswsd02" timestamp="1628087776"&gt;1025&lt;/key&gt;&lt;/foreign-keys&gt;&lt;ref-type name="Journal Article"&gt;17&lt;/ref-type&gt;&lt;contributors&gt;&lt;authors&gt;&lt;author&gt;Macgregor, Callum J&lt;/author&gt;&lt;author&gt;Williams, Jonathan H&lt;/author&gt;&lt;author&gt;Bell, James R&lt;/author&gt;&lt;author&gt;Thomas, Chris D&lt;/author&gt;&lt;/authors&gt;&lt;/contributors&gt;&lt;titles&gt;&lt;title&gt;Moth biomass has fluctuated over 50 years in Britain but lacks a clear trend&lt;/title&gt;&lt;secondary-title&gt;Nature Ecology &amp;amp; Evolution&lt;/secondary-title&gt;&lt;/titles&gt;&lt;periodical&gt;&lt;full-title&gt;Nature Ecology &amp;amp; Evolution&lt;/full-title&gt;&lt;/periodical&gt;&lt;pages&gt;1645-1649&lt;/pages&gt;&lt;volume&gt;3&lt;/volume&gt;&lt;number&gt;12&lt;/number&gt;&lt;dates&gt;&lt;year&gt;2019&lt;/year&gt;&lt;/dates&gt;&lt;isbn&gt;2397-334X&lt;/isbn&gt;&lt;urls&gt;&lt;/urls&gt;&lt;/record&gt;&lt;/Cite&gt;&lt;/EndNote&gt;</w:instrText>
      </w:r>
      <w:r w:rsidR="004F1454">
        <w:fldChar w:fldCharType="separate"/>
      </w:r>
      <w:r w:rsidR="000657B1">
        <w:rPr>
          <w:noProof/>
        </w:rPr>
        <w:t>(Bell</w:t>
      </w:r>
      <w:r w:rsidR="000657B1" w:rsidRPr="000657B1">
        <w:rPr>
          <w:i/>
          <w:noProof/>
        </w:rPr>
        <w:t xml:space="preserve"> et al.</w:t>
      </w:r>
      <w:r w:rsidR="000657B1">
        <w:rPr>
          <w:noProof/>
        </w:rPr>
        <w:t>, 2020; Macgregor</w:t>
      </w:r>
      <w:r w:rsidR="000657B1" w:rsidRPr="000657B1">
        <w:rPr>
          <w:i/>
          <w:noProof/>
        </w:rPr>
        <w:t xml:space="preserve"> et al.</w:t>
      </w:r>
      <w:r w:rsidR="000657B1">
        <w:rPr>
          <w:noProof/>
        </w:rPr>
        <w:t>, 2019)</w:t>
      </w:r>
      <w:r w:rsidR="004F1454">
        <w:fldChar w:fldCharType="end"/>
      </w:r>
      <w:r>
        <w:t xml:space="preserve">. Furthermore, it is still not known whether UK moth species richness and diversity at the site-level has changed. With </w:t>
      </w:r>
      <w:r w:rsidR="00D1508C">
        <w:t xml:space="preserve">range </w:t>
      </w:r>
      <w:r w:rsidR="00C66DC4">
        <w:t xml:space="preserve">expansions </w:t>
      </w:r>
      <w:r w:rsidR="00D1508C">
        <w:t>in</w:t>
      </w:r>
      <w:r>
        <w:t xml:space="preserve"> many species </w:t>
      </w:r>
      <w:r>
        <w:fldChar w:fldCharType="begin"/>
      </w:r>
      <w:r w:rsidR="0040043D">
        <w:instrText xml:space="preserve"> ADDIN EN.CITE &lt;EndNote&gt;&lt;Cite&gt;&lt;Author&gt;Outhwaite&lt;/Author&gt;&lt;Year&gt;2020&lt;/Year&gt;&lt;RecNum&gt;782&lt;/RecNum&gt;&lt;DisplayText&gt;(Outhwaite&lt;style face="italic"&gt; et al.&lt;/style&gt;, 2020; Randle, 2019)&lt;/DisplayText&gt;&lt;record&gt;&lt;rec-number&gt;782&lt;/rec-number&gt;&lt;foreign-keys&gt;&lt;key app="EN" db-id="rvwwvxvxaxv0s1ed2aa5r5vde0sfxpswsd02" timestamp="1582887944"&gt;782&lt;/key&gt;&lt;/foreign-keys&gt;&lt;ref-type name="Journal Article"&gt;17&lt;/ref-type&gt;&lt;contributors&gt;&lt;authors&gt;&lt;author&gt;Outhwaite, Charlotte L&lt;/author&gt;&lt;author&gt;Gregory, Richard D&lt;/author&gt;&lt;author&gt;Chandler, Richard E&lt;/author&gt;&lt;author&gt;Collen, Ben&lt;/author&gt;&lt;author&gt;Isaac, Nick JB&lt;/author&gt;&lt;/authors&gt;&lt;/contributors&gt;&lt;titles&gt;&lt;title&gt;Complex long-term biodiversity change among invertebrates, bryophytes and lichens&lt;/title&gt;&lt;secondary-title&gt;Nature Ecology &amp;amp; Evolution&lt;/secondary-title&gt;&lt;/titles&gt;&lt;periodical&gt;&lt;full-title&gt;Nature Ecology &amp;amp; Evolution&lt;/full-title&gt;&lt;/periodical&gt;&lt;pages&gt;1-9&lt;/pages&gt;&lt;dates&gt;&lt;year&gt;2020&lt;/year&gt;&lt;/dates&gt;&lt;isbn&gt;2397-334X&lt;/isbn&gt;&lt;urls&gt;&lt;/urls&gt;&lt;/record&gt;&lt;/Cite&gt;&lt;Cite&gt;&lt;Author&gt;Randle&lt;/Author&gt;&lt;Year&gt;2019&lt;/Year&gt;&lt;RecNum&gt;823&lt;/RecNum&gt;&lt;record&gt;&lt;rec-number&gt;823&lt;/rec-number&gt;&lt;foreign-keys&gt;&lt;key app="EN" db-id="rvwwvxvxaxv0s1ed2aa5r5vde0sfxpswsd02" timestamp="1592994547"&gt;823&lt;/key&gt;&lt;/foreign-keys&gt;&lt;ref-type name="Book"&gt;6&lt;/ref-type&gt;&lt;contributors&gt;&lt;authors&gt;&lt;author&gt;Randle, Zoë&lt;/author&gt;&lt;/authors&gt;&lt;/contributors&gt;&lt;titles&gt;&lt;title&gt;Atlas of Britain &amp;amp; Ireland&amp;apos;s Larger Moths&lt;/title&gt;&lt;/titles&gt;&lt;dates&gt;&lt;year&gt;2019&lt;/year&gt;&lt;/dates&gt;&lt;publisher&gt;Pisces Publications for Butterfly Conservation and MothsIreland&lt;/publisher&gt;&lt;isbn&gt;187435782X&lt;/isbn&gt;&lt;urls&gt;&lt;/urls&gt;&lt;/record&gt;&lt;/Cite&gt;&lt;/EndNote&gt;</w:instrText>
      </w:r>
      <w:r>
        <w:fldChar w:fldCharType="separate"/>
      </w:r>
      <w:r w:rsidR="0040043D">
        <w:rPr>
          <w:noProof/>
        </w:rPr>
        <w:t>(Outhwaite</w:t>
      </w:r>
      <w:r w:rsidR="0040043D" w:rsidRPr="0040043D">
        <w:rPr>
          <w:i/>
          <w:noProof/>
        </w:rPr>
        <w:t xml:space="preserve"> et al.</w:t>
      </w:r>
      <w:r w:rsidR="0040043D">
        <w:rPr>
          <w:noProof/>
        </w:rPr>
        <w:t>, 2020; Randle, 2019)</w:t>
      </w:r>
      <w:r>
        <w:fldChar w:fldCharType="end"/>
      </w:r>
      <w:r>
        <w:t xml:space="preserve"> despite declines in abundance, species richness and diversity may have increased simultaneously, as is the case with moths in Finland </w:t>
      </w:r>
      <w:r>
        <w:fldChar w:fldCharType="begin"/>
      </w:r>
      <w:r w:rsidR="0040043D">
        <w:instrText xml:space="preserve"> ADDIN EN.CITE &lt;EndNote&gt;&lt;Cite&gt;&lt;Author&gt;Antão&lt;/Author&gt;&lt;Year&gt;2020&lt;/Year&gt;&lt;RecNum&gt;969&lt;/RecNum&gt;&lt;DisplayText&gt;(Antão&lt;style face="italic"&gt; et al.&lt;/style&gt;, 2020)&lt;/DisplayText&gt;&lt;record&gt;&lt;rec-number&gt;969&lt;/rec-number&gt;&lt;foreign-keys&gt;&lt;key app="EN" db-id="rvwwvxvxaxv0s1ed2aa5r5vde0sfxpswsd02" timestamp="1597872602"&gt;969&lt;/key&gt;&lt;/foreign-keys&gt;&lt;ref-type name="Journal Article"&gt;17&lt;/ref-type&gt;&lt;contributors&gt;&lt;authors&gt;&lt;author&gt;Antão, Laura H&lt;/author&gt;&lt;author&gt;Pöyry, Juha&lt;/author&gt;&lt;author&gt;Leinonen, Reima&lt;/author&gt;&lt;author&gt;Roslin, Tomas&lt;/author&gt;&lt;/authors&gt;&lt;/contributors&gt;&lt;titles&gt;&lt;title&gt;Contrasting latitudinal patterns in diversity and stability in a high‐latitude species‐rich moth community&lt;/title&gt;&lt;secondary-title&gt;Global Ecology and Biogeography&lt;/secondary-title&gt;&lt;/titles&gt;&lt;periodical&gt;&lt;full-title&gt;Global Ecology and Biogeography&lt;/full-title&gt;&lt;/periodical&gt;&lt;pages&gt;896-907&lt;/pages&gt;&lt;volume&gt;29&lt;/volume&gt;&lt;number&gt;5&lt;/number&gt;&lt;dates&gt;&lt;year&gt;2020&lt;/year&gt;&lt;/dates&gt;&lt;isbn&gt;1466-822X&lt;/isbn&gt;&lt;urls&gt;&lt;/urls&gt;&lt;/record&gt;&lt;/Cite&gt;&lt;/EndNote&gt;</w:instrText>
      </w:r>
      <w:r>
        <w:fldChar w:fldCharType="separate"/>
      </w:r>
      <w:r w:rsidR="0040043D">
        <w:rPr>
          <w:noProof/>
        </w:rPr>
        <w:t>(Antão</w:t>
      </w:r>
      <w:r w:rsidR="0040043D" w:rsidRPr="0040043D">
        <w:rPr>
          <w:i/>
          <w:noProof/>
        </w:rPr>
        <w:t xml:space="preserve"> et al.</w:t>
      </w:r>
      <w:r w:rsidR="0040043D">
        <w:rPr>
          <w:noProof/>
        </w:rPr>
        <w:t>, 2020)</w:t>
      </w:r>
      <w:r>
        <w:fldChar w:fldCharType="end"/>
      </w:r>
      <w:r w:rsidR="007C7ED1">
        <w:t xml:space="preserve"> and butterflies in the UK</w:t>
      </w:r>
      <w:r w:rsidR="00162901">
        <w:t xml:space="preserve"> </w:t>
      </w:r>
      <w:r w:rsidR="00162901">
        <w:fldChar w:fldCharType="begin"/>
      </w:r>
      <w:r w:rsidR="0040043D">
        <w:instrText xml:space="preserve"> ADDIN EN.CITE &lt;EndNote&gt;&lt;Cite&gt;&lt;Author&gt;Menéndez&lt;/Author&gt;&lt;Year&gt;2006&lt;/Year&gt;&lt;RecNum&gt;826&lt;/RecNum&gt;&lt;DisplayText&gt;(Menéndez&lt;style face="italic"&gt; et al.&lt;/style&gt;, 2006)&lt;/DisplayText&gt;&lt;record&gt;&lt;rec-number&gt;826&lt;/rec-number&gt;&lt;foreign-keys&gt;&lt;key app="EN" db-id="rvwwvxvxaxv0s1ed2aa5r5vde0sfxpswsd02" timestamp="1594048439"&gt;826&lt;/key&gt;&lt;/foreign-keys&gt;&lt;ref-type name="Journal Article"&gt;17&lt;/ref-type&gt;&lt;contributors&gt;&lt;authors&gt;&lt;author&gt;Menéndez, Rosa&lt;/author&gt;&lt;author&gt;Megías, Adela González&lt;/author&gt;&lt;author&gt;Hill, Jane K&lt;/author&gt;&lt;author&gt;Braschler, Brigitte&lt;/author&gt;&lt;author&gt;Willis, Stephen G&lt;/author&gt;&lt;author&gt;Collingham, Yvonne&lt;/author&gt;&lt;author&gt;Fox, Richard&lt;/author&gt;&lt;author&gt;Roy, David B&lt;/author&gt;&lt;author&gt;Thomas, Chris D&lt;/author&gt;&lt;/authors&gt;&lt;/contributors&gt;&lt;titles&gt;&lt;title&gt;Species richness changes lag behind climate change&lt;/title&gt;&lt;secondary-title&gt;Proceedings of the Royal Society B: Biological Sciences&lt;/secondary-title&gt;&lt;/titles&gt;&lt;periodical&gt;&lt;full-title&gt;Proceedings of the Royal Society B: Biological Sciences&lt;/full-title&gt;&lt;/periodical&gt;&lt;pages&gt;1465-1470&lt;/pages&gt;&lt;volume&gt;273&lt;/volume&gt;&lt;number&gt;1593&lt;/number&gt;&lt;dates&gt;&lt;year&gt;2006&lt;/year&gt;&lt;/dates&gt;&lt;isbn&gt;0962-8452&lt;/isbn&gt;&lt;urls&gt;&lt;/urls&gt;&lt;/record&gt;&lt;/Cite&gt;&lt;/EndNote&gt;</w:instrText>
      </w:r>
      <w:r w:rsidR="00162901">
        <w:fldChar w:fldCharType="separate"/>
      </w:r>
      <w:r w:rsidR="0040043D">
        <w:rPr>
          <w:noProof/>
        </w:rPr>
        <w:t>(Menéndez</w:t>
      </w:r>
      <w:r w:rsidR="0040043D" w:rsidRPr="0040043D">
        <w:rPr>
          <w:i/>
          <w:noProof/>
        </w:rPr>
        <w:t xml:space="preserve"> et al.</w:t>
      </w:r>
      <w:r w:rsidR="0040043D">
        <w:rPr>
          <w:noProof/>
        </w:rPr>
        <w:t>, 2006)</w:t>
      </w:r>
      <w:r w:rsidR="00162901">
        <w:fldChar w:fldCharType="end"/>
      </w:r>
      <w:r>
        <w:t xml:space="preserve">. Here, we have </w:t>
      </w:r>
      <w:r w:rsidR="00524974">
        <w:t>addressed these knowledge gaps</w:t>
      </w:r>
      <w:r>
        <w:t xml:space="preserve"> by modelling </w:t>
      </w:r>
      <w:r w:rsidR="004F2CB5">
        <w:t xml:space="preserve">the response of </w:t>
      </w:r>
      <w:r>
        <w:t xml:space="preserve">four </w:t>
      </w:r>
      <w:r w:rsidR="00FF357A">
        <w:t>community attribute</w:t>
      </w:r>
      <w:r w:rsidR="004F2CB5">
        <w:t>s</w:t>
      </w:r>
      <w:r>
        <w:t>: abundance, biomass, species richness and diversity across seven habitat types</w:t>
      </w:r>
      <w:r w:rsidR="00964CC0">
        <w:t xml:space="preserve"> (arable, broadleaf woodland, conifer plantation, improved grassland, other semi-natural, upland and urban)</w:t>
      </w:r>
      <w:r w:rsidR="00861685">
        <w:t xml:space="preserve"> and two regions (north and south)</w:t>
      </w:r>
      <w:r>
        <w:t xml:space="preserve"> to produce percentage changes for each </w:t>
      </w:r>
      <w:r w:rsidR="00E00B9D">
        <w:t>response</w:t>
      </w:r>
      <w:r>
        <w:t>.</w:t>
      </w:r>
      <w:r w:rsidR="00361DDC">
        <w:t xml:space="preserve"> This is the first time for which changes in species richness and diversity has been modelled for UK moths. The biomass models allow for comparison with</w:t>
      </w:r>
      <w:r w:rsidR="006D1D4B">
        <w:t xml:space="preserve"> </w:t>
      </w:r>
      <w:r w:rsidR="006D1D4B">
        <w:fldChar w:fldCharType="begin"/>
      </w:r>
      <w:r w:rsidR="006D1D4B">
        <w:instrText xml:space="preserve"> ADDIN EN.CITE &lt;EndNote&gt;&lt;Cite AuthorYear="1"&gt;&lt;Author&gt;Macgregor&lt;/Author&gt;&lt;Year&gt;2019&lt;/Year&gt;&lt;RecNum&gt;1025&lt;/RecNum&gt;&lt;DisplayText&gt;Macgregor&lt;style face="italic"&gt; et al.&lt;/style&gt; (2019)&lt;/DisplayText&gt;&lt;record&gt;&lt;rec-number&gt;1025&lt;/rec-number&gt;&lt;foreign-keys&gt;&lt;key app="EN" db-id="rvwwvxvxaxv0s1ed2aa5r5vde0sfxpswsd02" timestamp="1628087776"&gt;1025&lt;/key&gt;&lt;/foreign-keys&gt;&lt;ref-type name="Journal Article"&gt;17&lt;/ref-type&gt;&lt;contributors&gt;&lt;authors&gt;&lt;author&gt;Macgregor, Callum J&lt;/author&gt;&lt;author&gt;Williams, Jonathan H&lt;/author&gt;&lt;author&gt;Bell, James R&lt;/author&gt;&lt;author&gt;Thomas, Chris D&lt;/author&gt;&lt;/authors&gt;&lt;/contributors&gt;&lt;titles&gt;&lt;title&gt;Moth biomass has fluctuated over 50 years in Britain but lacks a clear trend&lt;/title&gt;&lt;secondary-title&gt;Nature Ecology &amp;amp; Evolution&lt;/secondary-title&gt;&lt;/titles&gt;&lt;periodical&gt;&lt;full-title&gt;Nature Ecology &amp;amp; Evolution&lt;/full-title&gt;&lt;/periodical&gt;&lt;pages&gt;1645-1649&lt;/pages&gt;&lt;volume&gt;3&lt;/volume&gt;&lt;number&gt;12&lt;/number&gt;&lt;dates&gt;&lt;year&gt;2019&lt;/year&gt;&lt;/dates&gt;&lt;isbn&gt;2397-334X&lt;/isbn&gt;&lt;urls&gt;&lt;/urls&gt;&lt;/record&gt;&lt;/Cite&gt;&lt;/EndNote&gt;</w:instrText>
      </w:r>
      <w:r w:rsidR="006D1D4B">
        <w:fldChar w:fldCharType="separate"/>
      </w:r>
      <w:r w:rsidR="006D1D4B">
        <w:rPr>
          <w:noProof/>
        </w:rPr>
        <w:t>Macgregor</w:t>
      </w:r>
      <w:r w:rsidR="006D1D4B" w:rsidRPr="006D1D4B">
        <w:rPr>
          <w:i/>
          <w:noProof/>
        </w:rPr>
        <w:t xml:space="preserve"> et al.</w:t>
      </w:r>
      <w:r w:rsidR="006D1D4B">
        <w:rPr>
          <w:noProof/>
        </w:rPr>
        <w:t xml:space="preserve"> (2019)</w:t>
      </w:r>
      <w:r w:rsidR="006D1D4B">
        <w:fldChar w:fldCharType="end"/>
      </w:r>
      <w:r w:rsidR="00361DDC">
        <w:t xml:space="preserve"> who claims there has been no decline in moth biomass – although using a potentially flawed model that we return to in the discussion.</w:t>
      </w:r>
      <w:r>
        <w:t xml:space="preserve"> In addition, we</w:t>
      </w:r>
      <w:r w:rsidR="000F67D6">
        <w:t xml:space="preserve"> </w:t>
      </w:r>
      <w:r w:rsidR="002A6662">
        <w:t>tested whether key species traits interact with habitat in determining species trends</w:t>
      </w:r>
      <w:r>
        <w:t xml:space="preserve">. </w:t>
      </w:r>
      <w:r w:rsidR="00E105C1">
        <w:t>We focus on broadleaf woodlands as this habitat type is well-sampled and the drivers of decline in this habitat type are largely unknown for moths. We include six other habitat types</w:t>
      </w:r>
      <w:r w:rsidR="0029228B">
        <w:t xml:space="preserve"> to act as a ‘control’ to compare against broadleaf woodland</w:t>
      </w:r>
      <w:r w:rsidR="00861685">
        <w:t xml:space="preserve"> and we included region (north and south) as this is known to be an important predictor, with declines more sever</w:t>
      </w:r>
      <w:r w:rsidR="00F0159A">
        <w:t>e</w:t>
      </w:r>
      <w:r w:rsidR="00861685">
        <w:t xml:space="preserve"> in the south</w:t>
      </w:r>
      <w:r w:rsidR="00F0159A">
        <w:t xml:space="preserve"> </w:t>
      </w:r>
      <w:r w:rsidR="00F0159A">
        <w:fldChar w:fldCharType="begin"/>
      </w:r>
      <w:r w:rsidR="00F0159A">
        <w:instrText xml:space="preserve"> ADDIN EN.CITE &lt;EndNote&gt;&lt;Cite&gt;&lt;Author&gt;Fox&lt;/Author&gt;&lt;Year&gt;2021&lt;/Year&gt;&lt;RecNum&gt;1004&lt;/RecNum&gt;&lt;DisplayText&gt;(Fox&lt;style face="italic"&gt; et al.&lt;/style&gt;, 2021)&lt;/DisplayText&gt;&lt;record&gt;&lt;rec-number&gt;1004&lt;/rec-number&gt;&lt;foreign-keys&gt;&lt;key app="EN" db-id="rvwwvxvxaxv0s1ed2aa5r5vde0sfxpswsd02" timestamp="1612888150"&gt;1004&lt;/key&gt;&lt;/foreign-keys&gt;&lt;ref-type name="Journal Article"&gt;17&lt;/ref-type&gt;&lt;contributors&gt;&lt;authors&gt;&lt;author&gt;Fox, R., &lt;/author&gt;&lt;author&gt;Dennis, E.B., &lt;/author&gt;&lt;author&gt;Harrower, C.A., &lt;/author&gt;&lt;author&gt;Blumgart, D., &lt;/author&gt;&lt;author&gt;Bell, J.R., &lt;/author&gt;&lt;author&gt;Cook, P., &lt;/author&gt;&lt;author&gt;Davis, A.M., &lt;/author&gt;&lt;author&gt;Evans-Hill, L.J., &lt;/author&gt;&lt;author&gt;Haynes, F., &lt;/author&gt;&lt;author&gt;Hill, D., &lt;/author&gt;&lt;author&gt;Isaac, N.J.B., &lt;/author&gt;&lt;author&gt;Parsons, M.S., &lt;/author&gt;&lt;author&gt;Pocock, M.J.O., &lt;/author&gt;&lt;author&gt;Prescott, T., &lt;/author&gt;&lt;author&gt;Randle, Z., &lt;/author&gt;&lt;author&gt;Shortall, C.R., &lt;/author&gt;&lt;author&gt;Tordoff, G.M., &lt;/author&gt;&lt;author&gt;Tuson, D. &amp;amp; &lt;/author&gt;&lt;author&gt;Bourn, N.A.D. &lt;/author&gt;&lt;/authors&gt;&lt;/contributors&gt;&lt;titles&gt;&lt;title&gt;The state of Britain’s larger moths 2021&lt;/title&gt;&lt;secondary-title&gt;Butterfly Conservation, Rothamsted Research and UK Centre for Ecology &amp;amp; Hydrology, Wareham, Dorset, UK.&lt;/secondary-title&gt;&lt;/titles&gt;&lt;periodical&gt;&lt;full-title&gt;Butterfly Conservation, Rothamsted Research and UK Centre for Ecology &amp;amp; Hydrology, Wareham, Dorset, UK.&lt;/full-title&gt;&lt;/periodical&gt;&lt;dates&gt;&lt;year&gt;2021&lt;/year&gt;&lt;/dates&gt;&lt;urls&gt;&lt;/urls&gt;&lt;/record&gt;&lt;/Cite&gt;&lt;/EndNote&gt;</w:instrText>
      </w:r>
      <w:r w:rsidR="00F0159A">
        <w:fldChar w:fldCharType="separate"/>
      </w:r>
      <w:r w:rsidR="00F0159A">
        <w:rPr>
          <w:noProof/>
        </w:rPr>
        <w:t>(Fox</w:t>
      </w:r>
      <w:r w:rsidR="00F0159A" w:rsidRPr="00F0159A">
        <w:rPr>
          <w:i/>
          <w:noProof/>
        </w:rPr>
        <w:t xml:space="preserve"> et al.</w:t>
      </w:r>
      <w:r w:rsidR="00F0159A">
        <w:rPr>
          <w:noProof/>
        </w:rPr>
        <w:t>, 2021)</w:t>
      </w:r>
      <w:r w:rsidR="00F0159A">
        <w:fldChar w:fldCharType="end"/>
      </w:r>
      <w:r w:rsidR="0029228B">
        <w:t>.</w:t>
      </w:r>
      <w:r w:rsidR="00292873">
        <w:t xml:space="preserve"> </w:t>
      </w:r>
    </w:p>
    <w:p w14:paraId="559B5DC1" w14:textId="78AAC85F" w:rsidR="005776AC" w:rsidRDefault="004F2CB5" w:rsidP="005776AC">
      <w:r>
        <w:t>W</w:t>
      </w:r>
      <w:r w:rsidR="002D1F1A">
        <w:t>e hypothesised that moths that feed on</w:t>
      </w:r>
      <w:r w:rsidR="00604D55">
        <w:t xml:space="preserve"> plants vulnerable to </w:t>
      </w:r>
      <w:r>
        <w:t>increas</w:t>
      </w:r>
      <w:r w:rsidR="008F4B7A">
        <w:t>ed</w:t>
      </w:r>
      <w:r>
        <w:t xml:space="preserve"> </w:t>
      </w:r>
      <w:r w:rsidR="00604D55">
        <w:t>shading</w:t>
      </w:r>
      <w:r>
        <w:t xml:space="preserve"> and</w:t>
      </w:r>
      <w:r w:rsidR="00604D55">
        <w:t xml:space="preserve"> </w:t>
      </w:r>
      <w:r w:rsidR="008F4B7A">
        <w:t xml:space="preserve">browsing </w:t>
      </w:r>
      <w:r>
        <w:t>by deer</w:t>
      </w:r>
      <w:r w:rsidR="002D1F1A">
        <w:t xml:space="preserve"> </w:t>
      </w:r>
      <w:r w:rsidR="00604D55">
        <w:t>(</w:t>
      </w:r>
      <w:r w:rsidR="002D1F1A">
        <w:t>forbs, shrubs and shade-intolerant plants</w:t>
      </w:r>
      <w:r w:rsidR="00604D55">
        <w:t>)</w:t>
      </w:r>
      <w:r w:rsidR="002D1F1A">
        <w:t xml:space="preserve"> have declined more in broadleaf woodlands than </w:t>
      </w:r>
      <w:r w:rsidR="002D1F1A">
        <w:lastRenderedPageBreak/>
        <w:t xml:space="preserve">species that feed on </w:t>
      </w:r>
      <w:r w:rsidR="00B66291">
        <w:t>plants</w:t>
      </w:r>
      <w:r>
        <w:t xml:space="preserve"> less vulnerable to both shading and </w:t>
      </w:r>
      <w:r w:rsidR="008F4B7A">
        <w:t xml:space="preserve">browsing </w:t>
      </w:r>
      <w:r w:rsidR="00B66291">
        <w:t>(</w:t>
      </w:r>
      <w:r w:rsidR="002D1F1A">
        <w:t>grasses, trees</w:t>
      </w:r>
      <w:r w:rsidR="00B66291">
        <w:t xml:space="preserve"> above the browse-line</w:t>
      </w:r>
      <w:r w:rsidR="00604D55">
        <w:t>, lichens</w:t>
      </w:r>
      <w:r w:rsidR="002D1F1A">
        <w:t xml:space="preserve"> and shade-tolerant plants</w:t>
      </w:r>
      <w:r w:rsidR="00A7726C">
        <w:t>)</w:t>
      </w:r>
      <w:r w:rsidR="002328A3">
        <w:t xml:space="preserve"> </w:t>
      </w:r>
      <w:r w:rsidR="002328A3">
        <w:fldChar w:fldCharType="begin">
          <w:fldData xml:space="preserve">PEVuZE5vdGU+PENpdGU+PEF1dGhvcj5HaWxsPC9BdXRob3I+PFllYXI+MjAwMTwvWWVhcj48UmVj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</w:fldData>
        </w:fldChar>
      </w:r>
      <w:r w:rsidR="0040043D">
        <w:instrText xml:space="preserve"> ADDIN EN.CITE </w:instrText>
      </w:r>
      <w:r w:rsidR="0040043D">
        <w:fldChar w:fldCharType="begin">
          <w:fldData xml:space="preserve">PEVuZE5vdGU+PENpdGU+PEF1dGhvcj5HaWxsPC9BdXRob3I+PFllYXI+MjAwMTwvWWVhcj48UmVj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</w:fldData>
        </w:fldChar>
      </w:r>
      <w:r w:rsidR="0040043D">
        <w:instrText xml:space="preserve"> ADDIN EN.CITE.DATA </w:instrText>
      </w:r>
      <w:r w:rsidR="0040043D">
        <w:fldChar w:fldCharType="end"/>
      </w:r>
      <w:r w:rsidR="002328A3">
        <w:fldChar w:fldCharType="separate"/>
      </w:r>
      <w:r w:rsidR="0040043D">
        <w:rPr>
          <w:noProof/>
        </w:rPr>
        <w:t>(Gill and Beardall, 2001; Kirby, 2001; Morecroft</w:t>
      </w:r>
      <w:r w:rsidR="0040043D" w:rsidRPr="0040043D">
        <w:rPr>
          <w:i/>
          <w:noProof/>
        </w:rPr>
        <w:t xml:space="preserve"> et al.</w:t>
      </w:r>
      <w:r w:rsidR="0040043D">
        <w:rPr>
          <w:noProof/>
        </w:rPr>
        <w:t>, 2001)</w:t>
      </w:r>
      <w:r w:rsidR="002328A3">
        <w:fldChar w:fldCharType="end"/>
      </w:r>
      <w:r w:rsidR="00AB6795">
        <w:t>.</w:t>
      </w:r>
      <w:r w:rsidR="008F4B7A">
        <w:t xml:space="preserve"> We predicted that this pattern would not be found in the other habitat types for which shading and browsing are not </w:t>
      </w:r>
      <w:r w:rsidR="00964CC0">
        <w:t>expected</w:t>
      </w:r>
      <w:r w:rsidR="008F4B7A">
        <w:t xml:space="preserve"> drivers of decline.</w:t>
      </w:r>
      <w:r w:rsidR="00AB6795">
        <w:t xml:space="preserve"> </w:t>
      </w:r>
      <w:r w:rsidR="005656C5">
        <w:t xml:space="preserve">The impact of deer across the country varies according to location and surrounding landscape </w:t>
      </w:r>
      <w:r w:rsidR="00DC2DBE">
        <w:fldChar w:fldCharType="begin"/>
      </w:r>
      <w:r w:rsidR="00DC2DBE">
        <w:instrText xml:space="preserve"> ADDIN EN.CITE &lt;EndNote&gt;&lt;Cite&gt;&lt;Author&gt;Spake&lt;/Author&gt;&lt;Year&gt;2020&lt;/Year&gt;&lt;RecNum&gt;1038&lt;/RecNum&gt;&lt;DisplayText&gt;(Spake&lt;style face="italic"&gt; et al.&lt;/style&gt;, 2020)&lt;/DisplayText&gt;&lt;record&gt;&lt;rec-number&gt;1038&lt;/rec-number&gt;&lt;foreign-keys&gt;&lt;key app="EN" db-id="rvwwvxvxaxv0s1ed2aa5r5vde0sfxpswsd02" timestamp="1638883313"&gt;1038&lt;/key&gt;&lt;/foreign-keys&gt;&lt;ref-type name="Journal Article"&gt;17&lt;/ref-type&gt;&lt;contributors&gt;&lt;authors&gt;&lt;author&gt;Spake, Rebecca&lt;/author&gt;&lt;author&gt;Bellamy, Chloe&lt;/author&gt;&lt;author&gt;Gill, Robin&lt;/author&gt;&lt;author&gt;Watts, Kevin&lt;/author&gt;&lt;author&gt;Wilson, Tom&lt;/author&gt;&lt;author&gt;Ditchburn, Ben&lt;/author&gt;&lt;author&gt;Eigenbrod, Felix&lt;/author&gt;&lt;/authors&gt;&lt;/contributors&gt;&lt;titles&gt;&lt;title&gt;Forest damage by deer depends on cross‐scale interactions between climate, deer density and landscape structure&lt;/title&gt;&lt;secondary-title&gt;Journal of Applied Ecology&lt;/secondary-title&gt;&lt;/titles&gt;&lt;periodical&gt;&lt;full-title&gt;Journal of Applied Ecology&lt;/full-title&gt;&lt;/periodical&gt;&lt;pages&gt;1376-1390&lt;/pages&gt;&lt;volume&gt;57&lt;/volume&gt;&lt;number&gt;7&lt;/number&gt;&lt;dates&gt;&lt;year&gt;2020&lt;/year&gt;&lt;/dates&gt;&lt;isbn&gt;0021-8901&lt;/isbn&gt;&lt;urls&gt;&lt;/urls&gt;&lt;/record&gt;&lt;/Cite&gt;&lt;/EndNote&gt;</w:instrText>
      </w:r>
      <w:r w:rsidR="00DC2DBE">
        <w:fldChar w:fldCharType="separate"/>
      </w:r>
      <w:r w:rsidR="00DC2DBE">
        <w:rPr>
          <w:noProof/>
        </w:rPr>
        <w:t>(Spake</w:t>
      </w:r>
      <w:r w:rsidR="00DC2DBE" w:rsidRPr="00DC2DBE">
        <w:rPr>
          <w:i/>
          <w:noProof/>
        </w:rPr>
        <w:t xml:space="preserve"> et al.</w:t>
      </w:r>
      <w:r w:rsidR="00DC2DBE">
        <w:rPr>
          <w:noProof/>
        </w:rPr>
        <w:t>, 2020)</w:t>
      </w:r>
      <w:r w:rsidR="00DC2DBE">
        <w:fldChar w:fldCharType="end"/>
      </w:r>
      <w:r w:rsidR="005656C5">
        <w:t xml:space="preserve">. </w:t>
      </w:r>
      <w:r w:rsidR="00AB6795">
        <w:t xml:space="preserve">We predicted that declines in the four community attributes would be more severe </w:t>
      </w:r>
      <w:r w:rsidR="008F4B7A">
        <w:t>in</w:t>
      </w:r>
      <w:r w:rsidR="00AB6795">
        <w:t xml:space="preserve"> broadleaf woodlands in which the likelihood of deer browsing damage was higher.</w:t>
      </w:r>
    </w:p>
    <w:p w14:paraId="303706D3" w14:textId="77777777" w:rsidR="00B26CFA" w:rsidRDefault="00B26CFA" w:rsidP="005776AC"/>
    <w:p w14:paraId="7E7CC45B" w14:textId="218DD562" w:rsidR="0075644B" w:rsidRPr="00CF6927" w:rsidRDefault="0075644B" w:rsidP="00E05C13">
      <w:pPr>
        <w:pStyle w:val="Heading1"/>
      </w:pPr>
      <w:bookmarkStart w:id="1" w:name="_Toc48679716"/>
      <w:bookmarkStart w:id="2" w:name="_Toc49018241"/>
      <w:r w:rsidRPr="00CF6927">
        <w:t>Methods</w:t>
      </w:r>
      <w:bookmarkEnd w:id="1"/>
      <w:bookmarkEnd w:id="2"/>
    </w:p>
    <w:p w14:paraId="11B10AE1" w14:textId="2768F71D" w:rsidR="0075644B" w:rsidRPr="00CF6927" w:rsidRDefault="0075644B" w:rsidP="00E05C13">
      <w:pPr>
        <w:pStyle w:val="Heading2"/>
        <w:rPr>
          <w:rFonts w:eastAsiaTheme="majorEastAsia"/>
        </w:rPr>
      </w:pPr>
      <w:bookmarkStart w:id="3" w:name="_Toc48679717"/>
      <w:bookmarkStart w:id="4" w:name="_Toc49018242"/>
      <w:r w:rsidRPr="00CF6927">
        <w:rPr>
          <w:rFonts w:eastAsiaTheme="majorEastAsia"/>
        </w:rPr>
        <w:t>Moth data</w:t>
      </w:r>
      <w:bookmarkEnd w:id="3"/>
      <w:bookmarkEnd w:id="4"/>
    </w:p>
    <w:p w14:paraId="4FFB12D5" w14:textId="25DE7045" w:rsidR="0075644B" w:rsidRPr="00F85CC7" w:rsidRDefault="00B50C91" w:rsidP="0075644B">
      <w:pPr>
        <w:jc w:val="both"/>
      </w:pPr>
      <w:r>
        <w:t>Macro-m</w:t>
      </w:r>
      <w:r w:rsidR="0075644B" w:rsidRPr="00F85CC7">
        <w:t>oth records from 1968 - 2016 were extracted from the</w:t>
      </w:r>
      <w:r w:rsidR="002E7FF7">
        <w:t xml:space="preserve"> Rothamsted Insect Survey</w:t>
      </w:r>
      <w:r w:rsidR="0075644B" w:rsidRPr="00F85CC7">
        <w:t xml:space="preserve"> </w:t>
      </w:r>
      <w:r w:rsidR="002E7FF7">
        <w:t>(</w:t>
      </w:r>
      <w:r w:rsidR="0075644B" w:rsidRPr="00F85CC7">
        <w:t>RIS</w:t>
      </w:r>
      <w:r w:rsidR="002E7FF7">
        <w:t>)</w:t>
      </w:r>
      <w:r w:rsidR="0075644B" w:rsidRPr="00F85CC7">
        <w:t xml:space="preserve"> database for every site in the UK </w:t>
      </w:r>
      <w:r w:rsidR="00A64E03">
        <w:t>plus the</w:t>
      </w:r>
      <w:r w:rsidR="0075644B" w:rsidRPr="00F85CC7">
        <w:t xml:space="preserve"> Isle of Man. The RIS network consists of standardised light-traps that operate every night of the year. The design, described in </w:t>
      </w:r>
      <w:r w:rsidR="0075644B" w:rsidRPr="00F85CC7">
        <w:fldChar w:fldCharType="begin"/>
      </w:r>
      <w:r w:rsidR="0075644B" w:rsidRPr="00F85CC7">
        <w:instrText xml:space="preserve"> ADDIN EN.CITE &lt;EndNote&gt;&lt;Cite AuthorYear="1"&gt;&lt;Author&gt;Williams&lt;/Author&gt;&lt;Year&gt;1948&lt;/Year&gt;&lt;RecNum&gt;346&lt;/RecNum&gt;&lt;DisplayText&gt;Williams (1948)&lt;/DisplayText&gt;&lt;record&gt;&lt;rec-number&gt;346&lt;/rec-number&gt;&lt;foreign-keys&gt;&lt;key app="EN" db-id="rvwwvxvxaxv0s1ed2aa5r5vde0sfxpswsd02" timestamp="1500996541"&gt;346&lt;/key&gt;&lt;/foreign-keys&gt;&lt;ref-type name="Journal Article"&gt;17&lt;/ref-type&gt;&lt;contributors&gt;&lt;authors&gt;&lt;author&gt;Williams, CB&lt;/author&gt;&lt;/authors&gt;&lt;/contributors&gt;&lt;titles&gt;&lt;title&gt;The Rothamsted light trap&lt;/title&gt;&lt;secondary-title&gt;Physiological Entomology&lt;/secondary-title&gt;&lt;/titles&gt;&lt;periodical&gt;&lt;full-title&gt;Physiological Entomology&lt;/full-title&gt;&lt;/periodical&gt;&lt;pages&gt;80-85&lt;/pages&gt;&lt;volume&gt;23&lt;/volume&gt;&lt;number&gt;7‐9&lt;/number&gt;&lt;dates&gt;&lt;year&gt;1948&lt;/year&gt;&lt;/dates&gt;&lt;isbn&gt;1365-3032&lt;/isbn&gt;&lt;urls&gt;&lt;/urls&gt;&lt;/record&gt;&lt;/Cite&gt;&lt;/EndNote&gt;</w:instrText>
      </w:r>
      <w:r w:rsidR="0075644B" w:rsidRPr="00F85CC7">
        <w:fldChar w:fldCharType="separate"/>
      </w:r>
      <w:r w:rsidR="0075644B" w:rsidRPr="00F85CC7">
        <w:rPr>
          <w:noProof/>
        </w:rPr>
        <w:t>Williams (1948)</w:t>
      </w:r>
      <w:r w:rsidR="0075644B" w:rsidRPr="00F85CC7">
        <w:fldChar w:fldCharType="end"/>
      </w:r>
      <w:r w:rsidR="00421E26">
        <w:t>,</w:t>
      </w:r>
      <w:r w:rsidR="0075644B" w:rsidRPr="00F85CC7">
        <w:t xml:space="preserve"> has remained unchanged since the inception of the network. Moths are captured every night and are either identified daily or are combined into multi-day catches, depending on trap operator.</w:t>
      </w:r>
      <w:r w:rsidR="00151C9B">
        <w:t xml:space="preserve"> </w:t>
      </w:r>
      <w:r w:rsidR="00FB2F97" w:rsidRPr="00F85CC7">
        <w:t>Only sites</w:t>
      </w:r>
      <w:r w:rsidR="00B05005">
        <w:t xml:space="preserve"> that ran for at </w:t>
      </w:r>
      <w:r w:rsidR="00FB2F97" w:rsidRPr="00F85CC7">
        <w:t xml:space="preserve">least </w:t>
      </w:r>
      <w:r w:rsidR="000E0444" w:rsidRPr="00F85CC7">
        <w:t xml:space="preserve">three years </w:t>
      </w:r>
      <w:r w:rsidR="00B05005">
        <w:t xml:space="preserve">between </w:t>
      </w:r>
      <w:r w:rsidR="00B11477">
        <w:t>1968 and 2016</w:t>
      </w:r>
      <w:r w:rsidR="000E0444" w:rsidRPr="00F85CC7">
        <w:t xml:space="preserve"> were used in the analysis</w:t>
      </w:r>
      <w:r w:rsidR="00681DD7">
        <w:t>.</w:t>
      </w:r>
      <w:r w:rsidR="002E7FF7">
        <w:t xml:space="preserve"> Although three years is not long enough for a meaningful abundance trend at a single site, many short-running sites can still contribute to</w:t>
      </w:r>
      <w:r w:rsidR="00860126">
        <w:t xml:space="preserve"> multi-site</w:t>
      </w:r>
      <w:r w:rsidR="002E7FF7">
        <w:t xml:space="preserve"> models</w:t>
      </w:r>
      <w:r w:rsidR="00860126">
        <w:t xml:space="preserve"> for different regions and at a national scale</w:t>
      </w:r>
      <w:r w:rsidR="002E7FF7">
        <w:t xml:space="preserve">, as has been done before in previous analysis of RIS data </w:t>
      </w:r>
      <w:r w:rsidR="002E7FF7">
        <w:fldChar w:fldCharType="begin">
          <w:fldData xml:space="preserve">PEVuZE5vdGU+PENpdGU+PEF1dGhvcj5Db25yYWQ8L0F1dGhvcj48WWVhcj4yMDA0PC9ZZWFyPjxS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</w:fldData>
        </w:fldChar>
      </w:r>
      <w:r w:rsidR="00166EF3">
        <w:instrText xml:space="preserve"> ADDIN EN.CITE </w:instrText>
      </w:r>
      <w:r w:rsidR="00166EF3">
        <w:fldChar w:fldCharType="begin">
          <w:fldData xml:space="preserve">PEVuZE5vdGU+PENpdGU+PEF1dGhvcj5Db25yYWQ8L0F1dGhvcj48WWVhcj4yMDA0PC9ZZWFyPjxS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</w:fldData>
        </w:fldChar>
      </w:r>
      <w:r w:rsidR="00166EF3">
        <w:instrText xml:space="preserve"> ADDIN EN.CITE.DATA </w:instrText>
      </w:r>
      <w:r w:rsidR="00166EF3">
        <w:fldChar w:fldCharType="end"/>
      </w:r>
      <w:r w:rsidR="002E7FF7">
        <w:fldChar w:fldCharType="separate"/>
      </w:r>
      <w:r w:rsidR="0040043D">
        <w:rPr>
          <w:noProof/>
        </w:rPr>
        <w:t>(Conrad</w:t>
      </w:r>
      <w:r w:rsidR="0040043D" w:rsidRPr="0040043D">
        <w:rPr>
          <w:i/>
          <w:noProof/>
        </w:rPr>
        <w:t xml:space="preserve"> et al.</w:t>
      </w:r>
      <w:r w:rsidR="0040043D">
        <w:rPr>
          <w:noProof/>
        </w:rPr>
        <w:t>, 2004; Fox</w:t>
      </w:r>
      <w:r w:rsidR="0040043D" w:rsidRPr="0040043D">
        <w:rPr>
          <w:i/>
          <w:noProof/>
        </w:rPr>
        <w:t xml:space="preserve"> et al.</w:t>
      </w:r>
      <w:r w:rsidR="0040043D">
        <w:rPr>
          <w:noProof/>
        </w:rPr>
        <w:t>, 2021; Harrower</w:t>
      </w:r>
      <w:r w:rsidR="0040043D" w:rsidRPr="0040043D">
        <w:rPr>
          <w:i/>
          <w:noProof/>
        </w:rPr>
        <w:t xml:space="preserve"> et al.</w:t>
      </w:r>
      <w:r w:rsidR="0040043D">
        <w:rPr>
          <w:noProof/>
        </w:rPr>
        <w:t>, 2019)</w:t>
      </w:r>
      <w:r w:rsidR="002E7FF7">
        <w:fldChar w:fldCharType="end"/>
      </w:r>
      <w:r w:rsidR="002E7FF7">
        <w:t>.</w:t>
      </w:r>
    </w:p>
    <w:p w14:paraId="6E0E5EF3" w14:textId="77777777" w:rsidR="0075644B" w:rsidRPr="00CF6927" w:rsidRDefault="0075644B" w:rsidP="0075644B">
      <w:pPr>
        <w:jc w:val="both"/>
        <w:rPr>
          <w:sz w:val="24"/>
          <w:szCs w:val="24"/>
        </w:rPr>
      </w:pPr>
    </w:p>
    <w:p w14:paraId="385D8DDC" w14:textId="40282A00" w:rsidR="0075644B" w:rsidRPr="00CF6927" w:rsidRDefault="0075644B" w:rsidP="00E05C13">
      <w:pPr>
        <w:pStyle w:val="Heading2"/>
        <w:rPr>
          <w:rFonts w:eastAsiaTheme="majorEastAsia"/>
        </w:rPr>
      </w:pPr>
      <w:bookmarkStart w:id="5" w:name="_Toc48679718"/>
      <w:bookmarkStart w:id="6" w:name="_Ref48906782"/>
      <w:bookmarkStart w:id="7" w:name="_Toc49018243"/>
      <w:r w:rsidRPr="00CF6927">
        <w:rPr>
          <w:rFonts w:eastAsiaTheme="majorEastAsia"/>
        </w:rPr>
        <w:t>Land use data and habitat allocation</w:t>
      </w:r>
      <w:bookmarkEnd w:id="5"/>
      <w:bookmarkEnd w:id="6"/>
      <w:bookmarkEnd w:id="7"/>
    </w:p>
    <w:p w14:paraId="083C97E7" w14:textId="4711EDCC" w:rsidR="00903C47" w:rsidRDefault="0075644B" w:rsidP="001E00E9">
      <w:pPr>
        <w:jc w:val="both"/>
      </w:pPr>
      <w:r w:rsidRPr="00F85CC7">
        <w:t>Land use data (25 m raster) w</w:t>
      </w:r>
      <w:r w:rsidR="00704B02">
        <w:t>ere</w:t>
      </w:r>
      <w:r w:rsidRPr="00F85CC7">
        <w:t xml:space="preserve"> extracted from the Land Cover Map 2015 (LCM2015) for Great Britain </w:t>
      </w:r>
      <w:r w:rsidRPr="00F85CC7">
        <w:fldChar w:fldCharType="begin"/>
      </w:r>
      <w:r w:rsidR="0040043D">
        <w:instrText xml:space="preserve"> ADDIN EN.CITE &lt;EndNote&gt;&lt;Cite&gt;&lt;Author&gt;Rowland&lt;/Author&gt;&lt;Year&gt;2017&lt;/Year&gt;&lt;RecNum&gt;829&lt;/RecNum&gt;&lt;DisplayText&gt;(Rowland&lt;style face="italic"&gt; et al.&lt;/style&gt;, 2017a)&lt;/DisplayText&gt;&lt;record&gt;&lt;rec-number&gt;829&lt;/rec-number&gt;&lt;foreign-keys&gt;&lt;key app="EN" db-id="rvwwvxvxaxv0s1ed2aa5r5vde0sfxpswsd02" timestamp="1594565324"&gt;829&lt;/key&gt;&lt;/foreign-keys&gt;&lt;ref-type name="Dataset"&gt;59&lt;/ref-type&gt;&lt;contributors&gt;&lt;authors&gt;&lt;author&gt;Rowland, C.S.; &lt;/author&gt;&lt;author&gt;Morton, R.D.; &lt;/author&gt;&lt;author&gt;Carrasco, L.; &lt;/author&gt;&lt;author&gt;McShane, G.; &lt;/author&gt;&lt;author&gt;O’Neil, A.W.; &lt;/author&gt;&lt;author&gt;Wood, C.M.&lt;/author&gt;&lt;/authors&gt;&lt;secondary-authors&gt;&lt;author&gt;NERC Environmental Information Data Centre.&lt;/author&gt;&lt;/secondary-authors&gt;&lt;/contributors&gt;&lt;titles&gt;&lt;title&gt;Land Cover Map 2015 (25m raster, GB)&lt;/title&gt;&lt;/titles&gt;&lt;dates&gt;&lt;year&gt;2017&lt;/year&gt;&lt;/dates&gt;&lt;urls&gt;&lt;/urls&gt;&lt;electronic-resource-num&gt;&amp;#xD;https://doi.org/10.5285/bb15e200-9349-403c-bda9-b430093807c7&lt;/electronic-resource-num&gt;&lt;/record&gt;&lt;/Cite&gt;&lt;/EndNote&gt;</w:instrText>
      </w:r>
      <w:r w:rsidRPr="00F85CC7">
        <w:fldChar w:fldCharType="separate"/>
      </w:r>
      <w:r w:rsidR="0040043D">
        <w:rPr>
          <w:noProof/>
        </w:rPr>
        <w:t>(Rowland</w:t>
      </w:r>
      <w:r w:rsidR="0040043D" w:rsidRPr="0040043D">
        <w:rPr>
          <w:i/>
          <w:noProof/>
        </w:rPr>
        <w:t xml:space="preserve"> et al.</w:t>
      </w:r>
      <w:r w:rsidR="0040043D">
        <w:rPr>
          <w:noProof/>
        </w:rPr>
        <w:t>, 2017a)</w:t>
      </w:r>
      <w:r w:rsidRPr="00F85CC7">
        <w:fldChar w:fldCharType="end"/>
      </w:r>
      <w:r w:rsidRPr="00F85CC7">
        <w:t xml:space="preserve"> and Northern Ireland </w:t>
      </w:r>
      <w:r w:rsidRPr="00F85CC7">
        <w:fldChar w:fldCharType="begin"/>
      </w:r>
      <w:r w:rsidR="0040043D">
        <w:instrText xml:space="preserve"> ADDIN EN.CITE &lt;EndNote&gt;&lt;Cite&gt;&lt;Author&gt;Rowland&lt;/Author&gt;&lt;Year&gt;2017&lt;/Year&gt;&lt;RecNum&gt;830&lt;/RecNum&gt;&lt;DisplayText&gt;(Rowland&lt;style face="italic"&gt; et al.&lt;/style&gt;, 2017b)&lt;/DisplayText&gt;&lt;record&gt;&lt;rec-number&gt;830&lt;/rec-number&gt;&lt;foreign-keys&gt;&lt;key app="EN" db-id="rvwwvxvxaxv0s1ed2aa5r5vde0sfxpswsd02" timestamp="1594565460"&gt;830&lt;/key&gt;&lt;/foreign-keys&gt;&lt;ref-type name="Dataset"&gt;59&lt;/ref-type&gt;&lt;contributors&gt;&lt;authors&gt;&lt;author&gt;Rowland, C.S.; &lt;/author&gt;&lt;author&gt;Morton, R.D.; &lt;/author&gt;&lt;author&gt;Carrasco, L.; &lt;/author&gt;&lt;author&gt;McShane, G.; &lt;/author&gt;&lt;author&gt;O’Neil, A.W.; &lt;/author&gt;&lt;author&gt;Wood, C.M.&lt;/author&gt;&lt;/authors&gt;&lt;secondary-authors&gt;&lt;author&gt;NERC Environmental Information Data Centre.&lt;/author&gt;&lt;/secondary-authors&gt;&lt;/contributors&gt;&lt;titles&gt;&lt;title&gt;Land Cover Map 2015 (25m raster, N. Ireland)&lt;/title&gt;&lt;/titles&gt;&lt;dates&gt;&lt;year&gt;2017&lt;/year&gt;&lt;/dates&gt;&lt;urls&gt;&lt;/urls&gt;&lt;electronic-resource-num&gt;&amp;#xD;https://doi.org/10.5285/47f053a0-e34f-4534-a843-76f0a0998a2f&lt;/electronic-resource-num&gt;&lt;/record&gt;&lt;/Cite&gt;&lt;/EndNote&gt;</w:instrText>
      </w:r>
      <w:r w:rsidRPr="00F85CC7">
        <w:fldChar w:fldCharType="separate"/>
      </w:r>
      <w:r w:rsidR="0040043D">
        <w:rPr>
          <w:noProof/>
        </w:rPr>
        <w:t>(Rowland</w:t>
      </w:r>
      <w:r w:rsidR="0040043D" w:rsidRPr="0040043D">
        <w:rPr>
          <w:i/>
          <w:noProof/>
        </w:rPr>
        <w:t xml:space="preserve"> et al.</w:t>
      </w:r>
      <w:r w:rsidR="0040043D">
        <w:rPr>
          <w:noProof/>
        </w:rPr>
        <w:t>, 2017b)</w:t>
      </w:r>
      <w:r w:rsidRPr="00F85CC7">
        <w:fldChar w:fldCharType="end"/>
      </w:r>
      <w:r w:rsidRPr="00F85CC7">
        <w:t>. Using ArcMap version 10.4</w:t>
      </w:r>
      <w:r w:rsidR="006A26A4">
        <w:t xml:space="preserve"> </w:t>
      </w:r>
      <w:r w:rsidRPr="00F85CC7">
        <w:fldChar w:fldCharType="begin"/>
      </w:r>
      <w:r w:rsidR="00E07934">
        <w:instrText xml:space="preserve"> ADDIN EN.CITE &lt;EndNote&gt;&lt;Cite&gt;&lt;Author&gt;Esri&lt;/Author&gt;&lt;Year&gt;2018&lt;/Year&gt;&lt;RecNum&gt;832&lt;/RecNum&gt;&lt;DisplayText&gt;(Esri, 2018)&lt;/DisplayText&gt;&lt;record&gt;&lt;rec-number&gt;832&lt;/rec-number&gt;&lt;foreign-keys&gt;&lt;key app="EN" db-id="rvwwvxvxaxv0s1ed2aa5r5vde0sfxpswsd02" timestamp="1594566351"&gt;832&lt;/key&gt;&lt;/foreign-keys&gt;&lt;ref-type name="Computer Program"&gt;9&lt;/ref-type&gt;&lt;contributors&gt;&lt;authors&gt;&lt;author&gt;Esri&lt;/author&gt;&lt;/authors&gt;&lt;/contributors&gt;&lt;titles&gt;&lt;title&gt;ArcMap Desktop 10.4&lt;/title&gt;&lt;/titles&gt;&lt;dates&gt;&lt;year&gt;2018&lt;/year&gt;&lt;/dates&gt;&lt;pub-location&gt;Redlands, CA: Environmental Systems Research Institute.&lt;/pub-location&gt;&lt;urls&gt;&lt;/urls&gt;&lt;/record&gt;&lt;/Cite&gt;&lt;/EndNote&gt;</w:instrText>
      </w:r>
      <w:r w:rsidRPr="00F85CC7">
        <w:fldChar w:fldCharType="separate"/>
      </w:r>
      <w:r w:rsidR="00E07934">
        <w:rPr>
          <w:noProof/>
        </w:rPr>
        <w:t>(Esri, 2018)</w:t>
      </w:r>
      <w:r w:rsidRPr="00F85CC7">
        <w:fldChar w:fldCharType="end"/>
      </w:r>
      <w:r w:rsidRPr="00F85CC7">
        <w:t>, buffers</w:t>
      </w:r>
      <w:r w:rsidR="00542553" w:rsidRPr="00F85CC7">
        <w:t xml:space="preserve"> of 500 m radii</w:t>
      </w:r>
      <w:r w:rsidRPr="00F85CC7">
        <w:t xml:space="preserve"> were drawn around each site</w:t>
      </w:r>
      <w:r w:rsidR="00542553" w:rsidRPr="00F85CC7">
        <w:t xml:space="preserve"> and</w:t>
      </w:r>
      <w:r w:rsidRPr="00F85CC7">
        <w:t xml:space="preserve"> </w:t>
      </w:r>
      <w:r w:rsidR="00542553" w:rsidRPr="00F85CC7">
        <w:t xml:space="preserve">the area of each land-use type within </w:t>
      </w:r>
      <w:r w:rsidR="00542553" w:rsidRPr="00F85CC7">
        <w:lastRenderedPageBreak/>
        <w:t>each buffer was calculated</w:t>
      </w:r>
      <w:r w:rsidRPr="00F85CC7">
        <w:t>.</w:t>
      </w:r>
      <w:r w:rsidR="002E7FF7">
        <w:t xml:space="preserve"> This spatial scale was chosen as it was large enough to adequately capture the dominant surrounding land-use type but still reflected the </w:t>
      </w:r>
      <w:r w:rsidR="00827792">
        <w:t>land-use</w:t>
      </w:r>
      <w:r w:rsidR="002E7FF7">
        <w:t xml:space="preserve"> </w:t>
      </w:r>
      <w:r w:rsidR="00827792">
        <w:t xml:space="preserve">directly around </w:t>
      </w:r>
      <w:r w:rsidR="002E7FF7">
        <w:t xml:space="preserve">the trap. When larger buffers were </w:t>
      </w:r>
      <w:r w:rsidR="00827792">
        <w:t>attempted</w:t>
      </w:r>
      <w:r w:rsidR="002E7FF7">
        <w:t>, we found that either improved grassland or arable land came to dominate the circle in most cases</w:t>
      </w:r>
      <w:r w:rsidR="00C74EF9">
        <w:t>, reducing the sample size of sites in other categories to the point where they could not be meaningfully analysed.</w:t>
      </w:r>
      <w:r w:rsidR="00E733AD">
        <w:t xml:space="preserve"> The attractive radius of a moth trap, while not yet measured specifically for Rothamsted traps, is thought to be in the region of 30 m </w:t>
      </w:r>
      <w:r w:rsidR="007F1A51">
        <w:fldChar w:fldCharType="begin">
          <w:fldData xml:space="preserve">PEVuZE5vdGU+PENpdGU+PEF1dGhvcj5NZXJja3g8L0F1dGhvcj48WWVhcj4yMDE0PC9ZZWFyPjxS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</w:fldData>
        </w:fldChar>
      </w:r>
      <w:r w:rsidR="00166EF3">
        <w:instrText xml:space="preserve"> ADDIN EN.CITE </w:instrText>
      </w:r>
      <w:r w:rsidR="00166EF3">
        <w:fldChar w:fldCharType="begin">
          <w:fldData xml:space="preserve">PEVuZE5vdGU+PENpdGU+PEF1dGhvcj5NZXJja3g8L0F1dGhvcj48WWVhcj4yMDE0PC9ZZWFyPjxS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</w:fldData>
        </w:fldChar>
      </w:r>
      <w:r w:rsidR="00166EF3">
        <w:instrText xml:space="preserve"> ADDIN EN.CITE.DATA </w:instrText>
      </w:r>
      <w:r w:rsidR="00166EF3">
        <w:fldChar w:fldCharType="end"/>
      </w:r>
      <w:r w:rsidR="007F1A51">
        <w:fldChar w:fldCharType="separate"/>
      </w:r>
      <w:r w:rsidR="00D70B0A">
        <w:rPr>
          <w:noProof/>
        </w:rPr>
        <w:t>(Merckx and Slade, 2014; van Grunsven</w:t>
      </w:r>
      <w:r w:rsidR="00D70B0A" w:rsidRPr="00D70B0A">
        <w:rPr>
          <w:i/>
          <w:noProof/>
        </w:rPr>
        <w:t xml:space="preserve"> et al.</w:t>
      </w:r>
      <w:r w:rsidR="00D70B0A">
        <w:rPr>
          <w:noProof/>
        </w:rPr>
        <w:t>, 2014)</w:t>
      </w:r>
      <w:r w:rsidR="007F1A51">
        <w:fldChar w:fldCharType="end"/>
      </w:r>
      <w:r w:rsidR="00E733AD">
        <w:t xml:space="preserve">. Furthermore, </w:t>
      </w:r>
      <w:r w:rsidR="00517530">
        <w:t xml:space="preserve">the effect of surrounding habitat on local moth </w:t>
      </w:r>
      <w:r w:rsidR="00891D01">
        <w:t>abundance and richness</w:t>
      </w:r>
      <w:r w:rsidR="00517530">
        <w:t xml:space="preserve"> tends to </w:t>
      </w:r>
      <w:r w:rsidR="00891D01">
        <w:t>be most important at radii below 500 m</w:t>
      </w:r>
      <w:r w:rsidR="00D70B0A">
        <w:t xml:space="preserve"> </w:t>
      </w:r>
      <w:r w:rsidR="00D70B0A">
        <w:fldChar w:fldCharType="begin">
          <w:fldData xml:space="preserve">PEVuZE5vdGU+PENpdGU+PEF1dGhvcj5GdWVudGVzLU1vbnRlbWF5b3I8L0F1dGhvcj48WWVhcj4y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</w:fldData>
        </w:fldChar>
      </w:r>
      <w:r w:rsidR="00D70B0A">
        <w:instrText xml:space="preserve"> ADDIN EN.CITE </w:instrText>
      </w:r>
      <w:r w:rsidR="00D70B0A">
        <w:fldChar w:fldCharType="begin">
          <w:fldData xml:space="preserve">PEVuZE5vdGU+PENpdGU+PEF1dGhvcj5GdWVudGVzLU1vbnRlbWF5b3I8L0F1dGhvcj48WWVhcj4y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</w:fldData>
        </w:fldChar>
      </w:r>
      <w:r w:rsidR="00D70B0A">
        <w:instrText xml:space="preserve"> ADDIN EN.CITE.DATA </w:instrText>
      </w:r>
      <w:r w:rsidR="00D70B0A">
        <w:fldChar w:fldCharType="end"/>
      </w:r>
      <w:r w:rsidR="00D70B0A">
        <w:fldChar w:fldCharType="separate"/>
      </w:r>
      <w:r w:rsidR="00D70B0A">
        <w:rPr>
          <w:noProof/>
        </w:rPr>
        <w:t>(Fuentes-Montemayor</w:t>
      </w:r>
      <w:r w:rsidR="00D70B0A" w:rsidRPr="00D70B0A">
        <w:rPr>
          <w:i/>
          <w:noProof/>
        </w:rPr>
        <w:t xml:space="preserve"> et al.</w:t>
      </w:r>
      <w:r w:rsidR="00D70B0A">
        <w:rPr>
          <w:noProof/>
        </w:rPr>
        <w:t>, 2011; Woiwod and Gould, 2008)</w:t>
      </w:r>
      <w:r w:rsidR="00D70B0A">
        <w:fldChar w:fldCharType="end"/>
      </w:r>
      <w:r w:rsidR="00D70B0A">
        <w:t xml:space="preserve">. </w:t>
      </w:r>
    </w:p>
    <w:p w14:paraId="4A1A5246" w14:textId="5105E216" w:rsidR="0075644B" w:rsidRDefault="00F37ECD" w:rsidP="0086078C">
      <w:pPr>
        <w:jc w:val="both"/>
      </w:pPr>
      <w:r>
        <w:t>Sites were categorised into seven habitat types based on their dominant land-use type: arable, broadleaf woodland, conifer plantation, improved grassland, ‘other semi-natural’, upland</w:t>
      </w:r>
      <w:r w:rsidR="00F62D89">
        <w:t>,</w:t>
      </w:r>
      <w:r>
        <w:t xml:space="preserve"> and urban (Fig. S1).</w:t>
      </w:r>
      <w:r w:rsidR="00B50C91">
        <w:t xml:space="preserve"> These seven habitat types were chosen as they represent key land-use types in the UK. Due to low sample size of upland sites (300 m or above), these could not be further divided into more specific land-uses. All</w:t>
      </w:r>
      <w:r w:rsidR="00C33719">
        <w:t xml:space="preserve"> </w:t>
      </w:r>
      <w:r w:rsidR="00B50C91">
        <w:t>other habitat types are lowland sites</w:t>
      </w:r>
      <w:r w:rsidR="00A313B6">
        <w:t xml:space="preserve"> (below 300 m).</w:t>
      </w:r>
      <w:r w:rsidR="00B50C91">
        <w:t xml:space="preserve"> </w:t>
      </w:r>
      <w:r w:rsidR="0075644B" w:rsidRPr="00F85CC7">
        <w:t xml:space="preserve">The habitat </w:t>
      </w:r>
      <w:r>
        <w:t>type</w:t>
      </w:r>
      <w:r w:rsidRPr="00F85CC7">
        <w:t xml:space="preserve"> </w:t>
      </w:r>
      <w:r w:rsidR="00A64E03">
        <w:t xml:space="preserve">at </w:t>
      </w:r>
      <w:r w:rsidR="007D345C">
        <w:t>'</w:t>
      </w:r>
      <w:r w:rsidR="0075644B" w:rsidRPr="00F85CC7">
        <w:t>other semi-natural</w:t>
      </w:r>
      <w:r w:rsidR="007D345C">
        <w:t>'</w:t>
      </w:r>
      <w:r w:rsidR="00542553" w:rsidRPr="00F85CC7">
        <w:t xml:space="preserve"> </w:t>
      </w:r>
      <w:r w:rsidR="00A64E03">
        <w:t xml:space="preserve">sites </w:t>
      </w:r>
      <w:r w:rsidR="0075644B" w:rsidRPr="00F85CC7">
        <w:t xml:space="preserve">are all open, typically low-nutrient environments that serve as a contrast against the other habitats. To avoid ambiguity, this habitat type is always written in inverted commas when referred to in the text. To </w:t>
      </w:r>
      <w:r w:rsidR="003C31D3">
        <w:t>examine</w:t>
      </w:r>
      <w:r w:rsidR="0075644B" w:rsidRPr="00F85CC7">
        <w:t xml:space="preserve"> the effect of latitude, the UK was then split into two regions: north and south at the 4500 N gridline on the British National Grid (</w:t>
      </w:r>
      <w:r w:rsidR="003C31D3">
        <w:rPr>
          <w:rFonts w:cstheme="minorHAnsi"/>
        </w:rPr>
        <w:t>≈</w:t>
      </w:r>
      <w:r w:rsidR="0075644B" w:rsidRPr="00F85CC7">
        <w:t xml:space="preserve">53.9° latitude), following </w:t>
      </w:r>
      <w:r w:rsidR="0075644B" w:rsidRPr="00F85CC7">
        <w:fldChar w:fldCharType="begin"/>
      </w:r>
      <w:r w:rsidR="0040043D">
        <w:instrText xml:space="preserve"> ADDIN EN.CITE &lt;EndNote&gt;&lt;Cite AuthorYear="1"&gt;&lt;Author&gt;Conrad&lt;/Author&gt;&lt;Year&gt;2006&lt;/Year&gt;&lt;RecNum&gt;3&lt;/RecNum&gt;&lt;DisplayText&gt;Conrad&lt;style face="italic"&gt; et al.&lt;/style&gt; (2006)&lt;/DisplayText&gt;&lt;record&gt;&lt;rec-number&gt;3&lt;/rec-number&gt;&lt;foreign-keys&gt;&lt;key app="EN" db-id="rvwwvxvxaxv0s1ed2aa5r5vde0sfxpswsd02" timestamp="1483963728"&gt;3&lt;/key&gt;&lt;/foreign-keys&gt;&lt;ref-type name="Journal Article"&gt;17&lt;/ref-type&gt;&lt;contributors&gt;&lt;authors&gt;&lt;author&gt;Conrad, Kelvin F.&lt;/author&gt;&lt;author&gt;Warren, Martin S.&lt;/author&gt;&lt;author&gt;Fox, Richard&lt;/author&gt;&lt;author&gt;Parsons, Mark S.&lt;/author&gt;&lt;author&gt;Woiwod, Ian P.&lt;/author&gt;&lt;/authors&gt;&lt;/contributors&gt;&lt;titles&gt;&lt;title&gt;Rapid declines of common, widespread British moths provide evidence of an insect biodiversity crisis&lt;/title&gt;&lt;secondary-title&gt;Biological Conservation&lt;/secondary-title&gt;&lt;alt-title&gt;Biological Conservation&lt;/alt-title&gt;&lt;/titles&gt;&lt;periodical&gt;&lt;full-title&gt;Biological Conservation&lt;/full-title&gt;&lt;abbr-1&gt;Biological Conservation&lt;/abbr-1&gt;&lt;/periodical&gt;&lt;alt-periodical&gt;&lt;full-title&gt;Biological Conservation&lt;/full-title&gt;&lt;abbr-1&gt;Biological Conservation&lt;/abbr-1&gt;&lt;/alt-periodical&gt;&lt;pages&gt;279-291&lt;/pages&gt;&lt;volume&gt;132&lt;/volume&gt;&lt;number&gt;3&lt;/number&gt;&lt;keywords&gt;&lt;keyword&gt;Abundance&lt;/keyword&gt;&lt;keyword&gt;Biodiversity&lt;/keyword&gt;&lt;keyword&gt;Lepidoptera&lt;/keyword&gt;&lt;keyword&gt;Occupancy&lt;/keyword&gt;&lt;keyword&gt;Population dynamics&lt;/keyword&gt;&lt;keyword&gt;Population trends&lt;/keyword&gt;&lt;/keywords&gt;&lt;dates&gt;&lt;year&gt;2006&lt;/year&gt;&lt;pub-dates&gt;&lt;date&gt;2006/10//&lt;/date&gt;&lt;/pub-dates&gt;&lt;/dates&gt;&lt;isbn&gt;0006-3207&lt;/isbn&gt;&lt;urls&gt;&lt;related-urls&gt;&lt;url&gt;http://www.sciencedirect.com/science/article/pii/S0006320706001777&lt;/url&gt;&lt;/related-urls&gt;&lt;/urls&gt;&lt;electronic-resource-num&gt;10.1016/j.biocon.2006.04.020&lt;/electronic-resource-num&gt;&lt;remote-database-provider&gt;ScienceDirect&lt;/remote-database-provider&gt;&lt;access-date&gt;2016/11/14/12:07:01&lt;/access-date&gt;&lt;/record&gt;&lt;/Cite&gt;&lt;/EndNote&gt;</w:instrText>
      </w:r>
      <w:r w:rsidR="0075644B" w:rsidRPr="00F85CC7">
        <w:fldChar w:fldCharType="separate"/>
      </w:r>
      <w:r w:rsidR="0040043D">
        <w:rPr>
          <w:noProof/>
        </w:rPr>
        <w:t>Conrad</w:t>
      </w:r>
      <w:r w:rsidR="0040043D" w:rsidRPr="0040043D">
        <w:rPr>
          <w:i/>
          <w:noProof/>
        </w:rPr>
        <w:t xml:space="preserve"> et al.</w:t>
      </w:r>
      <w:r w:rsidR="0040043D">
        <w:rPr>
          <w:noProof/>
        </w:rPr>
        <w:t xml:space="preserve"> (2006)</w:t>
      </w:r>
      <w:r w:rsidR="0075644B" w:rsidRPr="00F85CC7">
        <w:fldChar w:fldCharType="end"/>
      </w:r>
      <w:r w:rsidR="0075644B" w:rsidRPr="00F85CC7">
        <w:t xml:space="preserve">. </w:t>
      </w:r>
      <w:r w:rsidR="00542553" w:rsidRPr="00F85CC7">
        <w:t xml:space="preserve">Table </w:t>
      </w:r>
      <w:r w:rsidR="00D4644D">
        <w:t>S</w:t>
      </w:r>
      <w:r w:rsidR="007A5F12">
        <w:t>1</w:t>
      </w:r>
      <w:r w:rsidR="00542553" w:rsidRPr="00F85CC7">
        <w:t xml:space="preserve"> </w:t>
      </w:r>
      <w:r w:rsidR="0075644B" w:rsidRPr="00F85CC7">
        <w:t>shows the distribution of sites across the seven habitat types and two regions.</w:t>
      </w:r>
      <w:r w:rsidR="001E00E9">
        <w:t xml:space="preserve"> For each broadleaf woodland site, a deer damage estimator was calculated using the online Deer Damage Tool </w:t>
      </w:r>
      <w:r w:rsidR="00F14957">
        <w:fldChar w:fldCharType="begin"/>
      </w:r>
      <w:r w:rsidR="00F14957">
        <w:instrText xml:space="preserve"> ADDIN EN.CITE &lt;EndNote&gt;&lt;Cite&gt;&lt;Author&gt;Spake&lt;/Author&gt;&lt;Year&gt;2020&lt;/Year&gt;&lt;RecNum&gt;1038&lt;/RecNum&gt;&lt;DisplayText&gt;(Spake&lt;style face="italic"&gt; et al.&lt;/style&gt;, 2020)&lt;/DisplayText&gt;&lt;record&gt;&lt;rec-number&gt;1038&lt;/rec-number&gt;&lt;foreign-keys&gt;&lt;key app="EN" db-id="rvwwvxvxaxv0s1ed2aa5r5vde0sfxpswsd02" timestamp="1638883313"&gt;1038&lt;/key&gt;&lt;/foreign-keys&gt;&lt;ref-type name="Journal Article"&gt;17&lt;/ref-type&gt;&lt;contributors&gt;&lt;authors&gt;&lt;author&gt;Spake, Rebecca&lt;/author&gt;&lt;author&gt;Bellamy, Chloe&lt;/author&gt;&lt;author&gt;Gill, Robin&lt;/author&gt;&lt;author&gt;Watts, Kevin&lt;/author&gt;&lt;author&gt;Wilson, Tom&lt;/author&gt;&lt;author&gt;Ditchburn, Ben&lt;/author&gt;&lt;author&gt;Eigenbrod, Felix&lt;/author&gt;&lt;/authors&gt;&lt;/contributors&gt;&lt;titles&gt;&lt;title&gt;Forest damage by deer depends on cross‐scale interactions between climate, deer density and landscape structure&lt;/title&gt;&lt;secondary-title&gt;Journal of Applied Ecology&lt;/secondary-title&gt;&lt;/titles&gt;&lt;periodical&gt;&lt;full-title&gt;Journal of Applied Ecology&lt;/full-title&gt;&lt;/periodical&gt;&lt;pages&gt;1376-1390&lt;/pages&gt;&lt;volume&gt;57&lt;/volume&gt;&lt;number&gt;7&lt;/number&gt;&lt;dates&gt;&lt;year&gt;2020&lt;/year&gt;&lt;/dates&gt;&lt;isbn&gt;0021-8901&lt;/isbn&gt;&lt;urls&gt;&lt;/urls&gt;&lt;/record&gt;&lt;/Cite&gt;&lt;/EndNote&gt;</w:instrText>
      </w:r>
      <w:r w:rsidR="00F14957">
        <w:fldChar w:fldCharType="separate"/>
      </w:r>
      <w:r w:rsidR="00F14957">
        <w:rPr>
          <w:noProof/>
        </w:rPr>
        <w:t>(Spake</w:t>
      </w:r>
      <w:r w:rsidR="00F14957" w:rsidRPr="00F14957">
        <w:rPr>
          <w:i/>
          <w:noProof/>
        </w:rPr>
        <w:t xml:space="preserve"> et al.</w:t>
      </w:r>
      <w:r w:rsidR="00F14957">
        <w:rPr>
          <w:noProof/>
        </w:rPr>
        <w:t>, 2020)</w:t>
      </w:r>
      <w:r w:rsidR="00F14957">
        <w:fldChar w:fldCharType="end"/>
      </w:r>
      <w:r w:rsidR="001E00E9">
        <w:t xml:space="preserve">. This tool was developed using data from Britain's National Forest Inventory, which comprises over 15,000 forest plots. For each broadleaf woodland site, we </w:t>
      </w:r>
      <w:r w:rsidR="00A549C2">
        <w:t xml:space="preserve">provided the tool with the following site attributes: forest type, landscape forest cover, perennial cover, road density and grid square. The first three of these were calculated using the LCM2015. Road density was </w:t>
      </w:r>
      <w:r w:rsidR="00BD5A63">
        <w:t xml:space="preserve">measured in ArcMap using data from </w:t>
      </w:r>
      <w:r w:rsidR="0086078C">
        <w:t xml:space="preserve">OS </w:t>
      </w:r>
      <w:proofErr w:type="spellStart"/>
      <w:r w:rsidR="0086078C">
        <w:t>OpenRoads</w:t>
      </w:r>
      <w:proofErr w:type="spellEnd"/>
      <w:r w:rsidR="00BD5A63">
        <w:t xml:space="preserve"> </w:t>
      </w:r>
      <w:r w:rsidR="0086078C">
        <w:t>(</w:t>
      </w:r>
      <w:hyperlink r:id="rId11" w:history="1">
        <w:r w:rsidR="00BD5A63" w:rsidRPr="0091354B">
          <w:rPr>
            <w:rStyle w:val="Hyperlink"/>
          </w:rPr>
          <w:t>https://www.ordnancesurvey.co.uk/business-and-government/products/os-open-roads.html</w:t>
        </w:r>
      </w:hyperlink>
      <w:r w:rsidR="0086078C">
        <w:t>)</w:t>
      </w:r>
      <w:r w:rsidR="00A549C2">
        <w:t xml:space="preserve">. Three required variables were unknown so were set </w:t>
      </w:r>
      <w:r w:rsidR="00A549C2">
        <w:lastRenderedPageBreak/>
        <w:t>to their mid-values: tree density, tree volume and tree age range.</w:t>
      </w:r>
      <w:r w:rsidR="00964CC0">
        <w:t xml:space="preserve"> Definitions of each of these terms can be found in </w:t>
      </w:r>
      <w:r w:rsidR="00BD5A63">
        <w:fldChar w:fldCharType="begin"/>
      </w:r>
      <w:r w:rsidR="00BD5A63">
        <w:instrText xml:space="preserve"> ADDIN EN.CITE &lt;EndNote&gt;&lt;Cite AuthorYear="1"&gt;&lt;Author&gt;Spake&lt;/Author&gt;&lt;Year&gt;2020&lt;/Year&gt;&lt;RecNum&gt;1038&lt;/RecNum&gt;&lt;DisplayText&gt;Spake&lt;style face="italic"&gt; et al.&lt;/style&gt; (2020)&lt;/DisplayText&gt;&lt;record&gt;&lt;rec-number&gt;1038&lt;/rec-number&gt;&lt;foreign-keys&gt;&lt;key app="EN" db-id="rvwwvxvxaxv0s1ed2aa5r5vde0sfxpswsd02" timestamp="1638883313"&gt;1038&lt;/key&gt;&lt;/foreign-keys&gt;&lt;ref-type name="Journal Article"&gt;17&lt;/ref-type&gt;&lt;contributors&gt;&lt;authors&gt;&lt;author&gt;Spake, Rebecca&lt;/author&gt;&lt;author&gt;Bellamy, Chloe&lt;/author&gt;&lt;author&gt;Gill, Robin&lt;/author&gt;&lt;author&gt;Watts, Kevin&lt;/author&gt;&lt;author&gt;Wilson, Tom&lt;/author&gt;&lt;author&gt;Ditchburn, Ben&lt;/author&gt;&lt;author&gt;Eigenbrod, Felix&lt;/author&gt;&lt;/authors&gt;&lt;/contributors&gt;&lt;titles&gt;&lt;title&gt;Forest damage by deer depends on cross‐scale interactions between climate, deer density and landscape structure&lt;/title&gt;&lt;secondary-title&gt;Journal of Applied Ecology&lt;/secondary-title&gt;&lt;/titles&gt;&lt;periodical&gt;&lt;full-title&gt;Journal of Applied Ecology&lt;/full-title&gt;&lt;/periodical&gt;&lt;pages&gt;1376-1390&lt;/pages&gt;&lt;volume&gt;57&lt;/volume&gt;&lt;number&gt;7&lt;/number&gt;&lt;dates&gt;&lt;year&gt;2020&lt;/year&gt;&lt;/dates&gt;&lt;isbn&gt;0021-8901&lt;/isbn&gt;&lt;urls&gt;&lt;/urls&gt;&lt;/record&gt;&lt;/Cite&gt;&lt;/EndNote&gt;</w:instrText>
      </w:r>
      <w:r w:rsidR="00BD5A63">
        <w:fldChar w:fldCharType="separate"/>
      </w:r>
      <w:r w:rsidR="00BD5A63">
        <w:rPr>
          <w:noProof/>
        </w:rPr>
        <w:t>Spake</w:t>
      </w:r>
      <w:r w:rsidR="00BD5A63" w:rsidRPr="00BD5A63">
        <w:rPr>
          <w:i/>
          <w:noProof/>
        </w:rPr>
        <w:t xml:space="preserve"> et al.</w:t>
      </w:r>
      <w:r w:rsidR="00BD5A63">
        <w:rPr>
          <w:noProof/>
        </w:rPr>
        <w:t xml:space="preserve"> (2020)</w:t>
      </w:r>
      <w:r w:rsidR="00BD5A63">
        <w:fldChar w:fldCharType="end"/>
      </w:r>
      <w:r w:rsidR="00964CC0">
        <w:t>.</w:t>
      </w:r>
      <w:r w:rsidR="00A549C2">
        <w:t xml:space="preserve"> The tool provide</w:t>
      </w:r>
      <w:r w:rsidR="00BD5A63">
        <w:t>s</w:t>
      </w:r>
      <w:r w:rsidR="00A549C2">
        <w:t xml:space="preserve"> a </w:t>
      </w:r>
      <w:r w:rsidR="00FA6CC2">
        <w:t xml:space="preserve">deer damage probability (between 0 and 1) for each site. This value was taken as an estimate of the likelihood of deer browsing damage at each broadleaf woodland site. </w:t>
      </w:r>
      <w:r w:rsidR="00C720F9">
        <w:t>Some sites in Wales could not be estimated as these fe</w:t>
      </w:r>
      <w:r w:rsidR="00BD5A63">
        <w:t>l</w:t>
      </w:r>
      <w:r w:rsidR="00C720F9">
        <w:t>l outside of the area included in the online tool</w:t>
      </w:r>
      <w:r w:rsidR="00384D34">
        <w:t xml:space="preserve"> – these sites were excluded from this part of the analysis</w:t>
      </w:r>
      <w:r w:rsidR="00C720F9">
        <w:t>.</w:t>
      </w:r>
    </w:p>
    <w:p w14:paraId="65359067" w14:textId="77777777" w:rsidR="0075644B" w:rsidRPr="00CF6927" w:rsidRDefault="0075644B" w:rsidP="0075644B">
      <w:pPr>
        <w:jc w:val="both"/>
        <w:rPr>
          <w:sz w:val="24"/>
          <w:szCs w:val="24"/>
        </w:rPr>
      </w:pPr>
    </w:p>
    <w:p w14:paraId="52F1AA1D" w14:textId="58E45124" w:rsidR="0075644B" w:rsidRDefault="0075644B" w:rsidP="00E05C13">
      <w:pPr>
        <w:pStyle w:val="Heading2"/>
        <w:rPr>
          <w:rFonts w:eastAsiaTheme="majorEastAsia"/>
        </w:rPr>
      </w:pPr>
      <w:bookmarkStart w:id="8" w:name="_Toc48679719"/>
      <w:bookmarkStart w:id="9" w:name="_Toc49018244"/>
      <w:r w:rsidRPr="00CF6927">
        <w:rPr>
          <w:rFonts w:eastAsiaTheme="majorEastAsia"/>
        </w:rPr>
        <w:t>Species traits data</w:t>
      </w:r>
      <w:bookmarkEnd w:id="8"/>
      <w:bookmarkEnd w:id="9"/>
    </w:p>
    <w:p w14:paraId="61CCAD17" w14:textId="5B6D187D" w:rsidR="0075644B" w:rsidRDefault="00827792" w:rsidP="003B3793">
      <w:pPr>
        <w:rPr>
          <w:sz w:val="24"/>
          <w:szCs w:val="24"/>
        </w:rPr>
      </w:pPr>
      <w:r>
        <w:t xml:space="preserve">Two species traits were chosen: feeding guild and the </w:t>
      </w:r>
      <w:proofErr w:type="spellStart"/>
      <w:r>
        <w:t>Ellenberg</w:t>
      </w:r>
      <w:proofErr w:type="spellEnd"/>
      <w:r>
        <w:t xml:space="preserve"> value for light-affinity of the larval hostplant. These two traits are known to be important predictors of moth trends in abundance and occupancy </w:t>
      </w:r>
      <w:r w:rsidR="009B2659">
        <w:fldChar w:fldCharType="begin">
          <w:fldData xml:space="preserve">PEVuZE5vdGU+PENpdGU+PEF1dGhvcj5Db25yYWQ8L0F1dGhvcj48WWVhcj4yMDA0PC9ZZWFyPjxS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</w:fldData>
        </w:fldChar>
      </w:r>
      <w:r w:rsidR="00166EF3">
        <w:instrText xml:space="preserve"> ADDIN EN.CITE </w:instrText>
      </w:r>
      <w:r w:rsidR="00166EF3">
        <w:fldChar w:fldCharType="begin">
          <w:fldData xml:space="preserve">PEVuZE5vdGU+PENpdGU+PEF1dGhvcj5Db25yYWQ8L0F1dGhvcj48WWVhcj4yMDA0PC9ZZWFyPjxS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</w:fldData>
        </w:fldChar>
      </w:r>
      <w:r w:rsidR="00166EF3">
        <w:instrText xml:space="preserve"> ADDIN EN.CITE.DATA </w:instrText>
      </w:r>
      <w:r w:rsidR="00166EF3">
        <w:fldChar w:fldCharType="end"/>
      </w:r>
      <w:r w:rsidR="009B2659">
        <w:fldChar w:fldCharType="separate"/>
      </w:r>
      <w:r w:rsidR="0040043D">
        <w:rPr>
          <w:noProof/>
        </w:rPr>
        <w:t>(Conrad</w:t>
      </w:r>
      <w:r w:rsidR="0040043D" w:rsidRPr="0040043D">
        <w:rPr>
          <w:i/>
          <w:noProof/>
        </w:rPr>
        <w:t xml:space="preserve"> et al.</w:t>
      </w:r>
      <w:r w:rsidR="0040043D">
        <w:rPr>
          <w:noProof/>
        </w:rPr>
        <w:t>, 2004; Coulthard</w:t>
      </w:r>
      <w:r w:rsidR="0040043D" w:rsidRPr="0040043D">
        <w:rPr>
          <w:i/>
          <w:noProof/>
        </w:rPr>
        <w:t xml:space="preserve"> et al.</w:t>
      </w:r>
      <w:r w:rsidR="0040043D">
        <w:rPr>
          <w:noProof/>
        </w:rPr>
        <w:t>, 2019; Fox</w:t>
      </w:r>
      <w:r w:rsidR="0040043D" w:rsidRPr="0040043D">
        <w:rPr>
          <w:i/>
          <w:noProof/>
        </w:rPr>
        <w:t xml:space="preserve"> et al.</w:t>
      </w:r>
      <w:r w:rsidR="0040043D">
        <w:rPr>
          <w:noProof/>
        </w:rPr>
        <w:t>, 2014)</w:t>
      </w:r>
      <w:r w:rsidR="009B2659">
        <w:fldChar w:fldCharType="end"/>
      </w:r>
      <w:r w:rsidR="002F3EAF">
        <w:t>.</w:t>
      </w:r>
      <w:r w:rsidR="00A313B6">
        <w:t xml:space="preserve"> </w:t>
      </w:r>
      <w:r>
        <w:t>S</w:t>
      </w:r>
      <w:r w:rsidR="0075644B" w:rsidRPr="00F85CC7">
        <w:t xml:space="preserve">pecies traits were extracted from </w:t>
      </w:r>
      <w:r w:rsidR="0075644B" w:rsidRPr="00F85CC7">
        <w:fldChar w:fldCharType="begin"/>
      </w:r>
      <w:r w:rsidR="0075644B" w:rsidRPr="00F85CC7">
        <w:instrText xml:space="preserve"> ADDIN EN.CITE &lt;EndNote&gt;&lt;Cite AuthorYear="1"&gt;&lt;Author&gt;Waring&lt;/Author&gt;&lt;Year&gt;2017&lt;/Year&gt;&lt;RecNum&gt;398&lt;/RecNum&gt;&lt;DisplayText&gt;Waring and Townsend (2017)&lt;/DisplayText&gt;&lt;record&gt;&lt;rec-number&gt;398&lt;/rec-number&gt;&lt;foreign-keys&gt;&lt;key app="EN" db-id="rvwwvxvxaxv0s1ed2aa5r5vde0sfxpswsd02" timestamp="1505919560"&gt;398&lt;/key&gt;&lt;/foreign-keys&gt;&lt;ref-type name="Book"&gt;6&lt;/ref-type&gt;&lt;contributors&gt;&lt;authors&gt;&lt;author&gt;Waring, Paul&lt;/author&gt;&lt;author&gt;Townsend, Martin&lt;/author&gt;&lt;/authors&gt;&lt;/contributors&gt;&lt;titles&gt;&lt;title&gt;Field guide to the moths of Great Britain and Ireland&lt;/title&gt;&lt;/titles&gt;&lt;dates&gt;&lt;year&gt;2017&lt;/year&gt;&lt;/dates&gt;&lt;publisher&gt;Bloomsbury Publishing&lt;/publisher&gt;&lt;isbn&gt;1472930312&lt;/isbn&gt;&lt;urls&gt;&lt;/urls&gt;&lt;/record&gt;&lt;/Cite&gt;&lt;/EndNote&gt;</w:instrText>
      </w:r>
      <w:r w:rsidR="0075644B" w:rsidRPr="00F85CC7">
        <w:fldChar w:fldCharType="separate"/>
      </w:r>
      <w:r w:rsidR="0075644B" w:rsidRPr="00F85CC7">
        <w:rPr>
          <w:noProof/>
        </w:rPr>
        <w:t>Waring and Townsend (2017)</w:t>
      </w:r>
      <w:r w:rsidR="0075644B" w:rsidRPr="00F85CC7">
        <w:fldChar w:fldCharType="end"/>
      </w:r>
      <w:r w:rsidR="0075644B" w:rsidRPr="00F85CC7">
        <w:t xml:space="preserve"> and </w:t>
      </w:r>
      <w:r w:rsidR="0075644B" w:rsidRPr="00F85CC7">
        <w:fldChar w:fldCharType="begin"/>
      </w:r>
      <w:r w:rsidR="0075644B" w:rsidRPr="00F85CC7">
        <w:instrText xml:space="preserve"> ADDIN EN.CITE &lt;EndNote&gt;&lt;Cite AuthorYear="1"&gt;&lt;Author&gt;Sterling&lt;/Author&gt;&lt;Year&gt;2020&lt;/Year&gt;&lt;RecNum&gt;824&lt;/RecNum&gt;&lt;DisplayText&gt;Sterling and Henwood (2020)&lt;/DisplayText&gt;&lt;record&gt;&lt;rec-number&gt;824&lt;/rec-number&gt;&lt;foreign-keys&gt;&lt;key app="EN" db-id="rvwwvxvxaxv0s1ed2aa5r5vde0sfxpswsd02" timestamp="1592997017"&gt;824&lt;/key&gt;&lt;/foreign-keys&gt;&lt;ref-type name="Book"&gt;6&lt;/ref-type&gt;&lt;contributors&gt;&lt;authors&gt;&lt;author&gt;Sterling, Phil&lt;/author&gt;&lt;author&gt;Henwood, Barry&lt;/author&gt;&lt;/authors&gt;&lt;/contributors&gt;&lt;titles&gt;&lt;title&gt;Field Guide to the Caterpillars of Great Britain and Ireland&lt;/title&gt;&lt;/titles&gt;&lt;dates&gt;&lt;year&gt;2020&lt;/year&gt;&lt;/dates&gt;&lt;publisher&gt;Bloomsbury Publishing&lt;/publisher&gt;&lt;isbn&gt;1472933559&lt;/isbn&gt;&lt;urls&gt;&lt;/urls&gt;&lt;/record&gt;&lt;/Cite&gt;&lt;/EndNote&gt;</w:instrText>
      </w:r>
      <w:r w:rsidR="0075644B" w:rsidRPr="00F85CC7">
        <w:fldChar w:fldCharType="separate"/>
      </w:r>
      <w:r w:rsidR="0075644B" w:rsidRPr="00F85CC7">
        <w:rPr>
          <w:noProof/>
        </w:rPr>
        <w:t>Sterling and Henwood (2020)</w:t>
      </w:r>
      <w:r w:rsidR="0075644B" w:rsidRPr="00F85CC7">
        <w:fldChar w:fldCharType="end"/>
      </w:r>
      <w:r>
        <w:t xml:space="preserve"> and </w:t>
      </w:r>
      <w:proofErr w:type="spellStart"/>
      <w:r w:rsidR="0075644B" w:rsidRPr="00F85CC7">
        <w:t>Ellenberg</w:t>
      </w:r>
      <w:proofErr w:type="spellEnd"/>
      <w:r w:rsidR="0075644B" w:rsidRPr="00F85CC7">
        <w:t xml:space="preserve"> numbers </w:t>
      </w:r>
      <w:r>
        <w:t xml:space="preserve">were </w:t>
      </w:r>
      <w:r w:rsidR="0075644B" w:rsidRPr="00F85CC7">
        <w:t xml:space="preserve">extracted from </w:t>
      </w:r>
      <w:r w:rsidR="0075644B" w:rsidRPr="00F85CC7">
        <w:fldChar w:fldCharType="begin"/>
      </w:r>
      <w:r w:rsidR="0040043D">
        <w:instrText xml:space="preserve"> ADDIN EN.CITE &lt;EndNote&gt;&lt;Cite AuthorYear="1"&gt;&lt;Author&gt;Hill&lt;/Author&gt;&lt;Year&gt;1999&lt;/Year&gt;&lt;RecNum&gt;970&lt;/RecNum&gt;&lt;DisplayText&gt;Hill&lt;style face="italic"&gt; et al.&lt;/style&gt; (1999)&lt;/DisplayText&gt;&lt;record&gt;&lt;rec-number&gt;970&lt;/rec-number&gt;&lt;foreign-keys&gt;&lt;key app="EN" db-id="rvwwvxvxaxv0s1ed2aa5r5vde0sfxpswsd02" timestamp="1598013561"&gt;970&lt;/key&gt;&lt;/foreign-keys&gt;&lt;ref-type name="Report"&gt;27&lt;/ref-type&gt;&lt;contributors&gt;&lt;authors&gt;&lt;author&gt;Hill, Mark O&lt;/author&gt;&lt;author&gt;Mountford, J Owen&lt;/author&gt;&lt;author&gt;Roy, David B&lt;/author&gt;&lt;author&gt;Bunce, Robert Gerald Henry&lt;/author&gt;&lt;/authors&gt;&lt;/contributors&gt;&lt;titles&gt;&lt;title&gt;Ellenberg&amp;apos;s indicator values for British plants. ECOFACT Volume 2 Technical Annex&lt;/title&gt;&lt;/titles&gt;&lt;volume&gt;2&lt;/volume&gt;&lt;dates&gt;&lt;year&gt;1999&lt;/year&gt;&lt;/dates&gt;&lt;publisher&gt;Institute of Terrestrial Ecology&lt;/publisher&gt;&lt;isbn&gt;1870393481&lt;/isbn&gt;&lt;urls&gt;&lt;/urls&gt;&lt;/record&gt;&lt;/Cite&gt;&lt;/EndNote&gt;</w:instrText>
      </w:r>
      <w:r w:rsidR="0075644B" w:rsidRPr="00F85CC7">
        <w:fldChar w:fldCharType="separate"/>
      </w:r>
      <w:r w:rsidR="0040043D">
        <w:rPr>
          <w:noProof/>
        </w:rPr>
        <w:t>Hill</w:t>
      </w:r>
      <w:r w:rsidR="0040043D" w:rsidRPr="0040043D">
        <w:rPr>
          <w:i/>
          <w:noProof/>
        </w:rPr>
        <w:t xml:space="preserve"> et al.</w:t>
      </w:r>
      <w:r w:rsidR="0040043D">
        <w:rPr>
          <w:noProof/>
        </w:rPr>
        <w:t xml:space="preserve"> (1999)</w:t>
      </w:r>
      <w:r w:rsidR="0075644B" w:rsidRPr="00F85CC7">
        <w:fldChar w:fldCharType="end"/>
      </w:r>
      <w:r w:rsidR="0075644B" w:rsidRPr="00F85CC7">
        <w:t>.</w:t>
      </w:r>
      <w:r w:rsidR="006F0E0F">
        <w:t xml:space="preserve"> Moths were split into eight feeding guilds: conifers, broadleaf shrubs, broadleaf trees, broadleaf polyphagous, forbs, grasses, highly polyphagous and lichens. </w:t>
      </w:r>
      <w:r w:rsidR="006F0E0F" w:rsidRPr="00F85CC7">
        <w:t xml:space="preserve">Species that feed primarily on moss, detritus or stored goods were </w:t>
      </w:r>
      <w:r w:rsidR="006F0E0F">
        <w:t>excluded</w:t>
      </w:r>
      <w:r w:rsidR="006F0E0F" w:rsidRPr="00F85CC7">
        <w:t xml:space="preserve"> because they were too few. </w:t>
      </w:r>
      <w:r w:rsidR="00860118" w:rsidRPr="00F85CC7">
        <w:t xml:space="preserve">Table </w:t>
      </w:r>
      <w:r w:rsidR="00264D88">
        <w:t>S</w:t>
      </w:r>
      <w:r w:rsidR="00C4087C">
        <w:t>2</w:t>
      </w:r>
      <w:r w:rsidR="00860118" w:rsidRPr="00F85CC7">
        <w:t xml:space="preserve"> </w:t>
      </w:r>
      <w:r w:rsidR="0075644B" w:rsidRPr="00F85CC7">
        <w:t xml:space="preserve">describes the levels </w:t>
      </w:r>
      <w:r w:rsidR="00C130B0">
        <w:t>in the feeding guild trait</w:t>
      </w:r>
      <w:r w:rsidR="0075644B" w:rsidRPr="00F85CC7">
        <w:t xml:space="preserve">, including a description of which plant species were defined as </w:t>
      </w:r>
      <w:r w:rsidR="007D345C">
        <w:t>'</w:t>
      </w:r>
      <w:r w:rsidR="0075644B" w:rsidRPr="00F85CC7">
        <w:t>trees</w:t>
      </w:r>
      <w:r w:rsidR="007D345C">
        <w:t>'</w:t>
      </w:r>
      <w:r w:rsidR="0075644B" w:rsidRPr="00F85CC7">
        <w:t xml:space="preserve"> or </w:t>
      </w:r>
      <w:r w:rsidR="007D345C">
        <w:t>'</w:t>
      </w:r>
      <w:r w:rsidR="0075644B" w:rsidRPr="00F85CC7">
        <w:t>shrubs</w:t>
      </w:r>
      <w:r w:rsidR="007D345C">
        <w:t>'</w:t>
      </w:r>
      <w:r w:rsidR="0075644B" w:rsidRPr="00F85CC7">
        <w:t>.</w:t>
      </w:r>
      <w:r w:rsidR="00034B39">
        <w:t xml:space="preserve"> </w:t>
      </w:r>
      <w:proofErr w:type="spellStart"/>
      <w:r w:rsidR="006F0E0F" w:rsidRPr="00F85CC7">
        <w:t>Ellenberg</w:t>
      </w:r>
      <w:proofErr w:type="spellEnd"/>
      <w:r w:rsidR="006F0E0F" w:rsidRPr="00F85CC7">
        <w:t xml:space="preserve"> values were only used for moth species with three or fewer hostplants. When species had either two or three hostplants, the mean </w:t>
      </w:r>
      <w:proofErr w:type="spellStart"/>
      <w:r w:rsidR="006F0E0F" w:rsidRPr="00F85CC7">
        <w:t>Ellenberg</w:t>
      </w:r>
      <w:proofErr w:type="spellEnd"/>
      <w:r w:rsidR="006F0E0F" w:rsidRPr="00F85CC7">
        <w:t xml:space="preserve"> number of the hostplants was used.</w:t>
      </w:r>
    </w:p>
    <w:p w14:paraId="4A97DDE5" w14:textId="77777777" w:rsidR="0075644B" w:rsidRPr="00CF6927" w:rsidRDefault="0075644B" w:rsidP="0075644B">
      <w:pPr>
        <w:jc w:val="both"/>
        <w:rPr>
          <w:sz w:val="24"/>
          <w:szCs w:val="24"/>
        </w:rPr>
      </w:pPr>
    </w:p>
    <w:p w14:paraId="3F286B0A" w14:textId="68D3A48C" w:rsidR="0075644B" w:rsidRPr="00CF6927" w:rsidRDefault="0075644B" w:rsidP="00E05C13">
      <w:pPr>
        <w:pStyle w:val="Heading2"/>
        <w:rPr>
          <w:rFonts w:eastAsiaTheme="majorEastAsia"/>
        </w:rPr>
      </w:pPr>
      <w:bookmarkStart w:id="10" w:name="_Toc48679721"/>
      <w:bookmarkStart w:id="11" w:name="_Toc49018246"/>
      <w:r w:rsidRPr="00CF6927">
        <w:rPr>
          <w:rFonts w:eastAsiaTheme="majorEastAsia"/>
        </w:rPr>
        <w:t>Analysis</w:t>
      </w:r>
      <w:bookmarkEnd w:id="10"/>
      <w:bookmarkEnd w:id="11"/>
    </w:p>
    <w:p w14:paraId="0C9F381A" w14:textId="1A6FA7A7" w:rsidR="0075644B" w:rsidRPr="00F85CC7" w:rsidRDefault="00421E26" w:rsidP="0075644B">
      <w:pPr>
        <w:jc w:val="both"/>
      </w:pPr>
      <w:r>
        <w:t>A</w:t>
      </w:r>
      <w:r w:rsidR="0075644B" w:rsidRPr="00F85CC7">
        <w:t xml:space="preserve">nalysis was carried out in R version </w:t>
      </w:r>
      <w:r w:rsidR="0075644B" w:rsidRPr="004A29DA">
        <w:t>4.0.</w:t>
      </w:r>
      <w:r w:rsidR="00E5555B">
        <w:t>3</w:t>
      </w:r>
      <w:r w:rsidR="00160957">
        <w:t xml:space="preserve"> </w:t>
      </w:r>
      <w:r w:rsidR="00160957">
        <w:fldChar w:fldCharType="begin"/>
      </w:r>
      <w:r w:rsidR="00E07934">
        <w:instrText xml:space="preserve"> ADDIN EN.CITE &lt;EndNote&gt;&lt;Cite&gt;&lt;Author&gt;R Core Team&lt;/Author&gt;&lt;Year&gt;2020&lt;/Year&gt;&lt;RecNum&gt;682&lt;/RecNum&gt;&lt;DisplayText&gt;(R Core Team, 2020)&lt;/DisplayText&gt;&lt;record&gt;&lt;rec-number&gt;682&lt;/rec-number&gt;&lt;foreign-keys&gt;&lt;key app="EN" db-id="rvwwvxvxaxv0s1ed2aa5r5vde0sfxpswsd02" timestamp="1571646867"&gt;682&lt;/key&gt;&lt;/foreign-keys&gt;&lt;ref-type name="Computer Program"&gt;9&lt;/ref-type&gt;&lt;contributors&gt;&lt;authors&gt;&lt;author&gt;R Core Team,&lt;/author&gt;&lt;/authors&gt;&lt;/contributors&gt;&lt;titles&gt;&lt;title&gt;R: A language and environment for statistical computing. R Foundation&amp;#xD;  for Statistical Computing, Vienna, Austria. URL https://www.R-project.org/.&lt;/title&gt;&lt;/titles&gt;&lt;dates&gt;&lt;year&gt;2020&lt;/year&gt;&lt;/dates&gt;&lt;urls&gt;&lt;/urls&gt;&lt;/record&gt;&lt;/Cite&gt;&lt;/EndNote&gt;</w:instrText>
      </w:r>
      <w:r w:rsidR="00160957">
        <w:fldChar w:fldCharType="separate"/>
      </w:r>
      <w:r w:rsidR="00E07934">
        <w:rPr>
          <w:noProof/>
        </w:rPr>
        <w:t>(R Core Team, 2020)</w:t>
      </w:r>
      <w:r w:rsidR="00160957">
        <w:fldChar w:fldCharType="end"/>
      </w:r>
      <w:r>
        <w:t xml:space="preserve"> and </w:t>
      </w:r>
      <w:r w:rsidR="00E5081E">
        <w:t>wa</w:t>
      </w:r>
      <w:r w:rsidR="0014574B">
        <w:t xml:space="preserve">s split into two parts: (1) </w:t>
      </w:r>
      <w:r w:rsidR="007D345C">
        <w:t>'</w:t>
      </w:r>
      <w:r w:rsidR="0014574B">
        <w:t>general</w:t>
      </w:r>
      <w:r w:rsidR="007D345C">
        <w:t>'</w:t>
      </w:r>
      <w:r w:rsidR="0014574B">
        <w:t xml:space="preserve"> analysis and (2) </w:t>
      </w:r>
      <w:r w:rsidR="007D345C">
        <w:t>'</w:t>
      </w:r>
      <w:r w:rsidR="0014574B">
        <w:t>species-specific</w:t>
      </w:r>
      <w:r w:rsidR="007D345C">
        <w:t>'</w:t>
      </w:r>
      <w:r w:rsidR="0014574B">
        <w:t xml:space="preserve"> analysis. </w:t>
      </w:r>
      <w:r>
        <w:t>G</w:t>
      </w:r>
      <w:r w:rsidR="0014574B">
        <w:t>eneral analysis combine</w:t>
      </w:r>
      <w:r w:rsidR="00E5081E">
        <w:t>d</w:t>
      </w:r>
      <w:r w:rsidR="0014574B">
        <w:t xml:space="preserve"> all moth counts in a single site-year into </w:t>
      </w:r>
      <w:r w:rsidR="001D2258">
        <w:t>four</w:t>
      </w:r>
      <w:r w:rsidR="00171A56">
        <w:t xml:space="preserve"> response</w:t>
      </w:r>
      <w:r w:rsidR="001D2258">
        <w:t xml:space="preserve"> </w:t>
      </w:r>
      <w:r w:rsidR="00D26FE3">
        <w:t>variables</w:t>
      </w:r>
      <w:r w:rsidR="0014574B">
        <w:t xml:space="preserve">: total abundance, biomass, </w:t>
      </w:r>
      <w:r w:rsidR="00492B24">
        <w:t xml:space="preserve">species </w:t>
      </w:r>
      <w:r w:rsidR="0014574B">
        <w:t xml:space="preserve">richness </w:t>
      </w:r>
      <w:r w:rsidR="00171A56">
        <w:t xml:space="preserve">and </w:t>
      </w:r>
      <w:r w:rsidR="0014574B">
        <w:t>diversity. The species-specific analysis consider</w:t>
      </w:r>
      <w:r w:rsidR="00E5081E">
        <w:t>ed</w:t>
      </w:r>
      <w:r w:rsidR="0014574B">
        <w:t xml:space="preserve"> the abundance trend of each individual species and allows </w:t>
      </w:r>
      <w:r w:rsidR="0014574B">
        <w:lastRenderedPageBreak/>
        <w:t xml:space="preserve">species-specific traits to be used as </w:t>
      </w:r>
      <w:r w:rsidR="00614353">
        <w:t xml:space="preserve">fixed effects </w:t>
      </w:r>
      <w:r w:rsidR="0014574B">
        <w:t>in the models.</w:t>
      </w:r>
      <w:r w:rsidR="00983CEF">
        <w:t xml:space="preserve"> All analysis can be replicated using the R scripts provided in the Supporting Information.</w:t>
      </w:r>
    </w:p>
    <w:p w14:paraId="3C4EA21E" w14:textId="2D0A3288" w:rsidR="00792D85" w:rsidRPr="00F85CC7" w:rsidRDefault="00792D85" w:rsidP="0075644B">
      <w:pPr>
        <w:jc w:val="both"/>
      </w:pPr>
    </w:p>
    <w:p w14:paraId="7B415642" w14:textId="56622EB4" w:rsidR="00DC1368" w:rsidRDefault="0014574B" w:rsidP="00E05C13">
      <w:pPr>
        <w:pStyle w:val="Heading3"/>
      </w:pPr>
      <w:r>
        <w:t>General analysis: t</w:t>
      </w:r>
      <w:r w:rsidR="00DC1368">
        <w:t>otal abundance, biomass, species richness and diversity</w:t>
      </w:r>
    </w:p>
    <w:p w14:paraId="7454D63D" w14:textId="7D73FD03" w:rsidR="006C1170" w:rsidRDefault="004B22A4" w:rsidP="006C1170">
      <w:r>
        <w:t>For these analyses, only</w:t>
      </w:r>
      <w:r w:rsidR="009A129B">
        <w:t xml:space="preserve"> ‘complete’</w:t>
      </w:r>
      <w:r>
        <w:t xml:space="preserve"> site-years </w:t>
      </w:r>
      <w:r w:rsidR="00F36D6C">
        <w:t>were used</w:t>
      </w:r>
      <w:r w:rsidR="00151C9B">
        <w:t xml:space="preserve">, as defined by </w:t>
      </w:r>
      <w:r w:rsidR="00614353">
        <w:fldChar w:fldCharType="begin"/>
      </w:r>
      <w:r w:rsidR="00166EF3">
        <w:instrText xml:space="preserve"> ADDIN EN.CITE &lt;EndNote&gt;&lt;Cite AuthorYear="1"&gt;&lt;Author&gt;Conrad&lt;/Author&gt;&lt;Year&gt;2004&lt;/Year&gt;&lt;RecNum&gt;8&lt;/RecNum&gt;&lt;DisplayText&gt;Conrad&lt;style face="italic"&gt; et al.&lt;/style&gt; (2004)&lt;/DisplayText&gt;&lt;record&gt;&lt;rec-number&gt;8&lt;/rec-number&gt;&lt;foreign-keys&gt;&lt;key app="EN" db-id="rvwwvxvxaxv0s1ed2aa5r5vde0sfxpswsd02" timestamp="1483963728"&gt;8&lt;/key&gt;&lt;/foreign-keys&gt;&lt;ref-type name="Journal Article"&gt;17&lt;/ref-type&gt;&lt;contributors&gt;&lt;authors&gt;&lt;author&gt;Conrad, Kelvin F.&lt;/author&gt;&lt;author&gt;Woiwod, Ian P.&lt;/author&gt;&lt;author&gt;Parsons, Mark&lt;/author&gt;&lt;author&gt;Fox, Richard&lt;/author&gt;&lt;author&gt;Warren, Martin S.&lt;/author&gt;&lt;/authors&gt;&lt;/contributors&gt;&lt;titles&gt;&lt;title&gt;Long-term population trends in widespread British moths&lt;/title&gt;&lt;secondary-title&gt;Journal of Insect Conservation&lt;/secondary-title&gt;&lt;alt-title&gt;Journal of Insect Conservation&lt;/alt-title&gt;&lt;/titles&gt;&lt;periodical&gt;&lt;full-title&gt;Journal of Insect Conservation&lt;/full-title&gt;&lt;abbr-1&gt;Journal of Insect Conservation&lt;/abbr-1&gt;&lt;/periodical&gt;&lt;alt-periodical&gt;&lt;full-title&gt;Journal of Insect Conservation&lt;/full-title&gt;&lt;abbr-1&gt;Journal of Insect Conservation&lt;/abbr-1&gt;&lt;/alt-periodical&gt;&lt;pages&gt;119-136&lt;/pages&gt;&lt;volume&gt;8&lt;/volume&gt;&lt;number&gt;2-3&lt;/number&gt;&lt;dates&gt;&lt;year&gt;2004&lt;/year&gt;&lt;pub-dates&gt;&lt;date&gt;2004/06/01/&lt;/date&gt;&lt;/pub-dates&gt;&lt;/dates&gt;&lt;isbn&gt;1366-638X, 1572-9753&lt;/isbn&gt;&lt;urls&gt;&lt;related-urls&gt;&lt;url&gt;http://link.springer.com/article/10.1023/B:JICO.0000045810.36433.c6&lt;/url&gt;&lt;/related-urls&gt;&lt;/urls&gt;&lt;electronic-resource-num&gt;10.1023/B:JICO.0000045810.36433.c6&lt;/electronic-resource-num&gt;&lt;remote-database-provider&gt;link.springer.com&lt;/remote-database-provider&gt;&lt;language&gt;en&lt;/language&gt;&lt;access-date&gt;2016/11/14/12:24:45&lt;/access-date&gt;&lt;/record&gt;&lt;/Cite&gt;&lt;/EndNote&gt;</w:instrText>
      </w:r>
      <w:r w:rsidR="00614353">
        <w:fldChar w:fldCharType="separate"/>
      </w:r>
      <w:r w:rsidR="0040043D">
        <w:rPr>
          <w:noProof/>
        </w:rPr>
        <w:t>Conrad</w:t>
      </w:r>
      <w:r w:rsidR="0040043D" w:rsidRPr="0040043D">
        <w:rPr>
          <w:i/>
          <w:noProof/>
        </w:rPr>
        <w:t xml:space="preserve"> et al.</w:t>
      </w:r>
      <w:r w:rsidR="0040043D">
        <w:rPr>
          <w:noProof/>
        </w:rPr>
        <w:t xml:space="preserve"> (2004)</w:t>
      </w:r>
      <w:r w:rsidR="00614353">
        <w:fldChar w:fldCharType="end"/>
      </w:r>
      <w:r w:rsidR="00614353">
        <w:t xml:space="preserve">: </w:t>
      </w:r>
      <w:r w:rsidR="00614353" w:rsidRPr="00614353">
        <w:t xml:space="preserve">no gaps in recording of more than </w:t>
      </w:r>
      <w:r w:rsidR="00614353">
        <w:t>two</w:t>
      </w:r>
      <w:r w:rsidR="00614353" w:rsidRPr="00614353">
        <w:t xml:space="preserve"> weeks from 1 April to 31 October or more than </w:t>
      </w:r>
      <w:r w:rsidR="00614353">
        <w:t>four</w:t>
      </w:r>
      <w:r w:rsidR="00614353" w:rsidRPr="00614353">
        <w:t xml:space="preserve"> weeks from 1 November to 31 March</w:t>
      </w:r>
      <w:r w:rsidR="00614353">
        <w:t xml:space="preserve">. This </w:t>
      </w:r>
      <w:r w:rsidR="00704B02">
        <w:t>narrowed the dataset to</w:t>
      </w:r>
      <w:r w:rsidR="00287F95">
        <w:t xml:space="preserve"> 266 sites</w:t>
      </w:r>
      <w:r w:rsidR="00762182">
        <w:t>.</w:t>
      </w:r>
      <w:r w:rsidR="00ED2FDA">
        <w:t xml:space="preserve"> Four </w:t>
      </w:r>
      <w:r w:rsidR="006061E8">
        <w:t>res</w:t>
      </w:r>
      <w:r w:rsidR="001F51BC">
        <w:t>ponse variables</w:t>
      </w:r>
      <w:r w:rsidR="00ED2FDA">
        <w:t xml:space="preserve"> were calculated: (1) total abundance, (2) biomass, (3) species richness and (4) species diversity. Total abundance was </w:t>
      </w:r>
      <w:r w:rsidR="00242F58">
        <w:t xml:space="preserve">the sum of all moths caught in one site-year. For biomass, </w:t>
      </w:r>
      <w:r w:rsidR="00CD6F06">
        <w:t xml:space="preserve">dry weight estimates </w:t>
      </w:r>
      <w:r w:rsidR="00752EA7">
        <w:t xml:space="preserve">from </w:t>
      </w:r>
      <w:r w:rsidR="00752EA7">
        <w:fldChar w:fldCharType="begin"/>
      </w:r>
      <w:r w:rsidR="0040043D">
        <w:instrText xml:space="preserve"> ADDIN EN.CITE &lt;EndNote&gt;&lt;Cite AuthorYear="1"&gt;&lt;Author&gt;Kinsella&lt;/Author&gt;&lt;Year&gt;2020&lt;/Year&gt;&lt;RecNum&gt;982&lt;/RecNum&gt;&lt;DisplayText&gt;Kinsella&lt;style face="italic"&gt; et al.&lt;/style&gt; (2020)&lt;/DisplayText&gt;&lt;record&gt;&lt;rec-number&gt;982&lt;/rec-number&gt;&lt;foreign-keys&gt;&lt;key app="EN" db-id="rvwwvxvxaxv0s1ed2aa5r5vde0sfxpswsd02" timestamp="1612378526"&gt;982&lt;/key&gt;&lt;/foreign-keys&gt;&lt;ref-type name="Journal Article"&gt;17&lt;/ref-type&gt;&lt;contributors&gt;&lt;authors&gt;&lt;author&gt;Kinsella, Rebecca S&lt;/author&gt;&lt;author&gt;Thomas, Chris D&lt;/author&gt;&lt;author&gt;Crawford, Terry J&lt;/author&gt;&lt;author&gt;Hill, Jane K&lt;/author&gt;&lt;author&gt;Mayhew, Peter J&lt;/author&gt;&lt;author&gt;Macgregor, Callum J&lt;/author&gt;&lt;/authors&gt;&lt;/contributors&gt;&lt;titles&gt;&lt;title&gt;Unlocking the potential of historical abundance datasets to study biomass change in flying insects&lt;/title&gt;&lt;secondary-title&gt;Ecology and evolution&lt;/secondary-title&gt;&lt;/titles&gt;&lt;periodical&gt;&lt;full-title&gt;Ecology and Evolution&lt;/full-title&gt;&lt;abbr-1&gt;Ecol Evol&lt;/abbr-1&gt;&lt;/periodical&gt;&lt;pages&gt;8394-8404&lt;/pages&gt;&lt;volume&gt;10&lt;/volume&gt;&lt;number&gt;15&lt;/number&gt;&lt;dates&gt;&lt;year&gt;2020&lt;/year&gt;&lt;/dates&gt;&lt;isbn&gt;2045-7758&lt;/isbn&gt;&lt;urls&gt;&lt;/urls&gt;&lt;/record&gt;&lt;/Cite&gt;&lt;/EndNote&gt;</w:instrText>
      </w:r>
      <w:r w:rsidR="00752EA7">
        <w:fldChar w:fldCharType="separate"/>
      </w:r>
      <w:r w:rsidR="0040043D">
        <w:rPr>
          <w:noProof/>
        </w:rPr>
        <w:t>Kinsella</w:t>
      </w:r>
      <w:r w:rsidR="0040043D" w:rsidRPr="0040043D">
        <w:rPr>
          <w:i/>
          <w:noProof/>
        </w:rPr>
        <w:t xml:space="preserve"> et al.</w:t>
      </w:r>
      <w:r w:rsidR="0040043D">
        <w:rPr>
          <w:noProof/>
        </w:rPr>
        <w:t xml:space="preserve"> (2020)</w:t>
      </w:r>
      <w:r w:rsidR="00752EA7">
        <w:fldChar w:fldCharType="end"/>
      </w:r>
      <w:r w:rsidR="00752EA7">
        <w:t xml:space="preserve"> were used</w:t>
      </w:r>
      <w:r w:rsidR="00AD15AB">
        <w:t xml:space="preserve"> </w:t>
      </w:r>
      <w:r w:rsidR="005C1D5F">
        <w:t>and summed per site-year.</w:t>
      </w:r>
      <w:r w:rsidR="00AD15AB">
        <w:t xml:space="preserve"> This technique estimates the mean biomass of each moth based on its family and wingspan.</w:t>
      </w:r>
      <w:r w:rsidR="005C1D5F">
        <w:t xml:space="preserve"> For aggregate species such as </w:t>
      </w:r>
      <w:proofErr w:type="spellStart"/>
      <w:r w:rsidR="003342F3" w:rsidRPr="00D4129E">
        <w:rPr>
          <w:i/>
          <w:iCs/>
        </w:rPr>
        <w:t>Oligia</w:t>
      </w:r>
      <w:proofErr w:type="spellEnd"/>
      <w:r w:rsidR="003342F3" w:rsidRPr="00D4129E">
        <w:rPr>
          <w:i/>
          <w:iCs/>
        </w:rPr>
        <w:t xml:space="preserve"> </w:t>
      </w:r>
      <w:proofErr w:type="spellStart"/>
      <w:r w:rsidR="00CC3413" w:rsidRPr="00D4129E">
        <w:rPr>
          <w:i/>
          <w:iCs/>
        </w:rPr>
        <w:t>latruncula</w:t>
      </w:r>
      <w:proofErr w:type="spellEnd"/>
      <w:r w:rsidR="00CC3413" w:rsidRPr="00D4129E">
        <w:rPr>
          <w:i/>
          <w:iCs/>
        </w:rPr>
        <w:t>/</w:t>
      </w:r>
      <w:proofErr w:type="spellStart"/>
      <w:r w:rsidR="00CC3413" w:rsidRPr="00D4129E">
        <w:rPr>
          <w:i/>
          <w:iCs/>
        </w:rPr>
        <w:t>strigilis</w:t>
      </w:r>
      <w:proofErr w:type="spellEnd"/>
      <w:r w:rsidR="00CC3413" w:rsidRPr="00D4129E">
        <w:rPr>
          <w:i/>
          <w:iCs/>
        </w:rPr>
        <w:t>/versicolor</w:t>
      </w:r>
      <w:r w:rsidR="00D4129E">
        <w:t>, a biomass estimate was calculated</w:t>
      </w:r>
      <w:r w:rsidR="009F4492">
        <w:t xml:space="preserve"> by taking the mean average of all the species in the group</w:t>
      </w:r>
      <w:r w:rsidR="00D4129E">
        <w:t>.</w:t>
      </w:r>
      <w:r w:rsidR="00A3469A">
        <w:t xml:space="preserve"> Species richness</w:t>
      </w:r>
      <w:r w:rsidR="00F05EC4">
        <w:t xml:space="preserve"> (Hill number 0)</w:t>
      </w:r>
      <w:r w:rsidR="00A3469A">
        <w:t xml:space="preserve"> was estimated </w:t>
      </w:r>
      <w:r w:rsidR="007725E7">
        <w:t>asym</w:t>
      </w:r>
      <w:r w:rsidR="004F44C0">
        <w:t xml:space="preserve">ptotically using </w:t>
      </w:r>
      <w:r w:rsidR="00167BA2">
        <w:t>the</w:t>
      </w:r>
      <w:r w:rsidR="004F44C0">
        <w:t xml:space="preserve"> </w:t>
      </w:r>
      <w:proofErr w:type="spellStart"/>
      <w:r w:rsidR="004F44C0">
        <w:t>iNEXT</w:t>
      </w:r>
      <w:proofErr w:type="spellEnd"/>
      <w:r w:rsidR="004F44C0">
        <w:t xml:space="preserve"> package</w:t>
      </w:r>
      <w:r w:rsidR="00B47357">
        <w:t xml:space="preserve"> </w:t>
      </w:r>
      <w:r w:rsidR="00C0210F">
        <w:fldChar w:fldCharType="begin"/>
      </w:r>
      <w:r w:rsidR="0040043D">
        <w:instrText xml:space="preserve"> ADDIN EN.CITE &lt;EndNote&gt;&lt;Cite&gt;&lt;Author&gt;Hsieh&lt;/Author&gt;&lt;Year&gt;2016&lt;/Year&gt;&lt;RecNum&gt;767&lt;/RecNum&gt;&lt;DisplayText&gt;(Hsieh&lt;style face="italic"&gt; et al.&lt;/style&gt;, 2016)&lt;/DisplayText&gt;&lt;record&gt;&lt;rec-number&gt;767&lt;/rec-number&gt;&lt;foreign-keys&gt;&lt;key app="EN" db-id="rvwwvxvxaxv0s1ed2aa5r5vde0sfxpswsd02" timestamp="1580835436"&gt;767&lt;/key&gt;&lt;/foreign-keys&gt;&lt;ref-type name="Journal Article"&gt;17&lt;/ref-type&gt;&lt;contributors&gt;&lt;authors&gt;&lt;author&gt;Hsieh, TC&lt;/author&gt;&lt;author&gt;Ma, KH&lt;/author&gt;&lt;author&gt;Chao, Anne&lt;/author&gt;&lt;/authors&gt;&lt;/contributors&gt;&lt;titles&gt;&lt;title&gt;iNEXT: an R package for rarefaction and extrapolation of species diversity (H ill numbers)&lt;/title&gt;&lt;secondary-title&gt;Methods in Ecology and Evolution&lt;/secondary-title&gt;&lt;/titles&gt;&lt;periodical&gt;&lt;full-title&gt;Methods in Ecology and Evolution&lt;/full-title&gt;&lt;abbr-1&gt;Methods Ecol Evol&lt;/abbr-1&gt;&lt;/periodical&gt;&lt;pages&gt;1451-1456&lt;/pages&gt;&lt;volume&gt;7&lt;/volume&gt;&lt;number&gt;12&lt;/number&gt;&lt;dates&gt;&lt;year&gt;2016&lt;/year&gt;&lt;/dates&gt;&lt;isbn&gt;2041-210X&lt;/isbn&gt;&lt;urls&gt;&lt;/urls&gt;&lt;/record&gt;&lt;/Cite&gt;&lt;/EndNote&gt;</w:instrText>
      </w:r>
      <w:r w:rsidR="00C0210F">
        <w:fldChar w:fldCharType="separate"/>
      </w:r>
      <w:r w:rsidR="0040043D">
        <w:rPr>
          <w:noProof/>
        </w:rPr>
        <w:t>(Hsieh</w:t>
      </w:r>
      <w:r w:rsidR="0040043D" w:rsidRPr="0040043D">
        <w:rPr>
          <w:i/>
          <w:noProof/>
        </w:rPr>
        <w:t xml:space="preserve"> et al.</w:t>
      </w:r>
      <w:r w:rsidR="0040043D">
        <w:rPr>
          <w:noProof/>
        </w:rPr>
        <w:t>, 2016)</w:t>
      </w:r>
      <w:r w:rsidR="00C0210F">
        <w:fldChar w:fldCharType="end"/>
      </w:r>
      <w:r w:rsidR="004F44C0">
        <w:t xml:space="preserve"> </w:t>
      </w:r>
      <w:r w:rsidR="00783719">
        <w:t xml:space="preserve">and was expressed as the estimated number of species per site-year. Species </w:t>
      </w:r>
      <w:r w:rsidR="006E2676">
        <w:t>diversity</w:t>
      </w:r>
      <w:r w:rsidR="00783719">
        <w:t xml:space="preserve"> was also estimated a</w:t>
      </w:r>
      <w:r w:rsidR="008C2DAB">
        <w:t xml:space="preserve">symptotically in the </w:t>
      </w:r>
      <w:proofErr w:type="spellStart"/>
      <w:r w:rsidR="008C2DAB">
        <w:t>iNEXT</w:t>
      </w:r>
      <w:proofErr w:type="spellEnd"/>
      <w:r w:rsidR="008C2DAB">
        <w:t xml:space="preserve"> package</w:t>
      </w:r>
      <w:r w:rsidR="006E2676">
        <w:t xml:space="preserve"> using</w:t>
      </w:r>
      <w:r w:rsidR="008C2DAB">
        <w:t xml:space="preserve"> Hill number 1</w:t>
      </w:r>
      <w:r w:rsidR="006E2676">
        <w:t xml:space="preserve"> – </w:t>
      </w:r>
      <w:r w:rsidR="00926988">
        <w:t>the ex</w:t>
      </w:r>
      <w:r w:rsidR="00E106F7">
        <w:t>ponential of the Shannon diversity index</w:t>
      </w:r>
      <w:r w:rsidR="006E2676">
        <w:t xml:space="preserve">. This was expressed as </w:t>
      </w:r>
      <w:r w:rsidR="00FA486F">
        <w:t xml:space="preserve">the </w:t>
      </w:r>
      <w:r w:rsidR="007D345C">
        <w:t>'</w:t>
      </w:r>
      <w:r w:rsidR="00FA486F">
        <w:t xml:space="preserve">effective </w:t>
      </w:r>
      <w:r w:rsidR="006E2676">
        <w:t xml:space="preserve">number of </w:t>
      </w:r>
      <w:r w:rsidR="00FA486F">
        <w:t>common species</w:t>
      </w:r>
      <w:r w:rsidR="007D345C">
        <w:t>'</w:t>
      </w:r>
      <w:r w:rsidR="00F27222">
        <w:t>. S</w:t>
      </w:r>
      <w:r w:rsidR="00C0210F">
        <w:t xml:space="preserve">ee </w:t>
      </w:r>
      <w:r w:rsidR="00C0210F">
        <w:fldChar w:fldCharType="begin"/>
      </w:r>
      <w:r w:rsidR="0040043D">
        <w:instrText xml:space="preserve"> ADDIN EN.CITE &lt;EndNote&gt;&lt;Cite AuthorYear="1"&gt;&lt;Author&gt;Chao&lt;/Author&gt;&lt;Year&gt;2014&lt;/Year&gt;&lt;RecNum&gt;688&lt;/RecNum&gt;&lt;DisplayText&gt;Chao&lt;style face="italic"&gt; et al.&lt;/style&gt; (2014)&lt;/DisplayText&gt;&lt;record&gt;&lt;rec-number&gt;688&lt;/rec-number&gt;&lt;foreign-keys&gt;&lt;key app="EN" db-id="rvwwvxvxaxv0s1ed2aa5r5vde0sfxpswsd02" timestamp="1571759881"&gt;688&lt;/key&gt;&lt;/foreign-keys&gt;&lt;ref-type name="Journal Article"&gt;17&lt;/ref-type&gt;&lt;contributors&gt;&lt;authors&gt;&lt;author&gt;Chao, Anne&lt;/author&gt;&lt;author&gt;Gotelli, Nicholas J&lt;/author&gt;&lt;author&gt;Hsieh, TC&lt;/author&gt;&lt;author&gt;Sander, Elizabeth L&lt;/author&gt;&lt;author&gt;Ma, KH&lt;/author&gt;&lt;author&gt;Colwell, Robert K&lt;/author&gt;&lt;author&gt;Ellison, Aaron M&lt;/author&gt;&lt;/authors&gt;&lt;/contributors&gt;&lt;titles&gt;&lt;title&gt;Rarefaction and extrapolation with Hill numbers: a framework for sampling and estimation in species diversity studies&lt;/title&gt;&lt;secondary-title&gt;Ecological monographs&lt;/secondary-title&gt;&lt;/titles&gt;&lt;periodical&gt;&lt;full-title&gt;Ecological Monographs&lt;/full-title&gt;&lt;/periodical&gt;&lt;pages&gt;45-67&lt;/pages&gt;&lt;volume&gt;84&lt;/volume&gt;&lt;number&gt;1&lt;/number&gt;&lt;dates&gt;&lt;year&gt;2014&lt;/year&gt;&lt;/dates&gt;&lt;isbn&gt;1557-7015&lt;/isbn&gt;&lt;urls&gt;&lt;/urls&gt;&lt;/record&gt;&lt;/Cite&gt;&lt;/EndNote&gt;</w:instrText>
      </w:r>
      <w:r w:rsidR="00C0210F">
        <w:fldChar w:fldCharType="separate"/>
      </w:r>
      <w:r w:rsidR="0040043D">
        <w:rPr>
          <w:noProof/>
        </w:rPr>
        <w:t>Chao</w:t>
      </w:r>
      <w:r w:rsidR="0040043D" w:rsidRPr="0040043D">
        <w:rPr>
          <w:i/>
          <w:noProof/>
        </w:rPr>
        <w:t xml:space="preserve"> et al.</w:t>
      </w:r>
      <w:r w:rsidR="0040043D">
        <w:rPr>
          <w:noProof/>
        </w:rPr>
        <w:t xml:space="preserve"> (2014)</w:t>
      </w:r>
      <w:r w:rsidR="00C0210F">
        <w:fldChar w:fldCharType="end"/>
      </w:r>
      <w:r w:rsidR="00C0210F">
        <w:t xml:space="preserve"> for</w:t>
      </w:r>
      <w:r w:rsidR="00151C9B">
        <w:t xml:space="preserve"> more</w:t>
      </w:r>
      <w:r w:rsidR="00C0210F">
        <w:t xml:space="preserve"> details on </w:t>
      </w:r>
      <w:r w:rsidR="00F27222">
        <w:t>Hill numbers</w:t>
      </w:r>
      <w:r w:rsidR="00FA486F">
        <w:t xml:space="preserve">. </w:t>
      </w:r>
    </w:p>
    <w:p w14:paraId="6F6B7E88" w14:textId="6EF38F40" w:rsidR="005C4664" w:rsidRDefault="001F51BC" w:rsidP="00605237">
      <w:r>
        <w:t>For each response variable,</w:t>
      </w:r>
      <w:r w:rsidR="00C8432D">
        <w:t xml:space="preserve"> four models were run </w:t>
      </w:r>
      <w:r w:rsidR="00183FED">
        <w:t>using both a linear and non-linear technique, resulting in eight models per response variable.</w:t>
      </w:r>
      <w:r w:rsidR="00422E9A">
        <w:t xml:space="preserve"> Models were run to assess the effect (1) year, (2) year interacting with region, (3) year interacting with habitat and (4) year interacting with region within broadleaf woodland only. A three-way interaction between year, region and habitat was attempted, but this was not possible due to sparseness of sites</w:t>
      </w:r>
      <w:r w:rsidR="007D7E33">
        <w:t>, especially in the north</w:t>
      </w:r>
      <w:r w:rsidR="005C4664">
        <w:t>, so the effect of region within broadleaf woodland only was used instead</w:t>
      </w:r>
      <w:r w:rsidR="00422E9A">
        <w:t>.</w:t>
      </w:r>
      <w:r w:rsidR="008B1E9C">
        <w:t xml:space="preserve"> </w:t>
      </w:r>
      <w:r w:rsidR="008F718B">
        <w:t>The linear models were used to asses</w:t>
      </w:r>
      <w:r w:rsidR="00075D37">
        <w:t>s</w:t>
      </w:r>
      <w:r w:rsidR="008F718B">
        <w:t xml:space="preserve"> the</w:t>
      </w:r>
      <w:r w:rsidR="00DD3B22">
        <w:t xml:space="preserve"> direction, magnitude</w:t>
      </w:r>
      <w:r w:rsidR="008F718B">
        <w:t xml:space="preserve"> and significance of trends, </w:t>
      </w:r>
      <w:r w:rsidR="00BC50BA">
        <w:t xml:space="preserve">while </w:t>
      </w:r>
      <w:r w:rsidR="008F718B">
        <w:t xml:space="preserve">non-linear models were constructed primarily for visualisation and to detect any non-linear changes </w:t>
      </w:r>
      <w:r w:rsidR="002E7EFC">
        <w:t>in the response variables over time.</w:t>
      </w:r>
      <w:r w:rsidR="00840D02">
        <w:t xml:space="preserve"> </w:t>
      </w:r>
      <w:r w:rsidR="00840D02">
        <w:lastRenderedPageBreak/>
        <w:t xml:space="preserve">Non-linear models were considered a better fit than linear models if their </w:t>
      </w:r>
      <w:proofErr w:type="spellStart"/>
      <w:r w:rsidR="00452C72">
        <w:t>AIC</w:t>
      </w:r>
      <w:r w:rsidR="00270FFB">
        <w:t>c</w:t>
      </w:r>
      <w:proofErr w:type="spellEnd"/>
      <w:r w:rsidR="00452C72">
        <w:t xml:space="preserve"> value was </w:t>
      </w:r>
      <w:r w:rsidR="00270FFB">
        <w:t xml:space="preserve">at least </w:t>
      </w:r>
      <w:r w:rsidR="00452C72">
        <w:t>2</w:t>
      </w:r>
      <w:r w:rsidR="00955E46">
        <w:t xml:space="preserve"> values</w:t>
      </w:r>
      <w:r w:rsidR="00452C72">
        <w:t xml:space="preserve"> </w:t>
      </w:r>
      <w:r w:rsidR="00270FFB">
        <w:t>lower than</w:t>
      </w:r>
      <w:r w:rsidR="00452C72">
        <w:t xml:space="preserve"> that of the linear model</w:t>
      </w:r>
      <w:r w:rsidR="00422E9A">
        <w:t>.</w:t>
      </w:r>
      <w:r w:rsidR="005B026C">
        <w:t xml:space="preserve"> </w:t>
      </w:r>
    </w:p>
    <w:p w14:paraId="0C9BF66C" w14:textId="4A14481C" w:rsidR="00605237" w:rsidRDefault="00605237" w:rsidP="00605237">
      <w:r>
        <w:t xml:space="preserve">For each model, a Generalized Additive Mixed Model (GAMM) was fit using the </w:t>
      </w:r>
      <w:proofErr w:type="spellStart"/>
      <w:r>
        <w:t>mgcv</w:t>
      </w:r>
      <w:proofErr w:type="spellEnd"/>
      <w:r>
        <w:t xml:space="preserve"> package </w:t>
      </w:r>
      <w:r>
        <w:fldChar w:fldCharType="begin"/>
      </w:r>
      <w:r>
        <w:instrText xml:space="preserve"> ADDIN EN.CITE &lt;EndNote&gt;&lt;Cite&gt;&lt;Author&gt;Wood&lt;/Author&gt;&lt;Year&gt;2017&lt;/Year&gt;&lt;RecNum&gt;833&lt;/RecNum&gt;&lt;DisplayText&gt;(Wood, 2017)&lt;/DisplayText&gt;&lt;record&gt;&lt;rec-number&gt;833&lt;/rec-number&gt;&lt;foreign-keys&gt;&lt;key app="EN" db-id="rvwwvxvxaxv0s1ed2aa5r5vde0sfxpswsd02" timestamp="1594571108"&gt;833&lt;/key&gt;&lt;/foreign-keys&gt;&lt;ref-type name="Book"&gt;6&lt;/ref-type&gt;&lt;contributors&gt;&lt;authors&gt;&lt;author&gt;Wood, S. N.&lt;/author&gt;&lt;/authors&gt;&lt;/contributors&gt;&lt;titles&gt;&lt;title&gt;Generalized Additive Models: An Introduction with R (2nd edition)&lt;/title&gt;&lt;/titles&gt;&lt;dates&gt;&lt;year&gt;2017&lt;/year&gt;&lt;/dates&gt;&lt;publisher&gt;Chapman and Hall/CRC.&lt;/publisher&gt;&lt;urls&gt;&lt;/urls&gt;&lt;/record&gt;&lt;/Cite&gt;&lt;/EndNote&gt;</w:instrText>
      </w:r>
      <w:r>
        <w:fldChar w:fldCharType="separate"/>
      </w:r>
      <w:r>
        <w:rPr>
          <w:noProof/>
        </w:rPr>
        <w:t>(Wood, 2017)</w:t>
      </w:r>
      <w:r>
        <w:fldChar w:fldCharType="end"/>
      </w:r>
      <w:r>
        <w:t>. In the first case, each response variable was modelled as a function of year (as a continuous variable), with a random intercept for year (as a factor), a random intercept for site and a random slope for year within each site. The random effects structure was coded as “s(</w:t>
      </w:r>
      <w:proofErr w:type="spellStart"/>
      <w:r>
        <w:t>Year_factor</w:t>
      </w:r>
      <w:proofErr w:type="spellEnd"/>
      <w:r>
        <w:t xml:space="preserve">, bs = “re”) + s(Year, </w:t>
      </w:r>
      <w:proofErr w:type="spellStart"/>
      <w:r>
        <w:t>Site_factor</w:t>
      </w:r>
      <w:proofErr w:type="spellEnd"/>
      <w:r>
        <w:t>, bs = “re”) within the ‘gam’ function. In linear models, the fixed effect year was included as a parametric term, and in non-linear models</w:t>
      </w:r>
      <w:r w:rsidR="000018FB">
        <w:t>,</w:t>
      </w:r>
      <w:r>
        <w:t xml:space="preserve"> year was included as a smooth term</w:t>
      </w:r>
      <w:r w:rsidRPr="00AE7B86">
        <w:t xml:space="preserve"> </w:t>
      </w:r>
      <w:r>
        <w:t>using t</w:t>
      </w:r>
      <w:r w:rsidRPr="00AE7B86">
        <w:t>hin plate regression splines</w:t>
      </w:r>
      <w:r>
        <w:t xml:space="preserve">. The second model introduced an interaction with region (factor with two levels: north/south). In the linear model, this was included as a parametric term. In the non-linear model, a smooth for the effect of year in each region was estimated, plus a parametric term for region that allowed the intercept to vary. The third model was structured the same way as the second, but with habitat (factor with seven levels) replacing region. In the fourth model, </w:t>
      </w:r>
      <w:r w:rsidR="007C05EE">
        <w:t xml:space="preserve">only </w:t>
      </w:r>
      <w:r w:rsidR="005B6865">
        <w:t xml:space="preserve">data </w:t>
      </w:r>
      <w:r w:rsidR="000018FB">
        <w:t xml:space="preserve">from </w:t>
      </w:r>
      <w:r>
        <w:t>broadleaf woodland sites</w:t>
      </w:r>
      <w:r w:rsidR="000018FB">
        <w:t xml:space="preserve"> were used</w:t>
      </w:r>
      <w:r>
        <w:t>, and an interaction between year and region was modelled as above on this subset.</w:t>
      </w:r>
      <w:r w:rsidR="007C05EE">
        <w:t xml:space="preserve"> A</w:t>
      </w:r>
      <w:r>
        <w:t xml:space="preserve"> negative binomial error distribution was used</w:t>
      </w:r>
      <w:r w:rsidR="007C05EE">
        <w:t xml:space="preserve"> for abundance models</w:t>
      </w:r>
      <w:r>
        <w:t xml:space="preserve">. </w:t>
      </w:r>
      <w:r w:rsidR="007C05EE">
        <w:t>A</w:t>
      </w:r>
      <w:r>
        <w:t xml:space="preserve"> Gaussian error distribution was used</w:t>
      </w:r>
      <w:r w:rsidR="007C05EE">
        <w:t xml:space="preserve"> for biomass (log-transformed),</w:t>
      </w:r>
      <w:r>
        <w:t xml:space="preserve"> species richness and diversity</w:t>
      </w:r>
      <w:r w:rsidR="007C05EE">
        <w:t xml:space="preserve"> models</w:t>
      </w:r>
      <w:r>
        <w:t xml:space="preserve">. </w:t>
      </w:r>
    </w:p>
    <w:p w14:paraId="56494102" w14:textId="77777777" w:rsidR="00605237" w:rsidRDefault="00605237" w:rsidP="00605237">
      <w:r>
        <w:t xml:space="preserve">In linear models, the statistical significance of year and its interaction with region or habitat was assessed using the </w:t>
      </w:r>
      <w:proofErr w:type="spellStart"/>
      <w:r>
        <w:t>anova.gam</w:t>
      </w:r>
      <w:proofErr w:type="spellEnd"/>
      <w:r>
        <w:t xml:space="preserve"> function in </w:t>
      </w:r>
      <w:proofErr w:type="spellStart"/>
      <w:r>
        <w:t>mgcv</w:t>
      </w:r>
      <w:proofErr w:type="spellEnd"/>
      <w:r>
        <w:t xml:space="preserve">. This is the equivalent of a type III ANOVA, where one term is removed from the model and the full model is compared to the reduced model. In non-linear models, a reduced model was run with the interaction term omitted and was compared to the full model using the </w:t>
      </w:r>
      <w:proofErr w:type="spellStart"/>
      <w:r>
        <w:t>anova.gam</w:t>
      </w:r>
      <w:proofErr w:type="spellEnd"/>
      <w:r>
        <w:t xml:space="preserve"> function. Model terms were considered significant if p &lt; 0.05.</w:t>
      </w:r>
    </w:p>
    <w:p w14:paraId="28A506FC" w14:textId="534FD745" w:rsidR="00ED2FDA" w:rsidRDefault="00422E9A" w:rsidP="006C1170">
      <w:r>
        <w:t xml:space="preserve"> </w:t>
      </w:r>
      <w:r w:rsidR="00182E95">
        <w:t xml:space="preserve">If an interaction was significant, a post hoc analysis was carried out to determine which </w:t>
      </w:r>
      <w:r w:rsidR="00D533FB">
        <w:t xml:space="preserve">of the trends differed significantly from zero. The </w:t>
      </w:r>
      <w:proofErr w:type="spellStart"/>
      <w:r w:rsidR="00D533FB">
        <w:t>emtrend</w:t>
      </w:r>
      <w:r w:rsidR="00B4473A">
        <w:t>s</w:t>
      </w:r>
      <w:proofErr w:type="spellEnd"/>
      <w:r w:rsidR="00D533FB">
        <w:t xml:space="preserve"> function in the </w:t>
      </w:r>
      <w:proofErr w:type="spellStart"/>
      <w:r w:rsidR="00D533FB">
        <w:t>emmeans</w:t>
      </w:r>
      <w:proofErr w:type="spellEnd"/>
      <w:r w:rsidR="00D533FB">
        <w:t xml:space="preserve"> package</w:t>
      </w:r>
      <w:r w:rsidR="00D24E07">
        <w:t xml:space="preserve"> </w:t>
      </w:r>
      <w:r w:rsidR="00D24E07">
        <w:fldChar w:fldCharType="begin"/>
      </w:r>
      <w:r w:rsidR="00E07934">
        <w:instrText xml:space="preserve"> ADDIN EN.CITE &lt;EndNote&gt;&lt;Cite&gt;&lt;Author&gt;Lenth&lt;/Author&gt;&lt;Year&gt;2019&lt;/Year&gt;&lt;RecNum&gt;756&lt;/RecNum&gt;&lt;DisplayText&gt;(Lenth, 2019)&lt;/DisplayText&gt;&lt;record&gt;&lt;rec-number&gt;756&lt;/rec-number&gt;&lt;foreign-keys&gt;&lt;key app="EN" db-id="rvwwvxvxaxv0s1ed2aa5r5vde0sfxpswsd02" timestamp="1576859836"&gt;756&lt;/key&gt;&lt;/foreign-keys&gt;&lt;ref-type name="Journal Article"&gt;17&lt;/ref-type&gt;&lt;contributors&gt;&lt;authors&gt;&lt;author&gt;Russell Lenth&lt;/author&gt;&lt;/authors&gt;&lt;/contributors&gt;&lt;titles&gt;&lt;title&gt;emmeans: Estimated Marginal Means, aka Least-Squares Means. R&amp;#xD;  package version 1.4.3.01. https://CRAN.R-project.org/package=emmeans&lt;/title&gt;&lt;/titles&gt;&lt;dates&gt;&lt;year&gt;2019&lt;/year&gt;&lt;/dates&gt;&lt;urls&gt;&lt;/urls&gt;&lt;/record&gt;&lt;/Cite&gt;&lt;/EndNote&gt;</w:instrText>
      </w:r>
      <w:r w:rsidR="00D24E07">
        <w:fldChar w:fldCharType="separate"/>
      </w:r>
      <w:r w:rsidR="00E07934">
        <w:rPr>
          <w:noProof/>
        </w:rPr>
        <w:t>(Lenth, 2019)</w:t>
      </w:r>
      <w:r w:rsidR="00D24E07">
        <w:fldChar w:fldCharType="end"/>
      </w:r>
      <w:r w:rsidR="00D533FB">
        <w:t xml:space="preserve"> was used to </w:t>
      </w:r>
      <w:r w:rsidR="002C6040">
        <w:t xml:space="preserve">estimate the marginal mean </w:t>
      </w:r>
      <w:r w:rsidR="00284DE6">
        <w:t>y</w:t>
      </w:r>
      <w:r w:rsidR="002C6040">
        <w:t xml:space="preserve">ear coefficients for each level within </w:t>
      </w:r>
      <w:r w:rsidR="00284DE6">
        <w:t>r</w:t>
      </w:r>
      <w:r w:rsidR="002C6040">
        <w:t>egion/</w:t>
      </w:r>
      <w:r w:rsidR="00284DE6">
        <w:t>h</w:t>
      </w:r>
      <w:r w:rsidR="002C6040">
        <w:t>abitat</w:t>
      </w:r>
      <w:r w:rsidR="00B468DF">
        <w:t xml:space="preserve"> </w:t>
      </w:r>
      <w:r w:rsidR="00B468DF">
        <w:lastRenderedPageBreak/>
        <w:t xml:space="preserve">along with 95% confidence intervals (CI). Trends were considered significant if the 95% CI did not include zero. Finally, percentage change </w:t>
      </w:r>
      <w:r w:rsidR="00943E09">
        <w:t>was</w:t>
      </w:r>
      <w:r w:rsidR="00B468DF">
        <w:t xml:space="preserve"> estimated for each </w:t>
      </w:r>
      <w:r w:rsidR="00EE0FA8">
        <w:t>response</w:t>
      </w:r>
      <w:r w:rsidR="00F85CC7">
        <w:t xml:space="preserve"> variable</w:t>
      </w:r>
      <w:r w:rsidR="00EE0FA8">
        <w:t xml:space="preserve"> </w:t>
      </w:r>
      <w:r w:rsidR="00943E09">
        <w:t>using</w:t>
      </w:r>
      <w:r w:rsidR="00EE0FA8">
        <w:t xml:space="preserve"> the model predictions</w:t>
      </w:r>
      <w:r w:rsidR="00AC7775">
        <w:t xml:space="preserve"> (on the response scale)</w:t>
      </w:r>
      <w:r w:rsidR="00EE0FA8">
        <w:t xml:space="preserve"> for the first and final years in the time series. </w:t>
      </w:r>
    </w:p>
    <w:p w14:paraId="698015A5" w14:textId="60F99C3E" w:rsidR="005C4664" w:rsidRDefault="00AC7775" w:rsidP="005C4664">
      <w:r>
        <w:t xml:space="preserve">Sensitivity analysis was carried out in each model using a </w:t>
      </w:r>
      <w:proofErr w:type="spellStart"/>
      <w:r>
        <w:t>jackknife</w:t>
      </w:r>
      <w:proofErr w:type="spellEnd"/>
      <w:r>
        <w:t xml:space="preserve"> method. One site at a time was excluded from the data and the model was rerun. Year coefficients and percentage change from the </w:t>
      </w:r>
      <w:proofErr w:type="spellStart"/>
      <w:r>
        <w:t>jackknifed</w:t>
      </w:r>
      <w:proofErr w:type="spellEnd"/>
      <w:r>
        <w:t xml:space="preserve"> models were compared to the full models to determine whether any individual sites were having an overwhelming influence on the results. </w:t>
      </w:r>
      <w:r w:rsidR="00ED7D5C">
        <w:t xml:space="preserve">In addition, the package </w:t>
      </w:r>
      <w:proofErr w:type="spellStart"/>
      <w:r w:rsidR="00ED7D5C">
        <w:t>poptrends</w:t>
      </w:r>
      <w:proofErr w:type="spellEnd"/>
      <w:r w:rsidR="00ED7D5C">
        <w:t xml:space="preserve"> </w:t>
      </w:r>
      <w:r w:rsidR="00B2412C">
        <w:fldChar w:fldCharType="begin"/>
      </w:r>
      <w:r w:rsidR="00E07934">
        <w:instrText xml:space="preserve"> ADDIN EN.CITE &lt;EndNote&gt;&lt;Cite&gt;&lt;Author&gt;Knape&lt;/Author&gt;&lt;Year&gt;2016&lt;/Year&gt;&lt;RecNum&gt;536&lt;/RecNum&gt;&lt;DisplayText&gt;(Knape, 2016)&lt;/DisplayText&gt;&lt;record&gt;&lt;rec-number&gt;536&lt;/rec-number&gt;&lt;foreign-keys&gt;&lt;key app="EN" db-id="rvwwvxvxaxv0s1ed2aa5r5vde0sfxpswsd02" timestamp="1567690649"&gt;536&lt;/key&gt;&lt;/foreign-keys&gt;&lt;ref-type name="Journal Article"&gt;17&lt;/ref-type&gt;&lt;contributors&gt;&lt;authors&gt;&lt;author&gt;Knape, Jonas&lt;/author&gt;&lt;/authors&gt;&lt;/contributors&gt;&lt;titles&gt;&lt;title&gt;Decomposing trends in Swedish bird populations using generalized additive mixed models&lt;/title&gt;&lt;secondary-title&gt;Journal of Applied Ecology&lt;/secondary-title&gt;&lt;/titles&gt;&lt;periodical&gt;&lt;full-title&gt;Journal of Applied Ecology&lt;/full-title&gt;&lt;/periodical&gt;&lt;pages&gt;1852-1861&lt;/pages&gt;&lt;volume&gt;53&lt;/volume&gt;&lt;number&gt;6&lt;/number&gt;&lt;dates&gt;&lt;year&gt;2016&lt;/year&gt;&lt;/dates&gt;&lt;isbn&gt;0021-8901&lt;/isbn&gt;&lt;urls&gt;&lt;related-urls&gt;&lt;url&gt;https://besjournals.onlinelibrary.wiley.com/doi/abs/10.1111/1365-2664.12720&lt;/url&gt;&lt;/related-urls&gt;&lt;/urls&gt;&lt;electronic-resource-num&gt;10.1111/1365-2664.12720&lt;/electronic-resource-num&gt;&lt;/record&gt;&lt;/Cite&gt;&lt;/EndNote&gt;</w:instrText>
      </w:r>
      <w:r w:rsidR="00B2412C">
        <w:fldChar w:fldCharType="separate"/>
      </w:r>
      <w:r w:rsidR="00E07934">
        <w:rPr>
          <w:noProof/>
        </w:rPr>
        <w:t>(Knape, 2016)</w:t>
      </w:r>
      <w:r w:rsidR="00B2412C">
        <w:fldChar w:fldCharType="end"/>
      </w:r>
      <w:r w:rsidR="00B2412C">
        <w:t xml:space="preserve"> </w:t>
      </w:r>
      <w:r w:rsidR="00ED7D5C">
        <w:t xml:space="preserve">was used to model </w:t>
      </w:r>
      <w:r w:rsidR="0092629D">
        <w:t xml:space="preserve">total abundance as a function of </w:t>
      </w:r>
      <w:r w:rsidR="00284DE6">
        <w:t>y</w:t>
      </w:r>
      <w:r w:rsidR="0092629D">
        <w:t>ear</w:t>
      </w:r>
      <w:r w:rsidR="005B30B1">
        <w:t xml:space="preserve"> in order to </w:t>
      </w:r>
      <w:r w:rsidR="008F1BAC">
        <w:t>test for significant periods of decline</w:t>
      </w:r>
      <w:r w:rsidR="004F12A1">
        <w:t>/increase within the</w:t>
      </w:r>
      <w:r w:rsidR="00C20A71">
        <w:t xml:space="preserve"> </w:t>
      </w:r>
      <w:r w:rsidR="004F12A1">
        <w:t>time-series</w:t>
      </w:r>
      <w:r w:rsidR="005C4664">
        <w:t xml:space="preserve">. In these models, random effects were structured </w:t>
      </w:r>
      <w:r w:rsidR="00E473F4">
        <w:t xml:space="preserve">the same as in the GAMMs </w:t>
      </w:r>
      <w:r w:rsidR="005C4664">
        <w:t xml:space="preserve">above. As this package cannot handle interaction effects, a separate model was run for each factor level. The number of knots (k) was started at 16 and generalized cross-validation in the underlying </w:t>
      </w:r>
      <w:proofErr w:type="spellStart"/>
      <w:r w:rsidR="005C4664">
        <w:t>mgcv</w:t>
      </w:r>
      <w:proofErr w:type="spellEnd"/>
      <w:r w:rsidR="005C4664">
        <w:t xml:space="preserve"> package was used to find the optimal '</w:t>
      </w:r>
      <w:proofErr w:type="spellStart"/>
      <w:r w:rsidR="005C4664">
        <w:t>wiggliness</w:t>
      </w:r>
      <w:proofErr w:type="spellEnd"/>
      <w:r w:rsidR="005C4664">
        <w:t>' of the trend.</w:t>
      </w:r>
    </w:p>
    <w:p w14:paraId="6232DD9E" w14:textId="11EB2379" w:rsidR="00FA7B5D" w:rsidRDefault="00FA6CC2" w:rsidP="006C1170">
      <w:r>
        <w:t>The effect of deer damage was modelled for broadleaf woodland sites only. One model was run for each of the four response variables. The models were structured in the same way as the linear models described above</w:t>
      </w:r>
      <w:r w:rsidR="005E18F0">
        <w:t xml:space="preserve"> but only contained two parametric terms: year and deer damage estimate, and an interaction between the two. </w:t>
      </w:r>
      <w:r w:rsidR="006B2141">
        <w:t xml:space="preserve">The significance of the year and deer damage interaction was </w:t>
      </w:r>
      <w:r w:rsidR="00FA7B5D">
        <w:t xml:space="preserve">assessed with the </w:t>
      </w:r>
      <w:proofErr w:type="spellStart"/>
      <w:r w:rsidR="00FA7B5D">
        <w:t>gam.anova</w:t>
      </w:r>
      <w:proofErr w:type="spellEnd"/>
      <w:r w:rsidR="00FA7B5D">
        <w:t xml:space="preserve"> function.</w:t>
      </w:r>
    </w:p>
    <w:p w14:paraId="6486C54F" w14:textId="7A3519FC" w:rsidR="00645E3F" w:rsidRDefault="006B2141" w:rsidP="006C1170">
      <w:r>
        <w:t xml:space="preserve"> </w:t>
      </w:r>
    </w:p>
    <w:p w14:paraId="20CC0318" w14:textId="3999756B" w:rsidR="00E05C13" w:rsidRPr="00E05C13" w:rsidRDefault="00897FC9" w:rsidP="00E5555B">
      <w:pPr>
        <w:pStyle w:val="Heading3"/>
      </w:pPr>
      <w:r>
        <w:t>Species</w:t>
      </w:r>
      <w:r w:rsidR="0014574B">
        <w:t>-specific analys</w:t>
      </w:r>
      <w:r w:rsidR="0044087F">
        <w:t>e</w:t>
      </w:r>
      <w:r w:rsidR="0014574B">
        <w:t>s</w:t>
      </w:r>
    </w:p>
    <w:p w14:paraId="5E8ED49E" w14:textId="47E7BB62" w:rsidR="0075644B" w:rsidRDefault="00BF1C22" w:rsidP="00287F95">
      <w:r w:rsidRPr="00F85CC7">
        <w:t>In order to maximise the amount of data available, incomplete site-years were used</w:t>
      </w:r>
      <w:r w:rsidR="007B611E">
        <w:t xml:space="preserve"> for individual species models. The </w:t>
      </w:r>
      <w:r w:rsidRPr="00F85CC7">
        <w:t xml:space="preserve">missing counts were estimated </w:t>
      </w:r>
      <w:r w:rsidR="007B611E">
        <w:t xml:space="preserve">for each species across the specific </w:t>
      </w:r>
      <w:r w:rsidRPr="00F85CC7">
        <w:t>species flight period</w:t>
      </w:r>
      <w:r w:rsidR="00422E9A">
        <w:t xml:space="preserve"> using </w:t>
      </w:r>
      <w:r w:rsidR="00422E9A" w:rsidRPr="00F85CC7">
        <w:t>Generali</w:t>
      </w:r>
      <w:r w:rsidR="00422E9A">
        <w:t>z</w:t>
      </w:r>
      <w:r w:rsidR="00422E9A" w:rsidRPr="00F85CC7">
        <w:t>ed Additive Models (GAM)</w:t>
      </w:r>
      <w:r w:rsidR="005C4664">
        <w:t xml:space="preserve"> following </w:t>
      </w:r>
      <w:r w:rsidR="005C4664">
        <w:fldChar w:fldCharType="begin"/>
      </w:r>
      <w:r w:rsidR="0040043D">
        <w:instrText xml:space="preserve"> ADDIN EN.CITE &lt;EndNote&gt;&lt;Cite&gt;&lt;Author&gt;Harrower&lt;/Author&gt;&lt;Year&gt;2019&lt;/Year&gt;&lt;RecNum&gt;805&lt;/RecNum&gt;&lt;DisplayText&gt;(Harrower&lt;style face="italic"&gt; et al.&lt;/style&gt;, 2019)&lt;/DisplayText&gt;&lt;record&gt;&lt;rec-number&gt;805&lt;/rec-number&gt;&lt;foreign-keys&gt;&lt;key app="EN" db-id="rvwwvxvxaxv0s1ed2aa5r5vde0sfxpswsd02" timestamp="1584441599"&gt;805&lt;/key&gt;&lt;/foreign-keys&gt;&lt;ref-type name="Dataset"&gt;59&lt;/ref-type&gt;&lt;contributors&gt;&lt;authors&gt;&lt;author&gt;Harrower, C.A.&lt;/author&gt;&lt;author&gt;Bell, J.R.&lt;/author&gt;&lt;author&gt;Blumgart, D&lt;/author&gt;&lt;author&gt;Botham, M.S.&lt;/author&gt;&lt;author&gt;Fox, R&lt;/author&gt;&lt;author&gt;Isaac, N.J.B&lt;/author&gt;&lt;author&gt;Roy, D.B&lt;/author&gt;&lt;author&gt;Shortall, C.R.&lt;/author&gt;&lt;/authors&gt;&lt;secondary-authors&gt;&lt;author&gt;NERC Environmental Information Data Centre&lt;/author&gt;&lt;/secondary-authors&gt;&lt;/contributors&gt;&lt;titles&gt;&lt;title&gt;UK moth trends from Rothamsted Insect Survey light-trap network (1968 to 2016). &lt;/title&gt;&lt;/titles&gt;&lt;dates&gt;&lt;year&gt;2019&lt;/year&gt;&lt;/dates&gt;&lt;urls&gt;&lt;/urls&gt;&lt;/record&gt;&lt;/Cite&gt;&lt;/EndNote&gt;</w:instrText>
      </w:r>
      <w:r w:rsidR="005C4664">
        <w:fldChar w:fldCharType="separate"/>
      </w:r>
      <w:r w:rsidR="0040043D">
        <w:rPr>
          <w:noProof/>
        </w:rPr>
        <w:t>(Harrower</w:t>
      </w:r>
      <w:r w:rsidR="0040043D" w:rsidRPr="0040043D">
        <w:rPr>
          <w:i/>
          <w:noProof/>
        </w:rPr>
        <w:t xml:space="preserve"> et al.</w:t>
      </w:r>
      <w:r w:rsidR="0040043D">
        <w:rPr>
          <w:noProof/>
        </w:rPr>
        <w:t>, 2019)</w:t>
      </w:r>
      <w:r w:rsidR="005C4664">
        <w:fldChar w:fldCharType="end"/>
      </w:r>
      <w:r w:rsidRPr="00F85CC7">
        <w:t>.</w:t>
      </w:r>
      <w:r w:rsidR="00422E9A">
        <w:t xml:space="preserve"> See </w:t>
      </w:r>
      <w:r w:rsidR="00422E9A" w:rsidRPr="00422E9A">
        <w:t>Supporting Information (Estimating site-year completeness)</w:t>
      </w:r>
      <w:r w:rsidR="00422E9A">
        <w:t xml:space="preserve"> for a full description</w:t>
      </w:r>
      <w:r w:rsidR="00287F95">
        <w:t xml:space="preserve">. This process also generated an estimate of the completeness of sampling for each species-site-year. </w:t>
      </w:r>
      <w:r w:rsidR="00287F95" w:rsidRPr="00287F95">
        <w:t xml:space="preserve">In all models, to prevent </w:t>
      </w:r>
      <w:r w:rsidR="00287F95" w:rsidRPr="00287F95">
        <w:lastRenderedPageBreak/>
        <w:t>spurious estimations, any species-site-year combination with a completeness of less than 0.5 was omitted.</w:t>
      </w:r>
    </w:p>
    <w:p w14:paraId="3B83F9CC" w14:textId="77777777" w:rsidR="007D0206" w:rsidRDefault="007D0206" w:rsidP="00287F95">
      <w:pPr>
        <w:rPr>
          <w:sz w:val="24"/>
          <w:szCs w:val="24"/>
        </w:rPr>
      </w:pPr>
    </w:p>
    <w:p w14:paraId="5DE9F715" w14:textId="77777777" w:rsidR="002D2740" w:rsidRDefault="0075644B" w:rsidP="00F27222">
      <w:bookmarkStart w:id="12" w:name="_Ref48906225"/>
      <w:r w:rsidRPr="00F27222">
        <w:rPr>
          <w:i/>
          <w:iCs/>
        </w:rPr>
        <w:t>Species-specific trends</w:t>
      </w:r>
      <w:bookmarkEnd w:id="12"/>
      <w:r w:rsidR="0014574B" w:rsidRPr="00F27222">
        <w:rPr>
          <w:i/>
          <w:iCs/>
        </w:rPr>
        <w:t xml:space="preserve"> and interactions with habitat and region</w:t>
      </w:r>
      <w:r w:rsidR="00046E26" w:rsidRPr="00F27222">
        <w:rPr>
          <w:i/>
          <w:iCs/>
        </w:rPr>
        <w:t>.</w:t>
      </w:r>
      <w:r w:rsidR="00046E26">
        <w:t xml:space="preserve"> </w:t>
      </w:r>
    </w:p>
    <w:p w14:paraId="38D82E9D" w14:textId="43D4DA00" w:rsidR="0075644B" w:rsidRPr="00A65645" w:rsidRDefault="0075644B" w:rsidP="00F27222">
      <w:r w:rsidRPr="00A65645">
        <w:t xml:space="preserve">For each </w:t>
      </w:r>
      <w:r w:rsidR="00CB23C9">
        <w:t xml:space="preserve">of 427 </w:t>
      </w:r>
      <w:r w:rsidRPr="00A65645">
        <w:t xml:space="preserve">species, the change in estimated </w:t>
      </w:r>
      <w:r w:rsidR="00714BDA">
        <w:t>annual</w:t>
      </w:r>
      <w:r w:rsidR="00714BDA" w:rsidRPr="00A65645">
        <w:t xml:space="preserve"> </w:t>
      </w:r>
      <w:r w:rsidRPr="00A65645">
        <w:t xml:space="preserve">abundance was modelled using the </w:t>
      </w:r>
      <w:proofErr w:type="spellStart"/>
      <w:r w:rsidRPr="00A65645">
        <w:t>poptrend</w:t>
      </w:r>
      <w:proofErr w:type="spellEnd"/>
      <w:r w:rsidRPr="00A65645">
        <w:t xml:space="preserve"> package as above.</w:t>
      </w:r>
      <w:r w:rsidR="00481F38">
        <w:t xml:space="preserve"> </w:t>
      </w:r>
      <w:r w:rsidR="00481F38" w:rsidRPr="00481F38">
        <w:t>As before, only sites with at least three years’ worth of data were used</w:t>
      </w:r>
      <w:r w:rsidR="00481F38">
        <w:t xml:space="preserve"> (only including years with a completeness score of at least 0.5)</w:t>
      </w:r>
      <w:r w:rsidR="00481F38" w:rsidRPr="00481F38">
        <w:t>, resulting in 384 sites used in this part of the analysis.</w:t>
      </w:r>
      <w:r w:rsidRPr="00A65645">
        <w:t xml:space="preserve"> </w:t>
      </w:r>
      <w:r w:rsidR="00464E40">
        <w:t xml:space="preserve">Twelve </w:t>
      </w:r>
      <w:r w:rsidR="00C30151">
        <w:t>abundance trend estimates</w:t>
      </w:r>
      <w:r w:rsidR="00C30151" w:rsidRPr="00A65645">
        <w:t xml:space="preserve"> </w:t>
      </w:r>
      <w:r w:rsidRPr="00A65645">
        <w:t xml:space="preserve">were </w:t>
      </w:r>
      <w:r w:rsidR="00C30151">
        <w:t>modelled</w:t>
      </w:r>
      <w:r w:rsidR="00C30151" w:rsidRPr="00A65645">
        <w:t xml:space="preserve"> </w:t>
      </w:r>
      <w:r w:rsidRPr="00A65645">
        <w:t xml:space="preserve">for each species: one </w:t>
      </w:r>
      <w:r w:rsidR="00252228">
        <w:t>model included all sites, and the remaining 1</w:t>
      </w:r>
      <w:r w:rsidR="00464E40">
        <w:t>1</w:t>
      </w:r>
      <w:r w:rsidR="00252228">
        <w:t xml:space="preserve"> </w:t>
      </w:r>
      <w:r w:rsidR="00813DB5">
        <w:t>included o</w:t>
      </w:r>
      <w:r w:rsidR="007757D6">
        <w:t>n</w:t>
      </w:r>
      <w:r w:rsidR="00813DB5">
        <w:t>l</w:t>
      </w:r>
      <w:r w:rsidR="007757D6">
        <w:t>y subsets of sites.</w:t>
      </w:r>
      <w:r w:rsidRPr="00A65645">
        <w:t xml:space="preserve"> </w:t>
      </w:r>
      <w:r w:rsidR="002377F9">
        <w:t xml:space="preserve">Trends were modelled in each </w:t>
      </w:r>
      <w:r w:rsidR="00464E40">
        <w:t>r</w:t>
      </w:r>
      <w:r w:rsidR="002377F9">
        <w:t>egion (two models)</w:t>
      </w:r>
      <w:r w:rsidR="00DD2515">
        <w:t xml:space="preserve"> and in each habitat (seven models)</w:t>
      </w:r>
      <w:r w:rsidR="00287F95">
        <w:t xml:space="preserve"> and in each region within broadleaf woodland only (2 models). Models were excluded if they were not of sufficient quality</w:t>
      </w:r>
      <w:r w:rsidR="00803104">
        <w:t>: i.e., they did not contain enough sites, site-years or individual moths (</w:t>
      </w:r>
      <w:r w:rsidR="00287F95">
        <w:t xml:space="preserve">see Supporting Information: </w:t>
      </w:r>
      <w:r w:rsidR="00095492">
        <w:t>M</w:t>
      </w:r>
      <w:r w:rsidR="00287F95">
        <w:t>odel quality-control</w:t>
      </w:r>
      <w:r w:rsidR="00803104">
        <w:t>)</w:t>
      </w:r>
      <w:r w:rsidR="00287F95">
        <w:t>.</w:t>
      </w:r>
      <w:r w:rsidR="00803104">
        <w:t xml:space="preserve"> The cut-off points were arrived at through trial-and-error and cut out most of the dubious model estimates as well as model convergence failures that would have otherwise occurred. The quality-control step only applied to species-specific trends and not to </w:t>
      </w:r>
      <w:r w:rsidR="00DC6592">
        <w:t>the ‘general’ analysis</w:t>
      </w:r>
      <w:r w:rsidR="00803104">
        <w:t>.</w:t>
      </w:r>
      <w:r w:rsidR="00287F95">
        <w:t xml:space="preserve"> </w:t>
      </w:r>
      <w:r w:rsidRPr="00A65645">
        <w:t>The estimated percentage change for each species-habitat</w:t>
      </w:r>
      <w:r w:rsidR="00256F94">
        <w:t>/species-region</w:t>
      </w:r>
      <w:r w:rsidRPr="00A65645">
        <w:t xml:space="preserve"> combination was stored</w:t>
      </w:r>
      <w:r w:rsidR="00036DC1">
        <w:t xml:space="preserve"> and t</w:t>
      </w:r>
      <w:r w:rsidR="00197240">
        <w:t>hese</w:t>
      </w:r>
      <w:r w:rsidRPr="00A65645">
        <w:t xml:space="preserve"> were used as the response variable in the next stage of modelling.</w:t>
      </w:r>
      <w:r w:rsidR="008C6177" w:rsidRPr="008C6177">
        <w:t xml:space="preserve"> In</w:t>
      </w:r>
      <w:r w:rsidR="002427D5">
        <w:t xml:space="preserve"> four species, there </w:t>
      </w:r>
      <w:r w:rsidR="00D21456">
        <w:t>were cases where no moths were</w:t>
      </w:r>
      <w:r w:rsidR="00D70F64">
        <w:t xml:space="preserve"> present in the first half of the time-series,</w:t>
      </w:r>
      <w:r w:rsidR="008C6177" w:rsidRPr="008C6177">
        <w:t xml:space="preserve"> meaning that the estimated percentage could not be meaningfully estimated and was extremely high. In these cases, the trend was remodelled starting at halfway through the time series in the year 1993.</w:t>
      </w:r>
    </w:p>
    <w:p w14:paraId="58810D35" w14:textId="148EBC42" w:rsidR="0075644B" w:rsidRPr="00A65645" w:rsidRDefault="0075644B" w:rsidP="0078111D">
      <w:r w:rsidRPr="00A65645">
        <w:t xml:space="preserve">The effect of </w:t>
      </w:r>
      <w:r w:rsidR="00D05823">
        <w:t>h</w:t>
      </w:r>
      <w:r w:rsidRPr="00A65645">
        <w:t>abitat</w:t>
      </w:r>
      <w:r w:rsidR="005B30B1">
        <w:t xml:space="preserve"> and</w:t>
      </w:r>
      <w:r w:rsidR="000E57D7">
        <w:t xml:space="preserve"> </w:t>
      </w:r>
      <w:r w:rsidR="00D05823">
        <w:t>r</w:t>
      </w:r>
      <w:r w:rsidR="000E57D7">
        <w:t xml:space="preserve">egion on </w:t>
      </w:r>
      <w:r w:rsidRPr="00A65645">
        <w:t>species-specific trends w</w:t>
      </w:r>
      <w:r w:rsidR="000E57D7">
        <w:t>ere assessed</w:t>
      </w:r>
      <w:r w:rsidRPr="00A65645">
        <w:t xml:space="preserve"> with </w:t>
      </w:r>
      <w:r w:rsidR="00521FB1">
        <w:t>Linear Mixed</w:t>
      </w:r>
      <w:r w:rsidR="00955E46">
        <w:t>-effects</w:t>
      </w:r>
      <w:r w:rsidR="00521FB1">
        <w:t xml:space="preserve"> Models (</w:t>
      </w:r>
      <w:r w:rsidRPr="00A65645">
        <w:t>LMM</w:t>
      </w:r>
      <w:r w:rsidR="00521FB1">
        <w:t>)</w:t>
      </w:r>
      <w:r w:rsidR="00CC0E88">
        <w:t xml:space="preserve"> in the lme4 package </w:t>
      </w:r>
      <w:r w:rsidR="00B3028B">
        <w:fldChar w:fldCharType="begin"/>
      </w:r>
      <w:r w:rsidR="0040043D">
        <w:instrText xml:space="preserve"> ADDIN EN.CITE &lt;EndNote&gt;&lt;Cite&gt;&lt;Author&gt;Bates&lt;/Author&gt;&lt;Year&gt;2015&lt;/Year&gt;&lt;RecNum&gt;685&lt;/RecNum&gt;&lt;DisplayText&gt;(Bates&lt;style face="italic"&gt; et al.&lt;/style&gt;, 2015)&lt;/DisplayText&gt;&lt;record&gt;&lt;rec-number&gt;685&lt;/rec-number&gt;&lt;foreign-keys&gt;&lt;key app="EN" db-id="rvwwvxvxaxv0s1ed2aa5r5vde0sfxpswsd02" timestamp="1571676384"&gt;685&lt;/key&gt;&lt;/foreign-keys&gt;&lt;ref-type name="Journal Article"&gt;17&lt;/ref-type&gt;&lt;contributors&gt;&lt;authors&gt;&lt;author&gt;Bates, Douglas&lt;/author&gt;&lt;author&gt;Maechler, Martin&lt;/author&gt;&lt;author&gt;Bolker, Ben&lt;/author&gt;&lt;author&gt;Walker, Steve&lt;/author&gt;&lt;/authors&gt;&lt;/contributors&gt;&lt;titles&gt;&lt;title&gt;Fitting Linear  Mixed-Effects Models Using lme4&lt;/title&gt;&lt;secondary-title&gt;Journal of Statistical Software&lt;/secondary-title&gt;&lt;/titles&gt;&lt;periodical&gt;&lt;full-title&gt;Journal of Statistical Software&lt;/full-title&gt;&lt;/periodical&gt;&lt;pages&gt;1-48&lt;/pages&gt;&lt;volume&gt;67&lt;/volume&gt;&lt;num-vols&gt;1&lt;/num-vols&gt;&lt;dates&gt;&lt;year&gt;2015&lt;/year&gt;&lt;/dates&gt;&lt;urls&gt;&lt;/urls&gt;&lt;electronic-resource-num&gt;10.18637/jss.v067.i01&lt;/electronic-resource-num&gt;&lt;/record&gt;&lt;/Cite&gt;&lt;/EndNote&gt;</w:instrText>
      </w:r>
      <w:r w:rsidR="00B3028B">
        <w:fldChar w:fldCharType="separate"/>
      </w:r>
      <w:r w:rsidR="0040043D">
        <w:rPr>
          <w:noProof/>
        </w:rPr>
        <w:t>(Bates</w:t>
      </w:r>
      <w:r w:rsidR="0040043D" w:rsidRPr="0040043D">
        <w:rPr>
          <w:i/>
          <w:noProof/>
        </w:rPr>
        <w:t xml:space="preserve"> et al.</w:t>
      </w:r>
      <w:r w:rsidR="0040043D">
        <w:rPr>
          <w:noProof/>
        </w:rPr>
        <w:t>, 2015)</w:t>
      </w:r>
      <w:r w:rsidR="00B3028B">
        <w:fldChar w:fldCharType="end"/>
      </w:r>
      <w:r w:rsidR="005D256C">
        <w:t xml:space="preserve"> using the </w:t>
      </w:r>
      <w:proofErr w:type="spellStart"/>
      <w:r w:rsidR="005D256C">
        <w:t>lmer</w:t>
      </w:r>
      <w:proofErr w:type="spellEnd"/>
      <w:r w:rsidR="005D256C">
        <w:t xml:space="preserve"> function</w:t>
      </w:r>
      <w:r w:rsidRPr="00A65645">
        <w:t xml:space="preserve">. The trends of each species </w:t>
      </w:r>
      <w:r w:rsidR="00657091">
        <w:t>within each subset were used as the response variable</w:t>
      </w:r>
      <w:r w:rsidRPr="00A65645">
        <w:t>. The trends were l</w:t>
      </w:r>
      <w:r w:rsidR="003C0DBE">
        <w:t>n</w:t>
      </w:r>
      <w:r w:rsidRPr="00A65645">
        <w:t>(</w:t>
      </w:r>
      <w:r w:rsidR="003C0DBE">
        <w:t>x</w:t>
      </w:r>
      <w:r w:rsidR="003C0DBE" w:rsidRPr="00A65645">
        <w:t xml:space="preserve"> </w:t>
      </w:r>
      <w:r w:rsidRPr="00A65645">
        <w:t>+</w:t>
      </w:r>
      <w:r w:rsidR="001E4CF4">
        <w:t xml:space="preserve"> </w:t>
      </w:r>
      <w:r w:rsidRPr="00A65645">
        <w:t xml:space="preserve">100) transformed following </w:t>
      </w:r>
      <w:r w:rsidRPr="00A65645">
        <w:fldChar w:fldCharType="begin"/>
      </w:r>
      <w:r w:rsidR="0040043D">
        <w:instrText xml:space="preserve"> ADDIN EN.CITE &lt;EndNote&gt;&lt;Cite AuthorYear="1"&gt;&lt;Author&gt;Dennis&lt;/Author&gt;&lt;Year&gt;2019&lt;/Year&gt;&lt;RecNum&gt;528&lt;/RecNum&gt;&lt;DisplayText&gt;Dennis&lt;style face="italic"&gt; et al.&lt;/style&gt; (2019)&lt;/DisplayText&gt;&lt;record&gt;&lt;rec-number&gt;528&lt;/rec-number&gt;&lt;foreign-keys&gt;&lt;key app="EN" db-id="rvwwvxvxaxv0s1ed2aa5r5vde0sfxpswsd02" timestamp="1554721784"&gt;528&lt;/key&gt;&lt;/foreign-keys&gt;&lt;ref-type name="Journal Article"&gt;17&lt;/ref-type&gt;&lt;contributors&gt;&lt;authors&gt;&lt;author&gt;Dennis, Emily B&lt;/author&gt;&lt;author&gt;Brereton, Tom&lt;/author&gt;&lt;author&gt;Morgan, Byron JT&lt;/author&gt;&lt;author&gt;Fox, Richard&lt;/author&gt;&lt;author&gt;Shortall, Chris R&lt;/author&gt;&lt;author&gt;Prescott, Tom&lt;/author&gt;&lt;author&gt;Foster, Simon&lt;/author&gt;&lt;/authors&gt;&lt;/contributors&gt;&lt;titles&gt;&lt;title&gt;Trends and indicators for quantifying moth abundance and occupancy in Scotland&lt;/title&gt;&lt;/titles&gt;&lt;dates&gt;&lt;year&gt;2019&lt;/year&gt;&lt;/dates&gt;&lt;urls&gt;&lt;/urls&gt;&lt;/record&gt;&lt;/Cite&gt;&lt;/EndNote&gt;</w:instrText>
      </w:r>
      <w:r w:rsidRPr="00A65645">
        <w:fldChar w:fldCharType="separate"/>
      </w:r>
      <w:r w:rsidR="0040043D">
        <w:rPr>
          <w:noProof/>
        </w:rPr>
        <w:t>Dennis</w:t>
      </w:r>
      <w:r w:rsidR="0040043D" w:rsidRPr="0040043D">
        <w:rPr>
          <w:i/>
          <w:noProof/>
        </w:rPr>
        <w:t xml:space="preserve"> et al.</w:t>
      </w:r>
      <w:r w:rsidR="0040043D">
        <w:rPr>
          <w:noProof/>
        </w:rPr>
        <w:t xml:space="preserve"> (2019)</w:t>
      </w:r>
      <w:r w:rsidRPr="00A65645">
        <w:fldChar w:fldCharType="end"/>
      </w:r>
      <w:r w:rsidRPr="00A65645">
        <w:t xml:space="preserve"> so that the distribution of trends approximated a normal distribution. </w:t>
      </w:r>
      <w:r w:rsidR="007F43E6">
        <w:t>Three models were run: t</w:t>
      </w:r>
      <w:r w:rsidRPr="00A65645">
        <w:t xml:space="preserve">rend was modelled as a function of </w:t>
      </w:r>
      <w:r w:rsidR="009712BB">
        <w:t xml:space="preserve">(1) </w:t>
      </w:r>
      <w:r w:rsidR="00D05823">
        <w:t>h</w:t>
      </w:r>
      <w:r w:rsidR="009712BB">
        <w:t xml:space="preserve">abitat, (2) </w:t>
      </w:r>
      <w:r w:rsidR="00D05823">
        <w:t>r</w:t>
      </w:r>
      <w:r w:rsidR="009712BB">
        <w:t xml:space="preserve">egion, and </w:t>
      </w:r>
      <w:r w:rsidR="009712BB">
        <w:lastRenderedPageBreak/>
        <w:t xml:space="preserve">(3) </w:t>
      </w:r>
      <w:r w:rsidR="00D05823">
        <w:t>r</w:t>
      </w:r>
      <w:r w:rsidR="009712BB">
        <w:t>egion</w:t>
      </w:r>
      <w:r w:rsidR="00D97F01">
        <w:t xml:space="preserve"> within broadleaf woodlands</w:t>
      </w:r>
      <w:r w:rsidR="00C30151">
        <w:t>, with a random intercept for each species. Each observation was weighted according to its log-transformed total sample size</w:t>
      </w:r>
      <w:r w:rsidR="003C0DBE">
        <w:t xml:space="preserve"> (i.e., the total number of individual moths of each species caught in each subset) </w:t>
      </w:r>
      <w:r w:rsidR="00C30151">
        <w:t>using the 'weights =' argument. As the uncertainty of the trend was greater for trends with smaller sample sizes, this ensured that more weight was given to trends with more certainty. To test whether the interaction was significant, a reduced model with the interaction term omitted was compared against the full model with a Likelihood Ratio Test (LRT).</w:t>
      </w:r>
      <w:r w:rsidRPr="00A65645">
        <w:t xml:space="preserve"> The contrasts </w:t>
      </w:r>
      <w:r w:rsidR="00C740DF">
        <w:t>in</w:t>
      </w:r>
      <w:r w:rsidRPr="00A65645">
        <w:t xml:space="preserve"> the estimated marginal mean trend between</w:t>
      </w:r>
      <w:r w:rsidR="00AC7775">
        <w:t xml:space="preserve"> levels of</w:t>
      </w:r>
      <w:r w:rsidRPr="00A65645">
        <w:t xml:space="preserve"> </w:t>
      </w:r>
      <w:r w:rsidR="001842B1">
        <w:t>h</w:t>
      </w:r>
      <w:r w:rsidR="00AC7775">
        <w:t>abitat/</w:t>
      </w:r>
      <w:r w:rsidR="001842B1">
        <w:t>r</w:t>
      </w:r>
      <w:r w:rsidR="00AC7775">
        <w:t>egion</w:t>
      </w:r>
      <w:r w:rsidRPr="00A65645">
        <w:t xml:space="preserve"> were calculated using the </w:t>
      </w:r>
      <w:proofErr w:type="spellStart"/>
      <w:r w:rsidRPr="00A65645">
        <w:t>emmeans</w:t>
      </w:r>
      <w:proofErr w:type="spellEnd"/>
      <w:r w:rsidRPr="00A65645">
        <w:t>() function with the Tukey method for multiple comparisons.</w:t>
      </w:r>
      <w:r w:rsidR="004D1C03">
        <w:t xml:space="preserve"> </w:t>
      </w:r>
      <w:r w:rsidR="00834A2D">
        <w:t xml:space="preserve">For each </w:t>
      </w:r>
      <w:r w:rsidR="001842B1">
        <w:t>h</w:t>
      </w:r>
      <w:r w:rsidR="00834A2D">
        <w:t>abitat/</w:t>
      </w:r>
      <w:r w:rsidR="001842B1">
        <w:t>r</w:t>
      </w:r>
      <w:r w:rsidR="00834A2D">
        <w:t xml:space="preserve">egion, 95% CIs for </w:t>
      </w:r>
      <w:r w:rsidR="002D7869">
        <w:t>estimated marginal mean trend</w:t>
      </w:r>
      <w:r w:rsidR="00834A2D">
        <w:t xml:space="preserve"> were </w:t>
      </w:r>
      <w:r w:rsidR="002D7869">
        <w:t>produced. Trends were considered significant if the CIs did not include zero.</w:t>
      </w:r>
      <w:r w:rsidR="00AB0AE3">
        <w:t xml:space="preserve"> </w:t>
      </w:r>
    </w:p>
    <w:p w14:paraId="69E49D31" w14:textId="77777777" w:rsidR="0075644B" w:rsidRDefault="0075644B" w:rsidP="0075644B"/>
    <w:p w14:paraId="79D26329" w14:textId="77777777" w:rsidR="002D2740" w:rsidRDefault="0014574B" w:rsidP="007D0206">
      <w:r w:rsidRPr="00F27222">
        <w:rPr>
          <w:i/>
          <w:iCs/>
        </w:rPr>
        <w:t xml:space="preserve">Species traits </w:t>
      </w:r>
      <w:r w:rsidR="00D94F9F" w:rsidRPr="00F27222">
        <w:rPr>
          <w:i/>
          <w:iCs/>
        </w:rPr>
        <w:t xml:space="preserve">and </w:t>
      </w:r>
      <w:r w:rsidRPr="00F27222">
        <w:rPr>
          <w:i/>
          <w:iCs/>
        </w:rPr>
        <w:t>interaction</w:t>
      </w:r>
      <w:r w:rsidR="00D94F9F" w:rsidRPr="00F27222">
        <w:rPr>
          <w:i/>
          <w:iCs/>
        </w:rPr>
        <w:t>s</w:t>
      </w:r>
      <w:r w:rsidRPr="00F27222">
        <w:rPr>
          <w:i/>
          <w:iCs/>
        </w:rPr>
        <w:t xml:space="preserve"> with habitat and region</w:t>
      </w:r>
      <w:r w:rsidR="00B67D02">
        <w:t xml:space="preserve">. </w:t>
      </w:r>
    </w:p>
    <w:p w14:paraId="7AB339BD" w14:textId="0F3E5368" w:rsidR="007D0206" w:rsidRPr="00FA2B8B" w:rsidRDefault="00256F94" w:rsidP="007D0206">
      <w:r>
        <w:t>T</w:t>
      </w:r>
      <w:r w:rsidR="00C30151">
        <w:t>wo traits w</w:t>
      </w:r>
      <w:r>
        <w:t>ere</w:t>
      </w:r>
      <w:r w:rsidR="00C30151">
        <w:t xml:space="preserve"> modelled: feeding guild (factor with 8 levels) and </w:t>
      </w:r>
      <w:proofErr w:type="spellStart"/>
      <w:r w:rsidR="00C30151">
        <w:t>Ellenberg</w:t>
      </w:r>
      <w:proofErr w:type="spellEnd"/>
      <w:r w:rsidR="00C30151">
        <w:t xml:space="preserve"> value </w:t>
      </w:r>
      <w:r w:rsidR="00B1471D">
        <w:t xml:space="preserve">for light </w:t>
      </w:r>
      <w:r w:rsidR="00C30151">
        <w:t xml:space="preserve">(continuous). As </w:t>
      </w:r>
      <w:proofErr w:type="spellStart"/>
      <w:r w:rsidR="00C30151">
        <w:t>Ellenberg</w:t>
      </w:r>
      <w:proofErr w:type="spellEnd"/>
      <w:r w:rsidR="00C30151">
        <w:t xml:space="preserve"> </w:t>
      </w:r>
      <w:r w:rsidR="00B1471D">
        <w:t>v</w:t>
      </w:r>
      <w:r w:rsidR="00C30151">
        <w:t xml:space="preserve">alue </w:t>
      </w:r>
      <w:r w:rsidR="00B1471D">
        <w:t xml:space="preserve">for light </w:t>
      </w:r>
      <w:r w:rsidR="00C30151">
        <w:t>was only applicable to a smaller subset of species (105 out of 42</w:t>
      </w:r>
      <w:r w:rsidR="0084701C">
        <w:t>7</w:t>
      </w:r>
      <w:r w:rsidR="00C30151">
        <w:t>)</w:t>
      </w:r>
      <w:r w:rsidR="003C1DC6">
        <w:t>, the two traits were modelled separately so that the feeding guild model could use all the available species.</w:t>
      </w:r>
      <w:r w:rsidR="00C30151">
        <w:t xml:space="preserve"> </w:t>
      </w:r>
      <w:r w:rsidR="00430B9F">
        <w:t>Three models were run for each trait</w:t>
      </w:r>
      <w:r w:rsidR="000348B5">
        <w:t>. Trend (ln(x + 100)-transformed) was modelled as a function</w:t>
      </w:r>
      <w:r w:rsidR="00063348">
        <w:t xml:space="preserve"> of the trait interacting with (1) </w:t>
      </w:r>
      <w:r w:rsidR="00D97F01">
        <w:t>h</w:t>
      </w:r>
      <w:r w:rsidR="00063348">
        <w:t xml:space="preserve">abitat, (2) </w:t>
      </w:r>
      <w:r w:rsidR="00D97F01">
        <w:t>r</w:t>
      </w:r>
      <w:r w:rsidR="00063348">
        <w:t xml:space="preserve">egion or (3) </w:t>
      </w:r>
      <w:r w:rsidR="00D97F01">
        <w:t>r</w:t>
      </w:r>
      <w:r w:rsidR="00063348">
        <w:t>egion</w:t>
      </w:r>
      <w:r w:rsidR="00D97F01">
        <w:t xml:space="preserve"> within broadleaf woodland</w:t>
      </w:r>
      <w:r w:rsidR="003615A2">
        <w:t xml:space="preserve">. As before, the </w:t>
      </w:r>
      <w:proofErr w:type="spellStart"/>
      <w:r w:rsidR="003615A2">
        <w:t>lmer</w:t>
      </w:r>
      <w:proofErr w:type="spellEnd"/>
      <w:r w:rsidR="003615A2">
        <w:t xml:space="preserve"> function was used, with a random intercept for species and each observation weighted by the log of its sample size. The significance of the interaction effect was assessed by dropping the interaction from the model and comparing the reduced model against the full model with an LRT as before. For continuous trait variables, post hoc tests were performed using the </w:t>
      </w:r>
      <w:proofErr w:type="spellStart"/>
      <w:r w:rsidR="003615A2">
        <w:t>emtrends</w:t>
      </w:r>
      <w:proofErr w:type="spellEnd"/>
      <w:r w:rsidR="003615A2">
        <w:t xml:space="preserve"> function to determine which slopes differed significantly from zero. The 95% CIs of the estimated marginal means of the slopes were also extracted using this function – they were considered significant if the CIs did not overlap zero.</w:t>
      </w:r>
      <w:r w:rsidR="007D0206">
        <w:t xml:space="preserve"> </w:t>
      </w:r>
      <w:r w:rsidR="00D85D49">
        <w:t xml:space="preserve">In addition to the trait interaction models, the effect of each trait was modelled alone, without any </w:t>
      </w:r>
      <w:r w:rsidR="00052256">
        <w:t>h</w:t>
      </w:r>
      <w:r w:rsidR="00D85D49">
        <w:t>abitat/</w:t>
      </w:r>
      <w:r w:rsidR="00052256">
        <w:t>r</w:t>
      </w:r>
      <w:r w:rsidR="00D85D49">
        <w:t xml:space="preserve">egion term, to examine the overall </w:t>
      </w:r>
      <w:r w:rsidR="00D85D49">
        <w:lastRenderedPageBreak/>
        <w:t>effect of traits on species trends</w:t>
      </w:r>
      <w:r w:rsidR="003615A2">
        <w:t xml:space="preserve">. The overall abundance trend for each species was used as a response variable. In these cases, a simple linear model with no random effects was run, again, using log-sample size as a weighting factor for each species. The significance of the species trait in predicting trend was tested by running a reduced model and comparing it to the full model with an </w:t>
      </w:r>
      <w:r w:rsidR="003615A2" w:rsidRPr="00535194">
        <w:rPr>
          <w:i/>
          <w:iCs/>
        </w:rPr>
        <w:t>F</w:t>
      </w:r>
      <w:r w:rsidR="00535194">
        <w:t>-</w:t>
      </w:r>
      <w:r w:rsidR="003615A2">
        <w:t>test</w:t>
      </w:r>
      <w:r w:rsidR="00C148AA">
        <w:t>.</w:t>
      </w:r>
    </w:p>
    <w:p w14:paraId="1FC8C1B6" w14:textId="73BC1431" w:rsidR="00F46C81" w:rsidRDefault="00F46C81"/>
    <w:p w14:paraId="0716FE2E" w14:textId="249ADC4F" w:rsidR="00E80278" w:rsidRPr="00E80278" w:rsidRDefault="00F46C81" w:rsidP="00E5555B">
      <w:pPr>
        <w:pStyle w:val="Heading1"/>
      </w:pPr>
      <w:r w:rsidRPr="00F63298">
        <w:t>Results</w:t>
      </w:r>
    </w:p>
    <w:p w14:paraId="29D95E0C" w14:textId="7FE50B9B" w:rsidR="0014574B" w:rsidRDefault="00E80278" w:rsidP="00E80278">
      <w:pPr>
        <w:pStyle w:val="Heading2"/>
      </w:pPr>
      <w:r>
        <w:t>General analysis: total abundance, biomass, species richness and diversity</w:t>
      </w:r>
    </w:p>
    <w:p w14:paraId="64CEBAB2" w14:textId="015932C0" w:rsidR="00E80278" w:rsidRDefault="00912FF3" w:rsidP="00E80278">
      <w:r>
        <w:t xml:space="preserve">A total of </w:t>
      </w:r>
      <w:r w:rsidRPr="00912FF3">
        <w:t>8</w:t>
      </w:r>
      <w:r>
        <w:t>,</w:t>
      </w:r>
      <w:r w:rsidRPr="00912FF3">
        <w:t>829</w:t>
      </w:r>
      <w:r>
        <w:t>,</w:t>
      </w:r>
      <w:r w:rsidRPr="00912FF3">
        <w:t>484</w:t>
      </w:r>
      <w:r>
        <w:t xml:space="preserve"> moths were recorded across 266 sites</w:t>
      </w:r>
      <w:r w:rsidR="0080659D">
        <w:t>, 49 years,</w:t>
      </w:r>
      <w:r>
        <w:t xml:space="preserve"> </w:t>
      </w:r>
      <w:r w:rsidR="008A0827">
        <w:t xml:space="preserve">and 3055 site-years. Total moth abundance </w:t>
      </w:r>
      <w:r w:rsidR="00B05B55">
        <w:t>significantly</w:t>
      </w:r>
      <w:r w:rsidR="0080659D">
        <w:t xml:space="preserve"> declined</w:t>
      </w:r>
      <w:r w:rsidR="00B05B55">
        <w:t xml:space="preserve"> </w:t>
      </w:r>
      <w:r w:rsidR="008A0827">
        <w:t>by 3</w:t>
      </w:r>
      <w:r w:rsidR="002738B6">
        <w:t>4</w:t>
      </w:r>
      <w:r w:rsidR="008A0827">
        <w:t xml:space="preserve">%, biomass </w:t>
      </w:r>
      <w:r w:rsidR="00B05B55">
        <w:t>significantly</w:t>
      </w:r>
      <w:r w:rsidR="00256F94">
        <w:t xml:space="preserve"> declined</w:t>
      </w:r>
      <w:r w:rsidR="008A0827">
        <w:t xml:space="preserve"> by </w:t>
      </w:r>
      <w:r w:rsidR="00713CFB">
        <w:t>39</w:t>
      </w:r>
      <w:r w:rsidR="00B05B55">
        <w:t>%, species richness</w:t>
      </w:r>
      <w:r w:rsidR="00840D02">
        <w:t xml:space="preserve"> </w:t>
      </w:r>
      <w:r w:rsidR="009668BF">
        <w:t>showed no significant directional change</w:t>
      </w:r>
      <w:r w:rsidR="00840D02">
        <w:t xml:space="preserve"> and species diversity significantly</w:t>
      </w:r>
      <w:r w:rsidR="00256F94">
        <w:t xml:space="preserve"> increased</w:t>
      </w:r>
      <w:r w:rsidR="00840D02">
        <w:t xml:space="preserve"> by 1</w:t>
      </w:r>
      <w:r w:rsidR="00F63298">
        <w:t>0</w:t>
      </w:r>
      <w:r w:rsidR="00840D02">
        <w:t>%</w:t>
      </w:r>
      <w:r w:rsidR="008C579C">
        <w:t xml:space="preserve"> (Fig</w:t>
      </w:r>
      <w:r w:rsidR="00FE309D">
        <w:t>. 1</w:t>
      </w:r>
      <w:r w:rsidR="008C579C">
        <w:t xml:space="preserve"> and Table </w:t>
      </w:r>
      <w:r w:rsidR="00FE309D">
        <w:t>1</w:t>
      </w:r>
      <w:r w:rsidR="008C579C">
        <w:t>)</w:t>
      </w:r>
      <w:r w:rsidR="00840D02">
        <w:t xml:space="preserve">. </w:t>
      </w:r>
      <w:r w:rsidR="009668BF">
        <w:t>For species richness, a non-linear model performed better than</w:t>
      </w:r>
      <w:r w:rsidR="002D4DCA">
        <w:t xml:space="preserve"> a</w:t>
      </w:r>
      <w:r w:rsidR="009668BF">
        <w:t xml:space="preserve"> linear </w:t>
      </w:r>
      <w:r w:rsidR="002D4DCA">
        <w:t xml:space="preserve">model </w:t>
      </w:r>
      <w:r w:rsidR="009668BF">
        <w:t>(</w:t>
      </w:r>
      <w:proofErr w:type="spellStart"/>
      <w:r w:rsidR="009668BF" w:rsidRPr="009668BF">
        <w:rPr>
          <w:rFonts w:ascii="Arial" w:hAnsi="Arial" w:cs="Arial"/>
          <w:color w:val="202124"/>
          <w:shd w:val="clear" w:color="auto" w:fill="FFFFFF"/>
        </w:rPr>
        <w:t>Δ</w:t>
      </w:r>
      <w:r w:rsidR="009668BF">
        <w:t>AICc</w:t>
      </w:r>
      <w:proofErr w:type="spellEnd"/>
      <w:r w:rsidR="009668BF">
        <w:t xml:space="preserve"> = 3.</w:t>
      </w:r>
      <w:r w:rsidR="00713CFB">
        <w:t>9</w:t>
      </w:r>
      <w:r w:rsidR="009668BF">
        <w:t>) and showed a</w:t>
      </w:r>
      <w:r w:rsidR="002D4DCA">
        <w:t xml:space="preserve"> significant non-linear trend with a</w:t>
      </w:r>
      <w:r w:rsidR="00370F62">
        <w:t xml:space="preserve"> small</w:t>
      </w:r>
      <w:r w:rsidR="009668BF">
        <w:t xml:space="preserve"> increase in richness up to</w:t>
      </w:r>
      <w:r w:rsidR="00FF6CCE">
        <w:t xml:space="preserve"> the year</w:t>
      </w:r>
      <w:r w:rsidR="009668BF">
        <w:t xml:space="preserve"> 1990 </w:t>
      </w:r>
      <w:r w:rsidR="002D4DCA">
        <w:t>followed by a</w:t>
      </w:r>
      <w:r w:rsidR="009668BF">
        <w:t xml:space="preserve"> decline to former levels (Fig</w:t>
      </w:r>
      <w:r w:rsidR="00A67D65">
        <w:t>.</w:t>
      </w:r>
      <w:r w:rsidR="009668BF">
        <w:t xml:space="preserve"> </w:t>
      </w:r>
      <w:r w:rsidR="00A67D65">
        <w:t>S2</w:t>
      </w:r>
      <w:r w:rsidR="00054B44">
        <w:t>c</w:t>
      </w:r>
      <w:r w:rsidR="009668BF">
        <w:t>).</w:t>
      </w:r>
    </w:p>
    <w:p w14:paraId="657176F6" w14:textId="7BB06C0F" w:rsidR="00E80278" w:rsidRPr="00E80278" w:rsidRDefault="00E80278" w:rsidP="00E80278"/>
    <w:p w14:paraId="38CEFE4E" w14:textId="17ED795B" w:rsidR="00E80278" w:rsidRDefault="009576F8" w:rsidP="009576F8">
      <w:pPr>
        <w:pStyle w:val="Heading3"/>
      </w:pPr>
      <w:r>
        <w:t>Effect of region</w:t>
      </w:r>
    </w:p>
    <w:p w14:paraId="01108C4B" w14:textId="08531938" w:rsidR="00191963" w:rsidRDefault="009576F8" w:rsidP="009576F8">
      <w:r>
        <w:t xml:space="preserve">There was a significant interaction effect between </w:t>
      </w:r>
      <w:r w:rsidR="00FE1C26">
        <w:t>y</w:t>
      </w:r>
      <w:r>
        <w:t xml:space="preserve">ear and </w:t>
      </w:r>
      <w:r w:rsidR="00FE1C26">
        <w:t>r</w:t>
      </w:r>
      <w:r>
        <w:t xml:space="preserve">egion for </w:t>
      </w:r>
      <w:r w:rsidR="001F20A3">
        <w:t>all four response</w:t>
      </w:r>
      <w:r w:rsidR="004D5977">
        <w:t xml:space="preserve"> variables</w:t>
      </w:r>
      <w:r w:rsidR="001F20A3">
        <w:t xml:space="preserve"> </w:t>
      </w:r>
      <w:r w:rsidR="00EC7D65">
        <w:t>(</w:t>
      </w:r>
      <w:r w:rsidR="00990C0C">
        <w:t>Fig</w:t>
      </w:r>
      <w:r w:rsidR="00A9577E">
        <w:t>.</w:t>
      </w:r>
      <w:r w:rsidR="00990C0C">
        <w:t xml:space="preserve"> </w:t>
      </w:r>
      <w:r w:rsidR="00A9577E">
        <w:t>1</w:t>
      </w:r>
      <w:r w:rsidR="00990C0C">
        <w:t xml:space="preserve">, </w:t>
      </w:r>
      <w:r w:rsidR="00740DD4">
        <w:t>T</w:t>
      </w:r>
      <w:r w:rsidR="00EC7D65">
        <w:t xml:space="preserve">able </w:t>
      </w:r>
      <w:r w:rsidR="00A9577E">
        <w:t>1</w:t>
      </w:r>
      <w:r w:rsidR="00EC7D65">
        <w:t>)</w:t>
      </w:r>
      <w:r w:rsidR="00280DCB">
        <w:t xml:space="preserve">. </w:t>
      </w:r>
      <w:r w:rsidR="004D5977">
        <w:t>In each case</w:t>
      </w:r>
      <w:r w:rsidR="00B1471D">
        <w:t xml:space="preserve">, trends in the south were more negative than those in the north. </w:t>
      </w:r>
      <w:r w:rsidR="00076AFF">
        <w:t xml:space="preserve">For diversity, </w:t>
      </w:r>
      <w:r w:rsidR="00FF6CCE">
        <w:t xml:space="preserve">a </w:t>
      </w:r>
      <w:r w:rsidR="00076AFF">
        <w:t>non-linear model outperform</w:t>
      </w:r>
      <w:r w:rsidR="00A36DA6">
        <w:t>ed</w:t>
      </w:r>
      <w:r w:rsidR="00076AFF">
        <w:t xml:space="preserve"> </w:t>
      </w:r>
      <w:r w:rsidR="00FF6CCE">
        <w:t xml:space="preserve">a </w:t>
      </w:r>
      <w:r w:rsidR="00076AFF">
        <w:t>linear model</w:t>
      </w:r>
      <w:r w:rsidR="00FF6CCE">
        <w:t xml:space="preserve"> (</w:t>
      </w:r>
      <w:proofErr w:type="spellStart"/>
      <w:r w:rsidR="00FF6CCE" w:rsidRPr="009668BF">
        <w:rPr>
          <w:rFonts w:ascii="Arial" w:hAnsi="Arial" w:cs="Arial"/>
          <w:color w:val="202124"/>
          <w:shd w:val="clear" w:color="auto" w:fill="FFFFFF"/>
        </w:rPr>
        <w:t>Δ</w:t>
      </w:r>
      <w:r w:rsidR="00FF6CCE">
        <w:t>AICc</w:t>
      </w:r>
      <w:proofErr w:type="spellEnd"/>
      <w:r w:rsidR="00FF6CCE">
        <w:t xml:space="preserve"> = </w:t>
      </w:r>
      <w:r w:rsidR="00FF6CCE" w:rsidRPr="00FF6CCE">
        <w:t>13.9</w:t>
      </w:r>
      <w:r w:rsidR="00FF6CCE">
        <w:t>)</w:t>
      </w:r>
      <w:r w:rsidR="00076AFF">
        <w:t xml:space="preserve"> </w:t>
      </w:r>
      <w:r w:rsidR="00D940D3">
        <w:t>with</w:t>
      </w:r>
      <w:r w:rsidR="006568DC">
        <w:t xml:space="preserve"> both north and south show</w:t>
      </w:r>
      <w:r w:rsidR="00D940D3">
        <w:t>ing</w:t>
      </w:r>
      <w:r w:rsidR="006568DC">
        <w:t xml:space="preserve"> a</w:t>
      </w:r>
      <w:r w:rsidR="00EC7D65">
        <w:t>n</w:t>
      </w:r>
      <w:r w:rsidR="006568DC">
        <w:t xml:space="preserve"> increasing trend until </w:t>
      </w:r>
      <w:r w:rsidR="003350F7">
        <w:t xml:space="preserve">roughly </w:t>
      </w:r>
      <w:r w:rsidR="00370F62">
        <w:t>1990</w:t>
      </w:r>
      <w:r w:rsidR="006568DC">
        <w:t xml:space="preserve">, after which </w:t>
      </w:r>
      <w:r w:rsidR="003350F7">
        <w:t>they</w:t>
      </w:r>
      <w:r w:rsidR="006568DC">
        <w:t xml:space="preserve"> plateau</w:t>
      </w:r>
      <w:r w:rsidR="00CA2B8D">
        <w:t>ed</w:t>
      </w:r>
      <w:r w:rsidR="006568DC">
        <w:t xml:space="preserve">, although the trend in the south </w:t>
      </w:r>
      <w:r w:rsidR="00D940D3">
        <w:t>was</w:t>
      </w:r>
      <w:r w:rsidR="006568DC">
        <w:t xml:space="preserve"> more </w:t>
      </w:r>
      <w:r w:rsidR="00CA2B8D">
        <w:t xml:space="preserve">variable </w:t>
      </w:r>
      <w:r w:rsidR="006568DC">
        <w:t>over time (Fig</w:t>
      </w:r>
      <w:r w:rsidR="00AD3C39">
        <w:t>. S3</w:t>
      </w:r>
      <w:r w:rsidR="001C45C9">
        <w:t>d</w:t>
      </w:r>
      <w:r w:rsidR="006568DC">
        <w:t>).</w:t>
      </w:r>
    </w:p>
    <w:p w14:paraId="209A496A" w14:textId="000E87BB" w:rsidR="009576F8" w:rsidRPr="009576F8" w:rsidRDefault="006568DC" w:rsidP="009576F8">
      <w:r>
        <w:t xml:space="preserve"> </w:t>
      </w:r>
    </w:p>
    <w:p w14:paraId="4A461D4B" w14:textId="250913BA" w:rsidR="000B0D36" w:rsidRDefault="000B0D36" w:rsidP="000B0D36">
      <w:pPr>
        <w:pStyle w:val="Heading3"/>
      </w:pPr>
      <w:r>
        <w:lastRenderedPageBreak/>
        <w:t>Effect of habitat</w:t>
      </w:r>
    </w:p>
    <w:p w14:paraId="68469D2F" w14:textId="66D911BC" w:rsidR="00A82A31" w:rsidRDefault="000B0D36" w:rsidP="000B0D36">
      <w:r>
        <w:t xml:space="preserve">There was a significant interaction between </w:t>
      </w:r>
      <w:r w:rsidR="00FE1C26">
        <w:t>y</w:t>
      </w:r>
      <w:r>
        <w:t xml:space="preserve">ear and </w:t>
      </w:r>
      <w:r w:rsidR="00FE1C26">
        <w:t>h</w:t>
      </w:r>
      <w:r>
        <w:t>abitat f</w:t>
      </w:r>
      <w:r w:rsidR="00C776F1">
        <w:t>or</w:t>
      </w:r>
      <w:r>
        <w:t xml:space="preserve"> each of the four response variables (</w:t>
      </w:r>
      <w:r w:rsidR="00B02577">
        <w:t>Fig</w:t>
      </w:r>
      <w:r w:rsidR="00C40E30">
        <w:t>.</w:t>
      </w:r>
      <w:r w:rsidR="00B02577">
        <w:t xml:space="preserve"> </w:t>
      </w:r>
      <w:r w:rsidR="00C40E30">
        <w:t>2</w:t>
      </w:r>
      <w:r w:rsidR="008237AC">
        <w:t>, Table 1</w:t>
      </w:r>
      <w:r>
        <w:t>).</w:t>
      </w:r>
      <w:r w:rsidR="00FE1C26">
        <w:t xml:space="preserve"> Broadleaf woodland was the only habitat in which all four response variables declined significantly. This habitat type showed the most severe declines out of any habitat type for all response variables: abundance -</w:t>
      </w:r>
      <w:r w:rsidR="00D940D3">
        <w:t>51</w:t>
      </w:r>
      <w:r w:rsidR="00FE1C26">
        <w:t>%, biomass -</w:t>
      </w:r>
      <w:r w:rsidR="00D940D3">
        <w:t>52</w:t>
      </w:r>
      <w:r w:rsidR="00FE1C26">
        <w:t>%, species richness -14% and diversity -</w:t>
      </w:r>
      <w:r w:rsidR="00D940D3">
        <w:t>15</w:t>
      </w:r>
      <w:r w:rsidR="00FE1C26">
        <w:t>%.</w:t>
      </w:r>
      <w:r>
        <w:t xml:space="preserve"> </w:t>
      </w:r>
      <w:r w:rsidR="00FE1C26">
        <w:t>Species diversity was the only response variable in which significant positive trends occurred: for arable, improved grassland a</w:t>
      </w:r>
      <w:r w:rsidR="00D97F01">
        <w:t>n</w:t>
      </w:r>
      <w:r w:rsidR="00FE1C26">
        <w:t>d urban sites.</w:t>
      </w:r>
      <w:r w:rsidR="00394BEB">
        <w:t xml:space="preserve"> </w:t>
      </w:r>
      <w:r w:rsidR="004A0726">
        <w:t>A</w:t>
      </w:r>
      <w:r w:rsidR="00736F4E">
        <w:t xml:space="preserve">bundance declined </w:t>
      </w:r>
      <w:r w:rsidR="00035902">
        <w:t>significantly in five out of the seven habit</w:t>
      </w:r>
      <w:r w:rsidR="00C35B4A">
        <w:t>at types</w:t>
      </w:r>
      <w:r w:rsidR="004A0726">
        <w:t>, with no significant trend in either arable or ‘other semi-natural’</w:t>
      </w:r>
      <w:r w:rsidR="009D33A1">
        <w:t>.</w:t>
      </w:r>
      <w:r w:rsidR="00FE1C26">
        <w:t xml:space="preserve"> </w:t>
      </w:r>
      <w:r w:rsidR="00EA4916">
        <w:t xml:space="preserve">Biomass declined significantly in all habitat types. </w:t>
      </w:r>
      <w:r w:rsidR="00D30F54">
        <w:t>In all four response variables</w:t>
      </w:r>
      <w:r>
        <w:t xml:space="preserve">, </w:t>
      </w:r>
      <w:r w:rsidR="00A4225C">
        <w:t xml:space="preserve">a </w:t>
      </w:r>
      <w:r>
        <w:t>non-linear model performed b</w:t>
      </w:r>
      <w:r w:rsidR="00A413F4">
        <w:t>e</w:t>
      </w:r>
      <w:r>
        <w:t>tter than a linear model</w:t>
      </w:r>
      <w:r w:rsidR="00A413F4">
        <w:t xml:space="preserve"> (Fig</w:t>
      </w:r>
      <w:r w:rsidR="00502A55">
        <w:t>. S4</w:t>
      </w:r>
      <w:r w:rsidR="00A413F4">
        <w:t>)</w:t>
      </w:r>
      <w:r>
        <w:t xml:space="preserve">. </w:t>
      </w:r>
      <w:proofErr w:type="spellStart"/>
      <w:r w:rsidR="00FE1C26">
        <w:t>Poptrend</w:t>
      </w:r>
      <w:proofErr w:type="spellEnd"/>
      <w:r w:rsidR="00FE1C26">
        <w:t xml:space="preserve"> analysis showed that abundance in broadleaf woodland was stable up to the late-1980s after which it declined severely (Fig</w:t>
      </w:r>
      <w:r w:rsidR="003450AC">
        <w:t>.</w:t>
      </w:r>
      <w:r w:rsidR="00FE1C26">
        <w:t xml:space="preserve"> </w:t>
      </w:r>
      <w:r w:rsidR="00481289">
        <w:t>S</w:t>
      </w:r>
      <w:r w:rsidR="00502A55">
        <w:t>5</w:t>
      </w:r>
      <w:r w:rsidR="00FE1C26">
        <w:t xml:space="preserve">). </w:t>
      </w:r>
    </w:p>
    <w:p w14:paraId="1AA82BF3" w14:textId="77777777" w:rsidR="00B90F8A" w:rsidRDefault="00B90F8A" w:rsidP="00B90F8A"/>
    <w:p w14:paraId="309CA56D" w14:textId="5A2A7373" w:rsidR="00BA5AE8" w:rsidRDefault="009D0F35" w:rsidP="00BA5AE8">
      <w:pPr>
        <w:pStyle w:val="Heading3"/>
      </w:pPr>
      <w:r>
        <w:t>Effect of region within broadleaf woodland</w:t>
      </w:r>
    </w:p>
    <w:p w14:paraId="2A6068BB" w14:textId="317FBFCE" w:rsidR="00AC72CD" w:rsidRDefault="00AC72CD" w:rsidP="00BA5AE8">
      <w:r>
        <w:t xml:space="preserve">The decline in each of the four response variables </w:t>
      </w:r>
      <w:r w:rsidR="00EB0B41">
        <w:t xml:space="preserve">in broadleaf woodlands </w:t>
      </w:r>
      <w:r>
        <w:t>was more severe in the south than in the north (Fig</w:t>
      </w:r>
      <w:r w:rsidR="00FF285C">
        <w:t>. 3</w:t>
      </w:r>
      <w:r>
        <w:t xml:space="preserve">). All declines were significant apart from the change in diversity in northern broadleaf woodlands. In all cases, a non-linear model outperformed a linear model (Table </w:t>
      </w:r>
      <w:r w:rsidR="00271F10">
        <w:t>1</w:t>
      </w:r>
      <w:r>
        <w:t xml:space="preserve">). </w:t>
      </w:r>
      <w:r w:rsidR="005231CD">
        <w:t>I</w:t>
      </w:r>
      <w:r>
        <w:t xml:space="preserve">n northern sites, abundance </w:t>
      </w:r>
      <w:r w:rsidR="005231CD">
        <w:t xml:space="preserve">and biomass </w:t>
      </w:r>
      <w:r>
        <w:t>in broadleaf woodlands</w:t>
      </w:r>
      <w:r w:rsidR="005231CD">
        <w:t xml:space="preserve"> both</w:t>
      </w:r>
      <w:r>
        <w:t xml:space="preserve"> increased in the first half of the time-series before declining to a lower level than </w:t>
      </w:r>
      <w:r w:rsidR="005231CD">
        <w:t>their</w:t>
      </w:r>
      <w:r>
        <w:t xml:space="preserve"> sta</w:t>
      </w:r>
      <w:r w:rsidR="007205EB">
        <w:t>r</w:t>
      </w:r>
      <w:r>
        <w:t>ting point</w:t>
      </w:r>
      <w:r w:rsidR="005231CD">
        <w:t>s. In the south, abundance and biomass declined consistently (Fig. S</w:t>
      </w:r>
      <w:r w:rsidR="000B352A">
        <w:t>6</w:t>
      </w:r>
      <w:r w:rsidR="005231CD">
        <w:t>a and b)</w:t>
      </w:r>
      <w:r>
        <w:t xml:space="preserve">. </w:t>
      </w:r>
      <w:proofErr w:type="spellStart"/>
      <w:r>
        <w:t>Poptrend</w:t>
      </w:r>
      <w:proofErr w:type="spellEnd"/>
      <w:r>
        <w:t xml:space="preserve"> analysis showed that both the initial increase and subsequent decline were statistically significant (Fig</w:t>
      </w:r>
      <w:r w:rsidR="00B64141">
        <w:t>.</w:t>
      </w:r>
      <w:r>
        <w:t xml:space="preserve"> S</w:t>
      </w:r>
      <w:r w:rsidR="000B352A">
        <w:t>7</w:t>
      </w:r>
      <w:r>
        <w:t>).</w:t>
      </w:r>
      <w:r w:rsidR="00274689">
        <w:t xml:space="preserve"> In contrast, abundance in southern broadleaf woodlands underwent a continuous significant decline throughout </w:t>
      </w:r>
      <w:r w:rsidR="00BC36E4">
        <w:t xml:space="preserve">almost </w:t>
      </w:r>
      <w:r w:rsidR="00274689">
        <w:t>the entire time-series.</w:t>
      </w:r>
      <w:r>
        <w:t xml:space="preserve"> </w:t>
      </w:r>
    </w:p>
    <w:p w14:paraId="4C38A51B" w14:textId="4ED06DC8" w:rsidR="0068407E" w:rsidRDefault="0068407E" w:rsidP="00BA5AE8"/>
    <w:p w14:paraId="2D1062A8" w14:textId="753F2497" w:rsidR="0068407E" w:rsidRDefault="0068407E" w:rsidP="00E27E69">
      <w:pPr>
        <w:pStyle w:val="Heading2"/>
      </w:pPr>
      <w:r>
        <w:lastRenderedPageBreak/>
        <w:t>Effect of deer damage in broadleaf woodland sites</w:t>
      </w:r>
    </w:p>
    <w:p w14:paraId="126BB609" w14:textId="7955E597" w:rsidR="0068407E" w:rsidRDefault="0068407E" w:rsidP="00BA5AE8">
      <w:r>
        <w:t xml:space="preserve">The probability of deer damage within woodland </w:t>
      </w:r>
      <w:r w:rsidR="00AA14F6">
        <w:t xml:space="preserve">(as estimated using the online tool) </w:t>
      </w:r>
      <w:r>
        <w:t xml:space="preserve">sites ranged from </w:t>
      </w:r>
      <w:r w:rsidRPr="0068407E">
        <w:t>0.55</w:t>
      </w:r>
      <w:r>
        <w:t xml:space="preserve"> to</w:t>
      </w:r>
      <w:r w:rsidRPr="0068407E">
        <w:t xml:space="preserve"> 0.86</w:t>
      </w:r>
      <w:r>
        <w:t>.</w:t>
      </w:r>
      <w:r w:rsidR="00C720F9">
        <w:t xml:space="preserve"> Of the 42 sites used in the analysis, eight could not be included as their location was outside the scope of the online tool. There was no interaction between year and deer damage likelihood for any of the four response variables: abundance (</w:t>
      </w:r>
      <w:r w:rsidR="00C720F9" w:rsidRPr="00C720F9">
        <w:t>χ</w:t>
      </w:r>
      <w:r w:rsidR="00C720F9">
        <w:rPr>
          <w:vertAlign w:val="superscript"/>
        </w:rPr>
        <w:t>2</w:t>
      </w:r>
      <w:r w:rsidR="00C720F9" w:rsidRPr="00C720F9">
        <w:t xml:space="preserve"> </w:t>
      </w:r>
      <w:r w:rsidR="00C720F9">
        <w:t xml:space="preserve">= </w:t>
      </w:r>
      <w:r w:rsidR="00C720F9" w:rsidRPr="00C720F9">
        <w:t>3.4</w:t>
      </w:r>
      <w:r w:rsidR="00F155DA">
        <w:t>, p =</w:t>
      </w:r>
      <w:r w:rsidR="00C720F9" w:rsidRPr="00C720F9">
        <w:t xml:space="preserve"> 0.063</w:t>
      </w:r>
      <w:r w:rsidR="00C720F9">
        <w:t>)</w:t>
      </w:r>
      <w:r w:rsidR="00F155DA">
        <w:t xml:space="preserve">, biomass (F = 3.7, p = 0.54), species richness (F =  0.091, p = 0.76) or diversity (F = 1.6, p = 0.21). </w:t>
      </w:r>
    </w:p>
    <w:p w14:paraId="2B7785C9" w14:textId="2367CAE3" w:rsidR="00D21092" w:rsidRDefault="00D21092"/>
    <w:p w14:paraId="5179BA99" w14:textId="533C6BBC" w:rsidR="002A3B8D" w:rsidRPr="002A3B8D" w:rsidRDefault="00D21092" w:rsidP="002A3B8D">
      <w:pPr>
        <w:pStyle w:val="Heading2"/>
      </w:pPr>
      <w:r>
        <w:t>Species-specific analysis</w:t>
      </w:r>
    </w:p>
    <w:p w14:paraId="58E98D15" w14:textId="6095BF62" w:rsidR="00D36EC7" w:rsidRDefault="00396F75" w:rsidP="00BE0381">
      <w:r>
        <w:t>A total of</w:t>
      </w:r>
      <w:r w:rsidR="00F42877">
        <w:t xml:space="preserve"> </w:t>
      </w:r>
      <w:r w:rsidR="00A17BD5" w:rsidRPr="00A17BD5">
        <w:t>10,963,959</w:t>
      </w:r>
      <w:r w:rsidR="00A17BD5" w:rsidRPr="00A17BD5" w:rsidDel="00A17BD5">
        <w:t xml:space="preserve"> </w:t>
      </w:r>
      <w:r w:rsidR="00F42877">
        <w:t xml:space="preserve">moths belonging to </w:t>
      </w:r>
      <w:r>
        <w:t>42</w:t>
      </w:r>
      <w:r w:rsidR="003A3F05">
        <w:t>7</w:t>
      </w:r>
      <w:r>
        <w:t xml:space="preserve"> species were</w:t>
      </w:r>
      <w:r w:rsidR="00E9067E">
        <w:t xml:space="preserve"> included in models</w:t>
      </w:r>
      <w:r>
        <w:t xml:space="preserve"> </w:t>
      </w:r>
      <w:r w:rsidR="00470EC6">
        <w:t xml:space="preserve">across </w:t>
      </w:r>
      <w:r w:rsidR="003A3F05">
        <w:t>384</w:t>
      </w:r>
      <w:r>
        <w:t xml:space="preserve"> sites</w:t>
      </w:r>
      <w:r w:rsidR="00470EC6">
        <w:t xml:space="preserve">, 49 years, and </w:t>
      </w:r>
      <w:r w:rsidR="00470EC6" w:rsidRPr="00470EC6">
        <w:t xml:space="preserve">4328 </w:t>
      </w:r>
      <w:r w:rsidR="00470EC6">
        <w:t>site-years</w:t>
      </w:r>
      <w:r>
        <w:t xml:space="preserve">. The mean expected species-specific trend when including all sites was </w:t>
      </w:r>
      <w:r w:rsidR="00470EC6">
        <w:t xml:space="preserve">a decline of </w:t>
      </w:r>
      <w:r>
        <w:t>4</w:t>
      </w:r>
      <w:r w:rsidR="003A3F05">
        <w:t>0</w:t>
      </w:r>
      <w:r>
        <w:t>% which differed significantly from zero (</w:t>
      </w:r>
      <w:r w:rsidRPr="00617DEE">
        <w:rPr>
          <w:i/>
          <w:iCs/>
        </w:rPr>
        <w:t>t</w:t>
      </w:r>
      <w:r>
        <w:t>-test, df = 42</w:t>
      </w:r>
      <w:r w:rsidR="003A3F05">
        <w:t>6</w:t>
      </w:r>
      <w:r>
        <w:t xml:space="preserve">, </w:t>
      </w:r>
      <w:r w:rsidRPr="00617DEE">
        <w:rPr>
          <w:i/>
          <w:iCs/>
        </w:rPr>
        <w:t>t</w:t>
      </w:r>
      <w:r>
        <w:t xml:space="preserve"> = </w:t>
      </w:r>
      <w:r w:rsidR="003A3F05">
        <w:t>58.6</w:t>
      </w:r>
      <w:r>
        <w:t xml:space="preserve">, </w:t>
      </w:r>
      <w:r w:rsidR="00617DEE" w:rsidRPr="001A3BE3">
        <w:rPr>
          <w:i/>
          <w:iCs/>
        </w:rPr>
        <w:t>p</w:t>
      </w:r>
      <w:r>
        <w:t xml:space="preserve"> &lt; 0.001)</w:t>
      </w:r>
      <w:r w:rsidR="002A3B8D">
        <w:t>.</w:t>
      </w:r>
      <w:r w:rsidR="00D36EC7">
        <w:t xml:space="preserve"> There was a significant effect of habitat (</w:t>
      </w:r>
      <w:r w:rsidR="00CF76E5">
        <w:t xml:space="preserve">LRT, </w:t>
      </w:r>
      <w:r w:rsidR="004F269C" w:rsidRPr="004F269C">
        <w:t>χ</w:t>
      </w:r>
      <w:r w:rsidR="004F269C" w:rsidRPr="004F269C">
        <w:rPr>
          <w:vertAlign w:val="superscript"/>
        </w:rPr>
        <w:t>2</w:t>
      </w:r>
      <w:r w:rsidR="004F269C">
        <w:t xml:space="preserve"> =</w:t>
      </w:r>
      <w:r w:rsidR="00CF76E5">
        <w:t xml:space="preserve"> 122.4,</w:t>
      </w:r>
      <w:r w:rsidR="004F269C">
        <w:t xml:space="preserve"> </w:t>
      </w:r>
      <w:r w:rsidR="00D36EC7" w:rsidRPr="00EF1DB5">
        <w:rPr>
          <w:i/>
          <w:iCs/>
        </w:rPr>
        <w:t>p</w:t>
      </w:r>
      <w:r w:rsidR="00D36EC7">
        <w:t xml:space="preserve"> &lt; 0.001), region (</w:t>
      </w:r>
      <w:r w:rsidR="00EF1DB5">
        <w:t xml:space="preserve">LRT, </w:t>
      </w:r>
      <w:r w:rsidR="00EF1DB5" w:rsidRPr="004F269C">
        <w:t>χ</w:t>
      </w:r>
      <w:r w:rsidR="00EF1DB5" w:rsidRPr="004F269C">
        <w:rPr>
          <w:vertAlign w:val="superscript"/>
        </w:rPr>
        <w:t>2</w:t>
      </w:r>
      <w:r w:rsidR="00EF1DB5">
        <w:t xml:space="preserve"> = 32.5, </w:t>
      </w:r>
      <w:r w:rsidR="00D36EC7" w:rsidRPr="00EF1DB5">
        <w:rPr>
          <w:i/>
          <w:iCs/>
        </w:rPr>
        <w:t>p</w:t>
      </w:r>
      <w:r w:rsidR="00D36EC7">
        <w:t xml:space="preserve"> &lt; 0.001) and region within broadleaf woodlands (</w:t>
      </w:r>
      <w:r w:rsidR="00EF1DB5">
        <w:t xml:space="preserve">LRT, </w:t>
      </w:r>
      <w:r w:rsidR="00EF1DB5" w:rsidRPr="004F269C">
        <w:t>χ</w:t>
      </w:r>
      <w:r w:rsidR="00EF1DB5" w:rsidRPr="004F269C">
        <w:rPr>
          <w:vertAlign w:val="superscript"/>
        </w:rPr>
        <w:t>2</w:t>
      </w:r>
      <w:r w:rsidR="00EF1DB5">
        <w:t xml:space="preserve"> = </w:t>
      </w:r>
      <w:r w:rsidR="0007217A">
        <w:t xml:space="preserve">38.1, </w:t>
      </w:r>
      <w:r w:rsidR="00D36EC7" w:rsidRPr="0007217A">
        <w:rPr>
          <w:i/>
          <w:iCs/>
        </w:rPr>
        <w:t>p</w:t>
      </w:r>
      <w:r w:rsidR="00D36EC7">
        <w:t xml:space="preserve"> &lt; 0.001) on the mean species trend (Fig.</w:t>
      </w:r>
      <w:r w:rsidR="00654837">
        <w:t xml:space="preserve"> </w:t>
      </w:r>
      <w:r w:rsidR="00D36EC7">
        <w:t>S</w:t>
      </w:r>
      <w:r w:rsidR="001D2408">
        <w:t>8</w:t>
      </w:r>
      <w:r w:rsidR="00D36EC7">
        <w:t xml:space="preserve">). These broadly matched the findings of the general analysis, with stronger declines in the south. The average species </w:t>
      </w:r>
      <w:r w:rsidR="00190030">
        <w:t xml:space="preserve">trend </w:t>
      </w:r>
      <w:r w:rsidR="00D36EC7">
        <w:t>in arable and upland sites was stable whereas all other sites</w:t>
      </w:r>
      <w:r w:rsidR="00190030">
        <w:t xml:space="preserve"> showed a</w:t>
      </w:r>
      <w:r w:rsidR="00D36EC7">
        <w:t xml:space="preserve"> significantly declining</w:t>
      </w:r>
      <w:r w:rsidR="00190030">
        <w:t xml:space="preserve"> trend</w:t>
      </w:r>
      <w:r w:rsidR="00D36EC7">
        <w:t>.</w:t>
      </w:r>
      <w:r>
        <w:t xml:space="preserve"> </w:t>
      </w:r>
      <w:r w:rsidR="00F25476">
        <w:t xml:space="preserve">When considering all UK sites, </w:t>
      </w:r>
      <w:r w:rsidR="00DA6FEE">
        <w:t xml:space="preserve">trends were significantly affected by </w:t>
      </w:r>
      <w:r w:rsidR="00F25476">
        <w:t>feeding guild</w:t>
      </w:r>
      <w:r w:rsidR="008303CB">
        <w:t xml:space="preserve"> </w:t>
      </w:r>
      <w:r w:rsidR="0004508C">
        <w:t>(</w:t>
      </w:r>
      <w:r w:rsidR="0004508C" w:rsidRPr="0004508C">
        <w:rPr>
          <w:i/>
          <w:iCs/>
        </w:rPr>
        <w:t>F</w:t>
      </w:r>
      <w:r w:rsidR="0004508C">
        <w:t>-test</w:t>
      </w:r>
      <w:r w:rsidR="00E911A8">
        <w:t xml:space="preserve">, </w:t>
      </w:r>
      <w:r w:rsidR="0004508C" w:rsidRPr="0004508C">
        <w:rPr>
          <w:i/>
          <w:iCs/>
        </w:rPr>
        <w:t>F</w:t>
      </w:r>
      <w:r w:rsidR="00E911A8">
        <w:t xml:space="preserve"> = </w:t>
      </w:r>
      <w:r w:rsidR="00AF2636">
        <w:t>4.99</w:t>
      </w:r>
      <w:r w:rsidR="00E911A8">
        <w:t xml:space="preserve">, </w:t>
      </w:r>
      <w:r w:rsidR="00E911A8" w:rsidRPr="00EF1DB5">
        <w:rPr>
          <w:i/>
          <w:iCs/>
        </w:rPr>
        <w:t>p</w:t>
      </w:r>
      <w:r w:rsidR="00E911A8">
        <w:t xml:space="preserve"> </w:t>
      </w:r>
      <w:r w:rsidR="008303CB">
        <w:t>&lt; 0.001</w:t>
      </w:r>
      <w:r w:rsidR="007508CA">
        <w:t xml:space="preserve">, Fig </w:t>
      </w:r>
      <w:r w:rsidR="002F6719">
        <w:t>S9a</w:t>
      </w:r>
      <w:r w:rsidR="008303CB">
        <w:t>)</w:t>
      </w:r>
      <w:r w:rsidR="00470EC6">
        <w:t xml:space="preserve"> but not for </w:t>
      </w:r>
      <w:proofErr w:type="spellStart"/>
      <w:r w:rsidR="00470EC6">
        <w:t>Ellenberg</w:t>
      </w:r>
      <w:proofErr w:type="spellEnd"/>
      <w:r w:rsidR="00470EC6">
        <w:t xml:space="preserve"> value for light </w:t>
      </w:r>
      <w:r w:rsidR="008303CB">
        <w:t>(</w:t>
      </w:r>
      <w:r w:rsidR="0004508C" w:rsidRPr="0004508C">
        <w:rPr>
          <w:i/>
          <w:iCs/>
        </w:rPr>
        <w:t>F</w:t>
      </w:r>
      <w:r w:rsidR="0004508C">
        <w:t xml:space="preserve">-test, </w:t>
      </w:r>
      <w:r w:rsidR="0004508C" w:rsidRPr="0004508C">
        <w:rPr>
          <w:i/>
          <w:iCs/>
        </w:rPr>
        <w:t>F</w:t>
      </w:r>
      <w:r w:rsidR="0004508C">
        <w:t xml:space="preserve"> = 2.42</w:t>
      </w:r>
      <w:r w:rsidR="00AF2636">
        <w:t xml:space="preserve">, </w:t>
      </w:r>
      <w:r w:rsidR="00AF2636" w:rsidRPr="00EF1DB5">
        <w:rPr>
          <w:i/>
          <w:iCs/>
        </w:rPr>
        <w:t>p</w:t>
      </w:r>
      <w:r w:rsidR="00AF2636">
        <w:t xml:space="preserve"> </w:t>
      </w:r>
      <w:r w:rsidR="008303CB">
        <w:t>= 0.12</w:t>
      </w:r>
      <w:r w:rsidR="007815D8">
        <w:t>,</w:t>
      </w:r>
      <w:r w:rsidR="00C23A23">
        <w:t xml:space="preserve"> Fig</w:t>
      </w:r>
      <w:r w:rsidR="001F6C8B">
        <w:t xml:space="preserve">. </w:t>
      </w:r>
      <w:r w:rsidR="00C36528">
        <w:t>S</w:t>
      </w:r>
      <w:r w:rsidR="001D2408">
        <w:t>9</w:t>
      </w:r>
      <w:r w:rsidR="002F6719">
        <w:t>b</w:t>
      </w:r>
      <w:r w:rsidR="007815D8">
        <w:t>)</w:t>
      </w:r>
      <w:r w:rsidR="001F6C8B">
        <w:t>.</w:t>
      </w:r>
      <w:r w:rsidR="002A3B8D">
        <w:t xml:space="preserve"> </w:t>
      </w:r>
      <w:r w:rsidR="00D36EC7">
        <w:t>Species feeding on lichens increased significantly, those feeding on conifers remained stable and all six of the other groups declined significantly.</w:t>
      </w:r>
    </w:p>
    <w:p w14:paraId="700CFF8E" w14:textId="44AF4DA7" w:rsidR="00FA0BEF" w:rsidRDefault="00D36EC7" w:rsidP="00490176">
      <w:r>
        <w:t>There was a significant interaction between</w:t>
      </w:r>
      <w:r w:rsidR="00BE0381">
        <w:t xml:space="preserve"> feeding guild </w:t>
      </w:r>
      <w:r>
        <w:t>and</w:t>
      </w:r>
      <w:r w:rsidR="003A3F05">
        <w:t xml:space="preserve"> habitat (</w:t>
      </w:r>
      <w:r w:rsidR="00675527">
        <w:t xml:space="preserve">LRT, </w:t>
      </w:r>
      <w:r w:rsidR="00675527" w:rsidRPr="004F269C">
        <w:t>χ</w:t>
      </w:r>
      <w:r w:rsidR="00675527" w:rsidRPr="004F269C">
        <w:rPr>
          <w:vertAlign w:val="superscript"/>
        </w:rPr>
        <w:t>2</w:t>
      </w:r>
      <w:r w:rsidR="00675527">
        <w:t xml:space="preserve"> = 90.3, </w:t>
      </w:r>
      <w:r w:rsidR="00675527" w:rsidRPr="00EF1DB5">
        <w:rPr>
          <w:i/>
          <w:iCs/>
        </w:rPr>
        <w:t>p</w:t>
      </w:r>
      <w:r w:rsidR="00675527">
        <w:t xml:space="preserve"> </w:t>
      </w:r>
      <w:r w:rsidR="003A3F05">
        <w:t xml:space="preserve">&lt; 0.001, Fig. 4), </w:t>
      </w:r>
      <w:r w:rsidR="00BE0381">
        <w:t>region (</w:t>
      </w:r>
      <w:r w:rsidR="004F1E21">
        <w:t xml:space="preserve">LRT, </w:t>
      </w:r>
      <w:r w:rsidR="004F1E21" w:rsidRPr="004F269C">
        <w:t>χ</w:t>
      </w:r>
      <w:r w:rsidR="004F1E21" w:rsidRPr="004F269C">
        <w:rPr>
          <w:vertAlign w:val="superscript"/>
        </w:rPr>
        <w:t>2</w:t>
      </w:r>
      <w:r w:rsidR="004F1E21">
        <w:t xml:space="preserve"> = </w:t>
      </w:r>
      <w:r w:rsidR="0096614D">
        <w:t>19.6</w:t>
      </w:r>
      <w:r w:rsidR="004F1E21">
        <w:t xml:space="preserve">, </w:t>
      </w:r>
      <w:r w:rsidR="004F1E21" w:rsidRPr="00EF1DB5">
        <w:rPr>
          <w:i/>
          <w:iCs/>
        </w:rPr>
        <w:t>p</w:t>
      </w:r>
      <w:r w:rsidR="004F1E21">
        <w:t xml:space="preserve"> </w:t>
      </w:r>
      <w:r w:rsidR="00BE0381">
        <w:t>&lt; 0.00</w:t>
      </w:r>
      <w:r w:rsidR="00150428">
        <w:t>6</w:t>
      </w:r>
      <w:r w:rsidR="00BE0381">
        <w:t>, Fig</w:t>
      </w:r>
      <w:r w:rsidR="00EA2E78">
        <w:t>. S1</w:t>
      </w:r>
      <w:r w:rsidR="001D2408">
        <w:t>0a</w:t>
      </w:r>
      <w:r w:rsidR="003A3F05">
        <w:t xml:space="preserve">) </w:t>
      </w:r>
      <w:r w:rsidR="00BE0381">
        <w:t>and region</w:t>
      </w:r>
      <w:r w:rsidR="00BB2229">
        <w:t xml:space="preserve"> within broadleaf woodlands</w:t>
      </w:r>
      <w:r w:rsidR="00BE0381">
        <w:t xml:space="preserve"> (</w:t>
      </w:r>
      <w:r w:rsidR="00150428">
        <w:t xml:space="preserve">LRT, </w:t>
      </w:r>
      <w:r w:rsidR="00150428" w:rsidRPr="004F269C">
        <w:t>χ</w:t>
      </w:r>
      <w:r w:rsidR="00150428" w:rsidRPr="004F269C">
        <w:rPr>
          <w:vertAlign w:val="superscript"/>
        </w:rPr>
        <w:t>2</w:t>
      </w:r>
      <w:r w:rsidR="00150428">
        <w:t xml:space="preserve"> = </w:t>
      </w:r>
      <w:r w:rsidR="0004508C">
        <w:t>38.3</w:t>
      </w:r>
      <w:r w:rsidR="00150428">
        <w:t xml:space="preserve">, </w:t>
      </w:r>
      <w:r w:rsidR="00150428" w:rsidRPr="00EF1DB5">
        <w:rPr>
          <w:i/>
          <w:iCs/>
        </w:rPr>
        <w:t>p</w:t>
      </w:r>
      <w:r w:rsidR="00150428">
        <w:t xml:space="preserve"> </w:t>
      </w:r>
      <w:r w:rsidR="00BB2229">
        <w:t>&lt; 0.001</w:t>
      </w:r>
      <w:r w:rsidR="00BE0381">
        <w:t>, Fig</w:t>
      </w:r>
      <w:r w:rsidR="00214EDA">
        <w:t>. S1</w:t>
      </w:r>
      <w:r w:rsidR="001D2408">
        <w:t>0b</w:t>
      </w:r>
      <w:r w:rsidR="00BE0381">
        <w:t>).</w:t>
      </w:r>
      <w:r w:rsidR="000543FD">
        <w:t xml:space="preserve"> </w:t>
      </w:r>
      <w:r w:rsidR="00B35181">
        <w:t>Post hoc an</w:t>
      </w:r>
      <w:r w:rsidR="008D45BE">
        <w:t>alysis suggested that the interaction</w:t>
      </w:r>
      <w:r w:rsidR="00627853">
        <w:t>s</w:t>
      </w:r>
      <w:r w:rsidR="008D45BE">
        <w:t xml:space="preserve"> w</w:t>
      </w:r>
      <w:r w:rsidR="00627853">
        <w:t>ere</w:t>
      </w:r>
      <w:r w:rsidR="008D45BE">
        <w:t xml:space="preserve"> driven by lichen feeders</w:t>
      </w:r>
      <w:r w:rsidR="00BC4E87">
        <w:t xml:space="preserve">, </w:t>
      </w:r>
      <w:r w:rsidR="00627853">
        <w:t xml:space="preserve">grass feeders, </w:t>
      </w:r>
      <w:r w:rsidR="00BC4E87">
        <w:t>broadleaf tree feeders and broadleaf shrub feeders</w:t>
      </w:r>
      <w:r w:rsidR="005145E4">
        <w:t xml:space="preserve"> (Fig. 4)</w:t>
      </w:r>
      <w:r w:rsidR="00BC4E87">
        <w:t xml:space="preserve">. </w:t>
      </w:r>
      <w:r w:rsidR="00C56D1F">
        <w:t xml:space="preserve">Lichen feeders had more positive trends </w:t>
      </w:r>
      <w:r w:rsidR="006D47DE">
        <w:t xml:space="preserve">than expected in urban areas and more negative trends in improved grassland. </w:t>
      </w:r>
      <w:r w:rsidR="00F82A7C">
        <w:t>Broadleaf shrub feeders had more positive trends than expected in ‘other semi-natural’</w:t>
      </w:r>
      <w:r w:rsidR="004B0E60">
        <w:t xml:space="preserve"> </w:t>
      </w:r>
      <w:r w:rsidR="00235CF3">
        <w:t xml:space="preserve">and more </w:t>
      </w:r>
      <w:r w:rsidR="00235CF3">
        <w:lastRenderedPageBreak/>
        <w:t xml:space="preserve">negative in </w:t>
      </w:r>
      <w:r w:rsidR="0011103D">
        <w:t>urban. B</w:t>
      </w:r>
      <w:r w:rsidR="004B0E60">
        <w:t xml:space="preserve">roadleaf tree feeders had more positive trends than expected in uplands. </w:t>
      </w:r>
      <w:r w:rsidR="0011103D">
        <w:t>Grass feeders had more negative trends than expected in the north</w:t>
      </w:r>
      <w:r w:rsidR="00642C2A">
        <w:t xml:space="preserve"> and in northern woodlands</w:t>
      </w:r>
      <w:r w:rsidR="00C63CDF">
        <w:t xml:space="preserve"> (Fig. 10b)</w:t>
      </w:r>
      <w:r w:rsidR="00642C2A">
        <w:t xml:space="preserve">. Species feeding on broadleaf trees and </w:t>
      </w:r>
      <w:r w:rsidR="00DA012B">
        <w:t>shrubs had more positive trends than expected in northern woodlands.</w:t>
      </w:r>
      <w:r w:rsidR="008B5A16">
        <w:t xml:space="preserve"> </w:t>
      </w:r>
      <w:r>
        <w:t>Contrary to our hypothesis, species that feed on forbs and shrubs were no more likely to decline in woodlands than those that feed on grasses, trees or lichen</w:t>
      </w:r>
      <w:r w:rsidR="003D68BD">
        <w:t>s</w:t>
      </w:r>
      <w:r>
        <w:t>.</w:t>
      </w:r>
      <w:r w:rsidR="00AD6435">
        <w:t xml:space="preserve"> </w:t>
      </w:r>
      <w:r w:rsidR="00190030">
        <w:t xml:space="preserve">No significant interactions were found for </w:t>
      </w:r>
      <w:proofErr w:type="spellStart"/>
      <w:r w:rsidR="00190030">
        <w:t>Ellenberg</w:t>
      </w:r>
      <w:proofErr w:type="spellEnd"/>
      <w:r w:rsidR="00190030">
        <w:t xml:space="preserve"> value for light (Table S</w:t>
      </w:r>
      <w:r w:rsidR="00C63FC1">
        <w:t>3</w:t>
      </w:r>
      <w:r w:rsidR="00190030">
        <w:t>).</w:t>
      </w:r>
    </w:p>
    <w:p w14:paraId="55F7407A" w14:textId="77777777" w:rsidR="006D78BE" w:rsidRDefault="006D78BE" w:rsidP="00490176"/>
    <w:p w14:paraId="2D0D0AB4" w14:textId="0C8170C5" w:rsidR="00F36D6C" w:rsidRDefault="00F46C81" w:rsidP="00C47784">
      <w:pPr>
        <w:pStyle w:val="Heading1"/>
      </w:pPr>
      <w:r>
        <w:t>Discussion</w:t>
      </w:r>
    </w:p>
    <w:p w14:paraId="280CBD1A" w14:textId="2A074BCE" w:rsidR="001C197E" w:rsidRDefault="00364A0B" w:rsidP="001C197E">
      <w:r>
        <w:t xml:space="preserve">Our results show that </w:t>
      </w:r>
      <w:r w:rsidR="0061089E">
        <w:t>between 1968 and 2016</w:t>
      </w:r>
      <w:r w:rsidR="00850E8B">
        <w:t xml:space="preserve"> in the UK, there were significant declines in</w:t>
      </w:r>
      <w:r w:rsidR="001C197E">
        <w:t xml:space="preserve"> </w:t>
      </w:r>
      <w:r w:rsidR="00714BDA">
        <w:t xml:space="preserve">total </w:t>
      </w:r>
      <w:r w:rsidR="001C197E">
        <w:t xml:space="preserve">moth abundance </w:t>
      </w:r>
      <w:r>
        <w:t>(-</w:t>
      </w:r>
      <w:r w:rsidR="001C197E">
        <w:t>34%</w:t>
      </w:r>
      <w:r>
        <w:t xml:space="preserve">) and </w:t>
      </w:r>
      <w:r w:rsidR="001C197E">
        <w:t xml:space="preserve">biomass </w:t>
      </w:r>
      <w:r>
        <w:t xml:space="preserve">(-39%), while species richness remained unchanged and </w:t>
      </w:r>
      <w:r w:rsidR="001C197E">
        <w:t>diversity increased</w:t>
      </w:r>
      <w:r w:rsidR="00D52B82">
        <w:t xml:space="preserve"> </w:t>
      </w:r>
      <w:r>
        <w:t>(+</w:t>
      </w:r>
      <w:r w:rsidR="001C197E">
        <w:t>1</w:t>
      </w:r>
      <w:r w:rsidR="00F63298">
        <w:t>0</w:t>
      </w:r>
      <w:r w:rsidR="001C197E">
        <w:t>%</w:t>
      </w:r>
      <w:r>
        <w:t>)</w:t>
      </w:r>
      <w:r w:rsidR="001C197E">
        <w:t xml:space="preserve">. </w:t>
      </w:r>
      <w:r w:rsidR="007538C6">
        <w:t xml:space="preserve">The steeper decline in </w:t>
      </w:r>
      <w:r>
        <w:t xml:space="preserve">total </w:t>
      </w:r>
      <w:r w:rsidR="007538C6">
        <w:t xml:space="preserve">biomass compared to total abundance </w:t>
      </w:r>
      <w:r w:rsidR="00C31281">
        <w:t xml:space="preserve">is </w:t>
      </w:r>
      <w:r w:rsidR="00731552">
        <w:t xml:space="preserve">likely </w:t>
      </w:r>
      <w:r w:rsidR="00C31281">
        <w:t>due to steeper declines in larger-bodied moths, as was shown by</w:t>
      </w:r>
      <w:r w:rsidR="0086329C">
        <w:t xml:space="preserve"> </w:t>
      </w:r>
      <w:r w:rsidR="007538C6">
        <w:fldChar w:fldCharType="begin"/>
      </w:r>
      <w:r w:rsidR="0040043D">
        <w:instrText xml:space="preserve"> ADDIN EN.CITE &lt;EndNote&gt;&lt;Cite AuthorYear="1"&gt;&lt;Author&gt;Coulthard&lt;/Author&gt;&lt;Year&gt;2019&lt;/Year&gt;&lt;RecNum&gt;529&lt;/RecNum&gt;&lt;DisplayText&gt;Coulthard&lt;style face="italic"&gt; et al.&lt;/style&gt; (2019)&lt;/DisplayText&gt;&lt;record&gt;&lt;rec-number&gt;529&lt;/rec-number&gt;&lt;foreign-keys&gt;&lt;key app="EN" db-id="rvwwvxvxaxv0s1ed2aa5r5vde0sfxpswsd02" timestamp="1554721892"&gt;529&lt;/key&gt;&lt;/foreign-keys&gt;&lt;ref-type name="Journal Article"&gt;17&lt;/ref-type&gt;&lt;contributors&gt;&lt;authors&gt;&lt;author&gt;Coulthard, Emma&lt;/author&gt;&lt;author&gt;Norrey, John&lt;/author&gt;&lt;author&gt;Shortall, Chris&lt;/author&gt;&lt;author&gt;Harris, W Edwin&lt;/author&gt;&lt;/authors&gt;&lt;/contributors&gt;&lt;titles&gt;&lt;title&gt;Ecological traits predict population changes in moths&lt;/title&gt;&lt;secondary-title&gt;Biological Conservation&lt;/secondary-title&gt;&lt;/titles&gt;&lt;periodical&gt;&lt;full-title&gt;Biological Conservation&lt;/full-title&gt;&lt;abbr-1&gt;Biological Conservation&lt;/abbr-1&gt;&lt;/periodical&gt;&lt;pages&gt;213-219&lt;/pages&gt;&lt;volume&gt;233&lt;/volume&gt;&lt;dates&gt;&lt;year&gt;2019&lt;/year&gt;&lt;/dates&gt;&lt;isbn&gt;0006-3207&lt;/isbn&gt;&lt;urls&gt;&lt;/urls&gt;&lt;/record&gt;&lt;/Cite&gt;&lt;/EndNote&gt;</w:instrText>
      </w:r>
      <w:r w:rsidR="007538C6">
        <w:fldChar w:fldCharType="separate"/>
      </w:r>
      <w:r w:rsidR="0040043D">
        <w:rPr>
          <w:noProof/>
        </w:rPr>
        <w:t>Coulthard</w:t>
      </w:r>
      <w:r w:rsidR="0040043D" w:rsidRPr="0040043D">
        <w:rPr>
          <w:i/>
          <w:noProof/>
        </w:rPr>
        <w:t xml:space="preserve"> et al.</w:t>
      </w:r>
      <w:r w:rsidR="0040043D">
        <w:rPr>
          <w:noProof/>
        </w:rPr>
        <w:t xml:space="preserve"> (2019)</w:t>
      </w:r>
      <w:r w:rsidR="007538C6">
        <w:fldChar w:fldCharType="end"/>
      </w:r>
      <w:r w:rsidR="007538C6">
        <w:t xml:space="preserve">. </w:t>
      </w:r>
      <w:r w:rsidR="001C197E">
        <w:t xml:space="preserve">The stability of species richness and the increase in diversity is supported by findings that show occupancy </w:t>
      </w:r>
      <w:r w:rsidR="00E40A47">
        <w:t xml:space="preserve">of moth species in the UK </w:t>
      </w:r>
      <w:r w:rsidR="001C197E">
        <w:t xml:space="preserve">has increased since the 1960s </w:t>
      </w:r>
      <w:r w:rsidR="001C197E">
        <w:fldChar w:fldCharType="begin">
          <w:fldData xml:space="preserve">PEVuZE5vdGU+PENpdGU+PEF1dGhvcj5EZW5uaXM8L0F1dGhvcj48WWVhcj4yMDE5PC9ZZWFyPjxS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</w:fldData>
        </w:fldChar>
      </w:r>
      <w:r w:rsidR="0040043D">
        <w:instrText xml:space="preserve"> ADDIN EN.CITE </w:instrText>
      </w:r>
      <w:r w:rsidR="0040043D">
        <w:fldChar w:fldCharType="begin">
          <w:fldData xml:space="preserve">PEVuZE5vdGU+PENpdGU+PEF1dGhvcj5EZW5uaXM8L0F1dGhvcj48WWVhcj4yMDE5PC9ZZWFyPjxS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</w:fldData>
        </w:fldChar>
      </w:r>
      <w:r w:rsidR="0040043D">
        <w:instrText xml:space="preserve"> ADDIN EN.CITE.DATA </w:instrText>
      </w:r>
      <w:r w:rsidR="0040043D">
        <w:fldChar w:fldCharType="end"/>
      </w:r>
      <w:r w:rsidR="001C197E">
        <w:fldChar w:fldCharType="separate"/>
      </w:r>
      <w:r w:rsidR="0040043D">
        <w:rPr>
          <w:noProof/>
        </w:rPr>
        <w:t>(Dennis</w:t>
      </w:r>
      <w:r w:rsidR="0040043D" w:rsidRPr="0040043D">
        <w:rPr>
          <w:i/>
          <w:noProof/>
        </w:rPr>
        <w:t xml:space="preserve"> et al.</w:t>
      </w:r>
      <w:r w:rsidR="0040043D">
        <w:rPr>
          <w:noProof/>
        </w:rPr>
        <w:t>, 2019; Outhwaite</w:t>
      </w:r>
      <w:r w:rsidR="0040043D" w:rsidRPr="0040043D">
        <w:rPr>
          <w:i/>
          <w:noProof/>
        </w:rPr>
        <w:t xml:space="preserve"> et al.</w:t>
      </w:r>
      <w:r w:rsidR="0040043D">
        <w:rPr>
          <w:noProof/>
        </w:rPr>
        <w:t>, 2020; Randle, 2019)</w:t>
      </w:r>
      <w:r w:rsidR="001C197E">
        <w:fldChar w:fldCharType="end"/>
      </w:r>
      <w:r w:rsidR="001C197E">
        <w:t>.</w:t>
      </w:r>
      <w:r w:rsidR="002D2170">
        <w:t xml:space="preserve"> W</w:t>
      </w:r>
      <w:r w:rsidR="001C197E">
        <w:t xml:space="preserve">hen taking region into account, species richness had a </w:t>
      </w:r>
      <w:r w:rsidR="00966751">
        <w:t xml:space="preserve">significantly </w:t>
      </w:r>
      <w:r w:rsidR="001C197E">
        <w:t>positive trend</w:t>
      </w:r>
      <w:r w:rsidR="00966751">
        <w:t xml:space="preserve"> of 9%</w:t>
      </w:r>
      <w:r w:rsidR="001C197E">
        <w:t xml:space="preserve"> </w:t>
      </w:r>
      <w:r w:rsidR="00966751">
        <w:t>in the north while richness in the south did not change significantly</w:t>
      </w:r>
      <w:r w:rsidR="001C197E">
        <w:t xml:space="preserve"> (Fig. 1). This corroborates the finding that much of the increase in occupancy has accompanied a northwards spread </w:t>
      </w:r>
      <w:r w:rsidR="001C197E">
        <w:fldChar w:fldCharType="begin"/>
      </w:r>
      <w:r w:rsidR="0040043D">
        <w:instrText xml:space="preserve"> ADDIN EN.CITE &lt;EndNote&gt;&lt;Cite&gt;&lt;Author&gt;Fox&lt;/Author&gt;&lt;Year&gt;2021&lt;/Year&gt;&lt;RecNum&gt;1004&lt;/RecNum&gt;&lt;DisplayText&gt;(Fox&lt;style face="italic"&gt; et al.&lt;/style&gt;, 2021)&lt;/DisplayText&gt;&lt;record&gt;&lt;rec-number&gt;1004&lt;/rec-number&gt;&lt;foreign-keys&gt;&lt;key app="EN" db-id="rvwwvxvxaxv0s1ed2aa5r5vde0sfxpswsd02" timestamp="1612888150"&gt;1004&lt;/key&gt;&lt;/foreign-keys&gt;&lt;ref-type name="Journal Article"&gt;17&lt;/ref-type&gt;&lt;contributors&gt;&lt;authors&gt;&lt;author&gt;Fox, R., &lt;/author&gt;&lt;author&gt;Dennis, E.B., &lt;/author&gt;&lt;author&gt;Harrower, C.A., &lt;/author&gt;&lt;author&gt;Blumgart, D., &lt;/author&gt;&lt;author&gt;Bell, J.R., &lt;/author&gt;&lt;author&gt;Cook, P., &lt;/author&gt;&lt;author&gt;Davis, A.M., &lt;/author&gt;&lt;author&gt;Evans-Hill, L.J., &lt;/author&gt;&lt;author&gt;Haynes, F., &lt;/author&gt;&lt;author&gt;Hill, D., &lt;/author&gt;&lt;author&gt;Isaac, N.J.B., &lt;/author&gt;&lt;author&gt;Parsons, M.S., &lt;/author&gt;&lt;author&gt;Pocock, M.J.O., &lt;/author&gt;&lt;author&gt;Prescott, T., &lt;/author&gt;&lt;author&gt;Randle, Z., &lt;/author&gt;&lt;author&gt;Shortall, C.R., &lt;/author&gt;&lt;author&gt;Tordoff, G.M., &lt;/author&gt;&lt;author&gt;Tuson, D. &amp;amp; &lt;/author&gt;&lt;author&gt;Bourn, N.A.D. &lt;/author&gt;&lt;/authors&gt;&lt;/contributors&gt;&lt;titles&gt;&lt;title&gt;The state of Britain’s larger moths 2021&lt;/title&gt;&lt;secondary-title&gt;Butterfly Conservation, Rothamsted Research and UK Centre for Ecology &amp;amp; Hydrology, Wareham, Dorset, UK.&lt;/secondary-title&gt;&lt;/titles&gt;&lt;periodical&gt;&lt;full-title&gt;Butterfly Conservation, Rothamsted Research and UK Centre for Ecology &amp;amp; Hydrology, Wareham, Dorset, UK.&lt;/full-title&gt;&lt;/periodical&gt;&lt;dates&gt;&lt;year&gt;2021&lt;/year&gt;&lt;/dates&gt;&lt;urls&gt;&lt;/urls&gt;&lt;/record&gt;&lt;/Cite&gt;&lt;/EndNote&gt;</w:instrText>
      </w:r>
      <w:r w:rsidR="001C197E">
        <w:fldChar w:fldCharType="separate"/>
      </w:r>
      <w:r w:rsidR="0040043D">
        <w:rPr>
          <w:noProof/>
        </w:rPr>
        <w:t>(Fox</w:t>
      </w:r>
      <w:r w:rsidR="0040043D" w:rsidRPr="0040043D">
        <w:rPr>
          <w:i/>
          <w:noProof/>
        </w:rPr>
        <w:t xml:space="preserve"> et al.</w:t>
      </w:r>
      <w:r w:rsidR="0040043D">
        <w:rPr>
          <w:noProof/>
        </w:rPr>
        <w:t>, 2021)</w:t>
      </w:r>
      <w:r w:rsidR="001C197E">
        <w:fldChar w:fldCharType="end"/>
      </w:r>
      <w:r w:rsidR="001C197E">
        <w:t>.</w:t>
      </w:r>
      <w:r w:rsidR="00C31281">
        <w:t xml:space="preserve"> </w:t>
      </w:r>
      <w:r w:rsidR="00153A2B">
        <w:t xml:space="preserve">A similar pattern of change was also reported in Finland </w:t>
      </w:r>
      <w:r w:rsidR="00153A2B">
        <w:fldChar w:fldCharType="begin"/>
      </w:r>
      <w:r w:rsidR="0040043D">
        <w:instrText xml:space="preserve"> ADDIN EN.CITE &lt;EndNote&gt;&lt;Cite&gt;&lt;Author&gt;Antão&lt;/Author&gt;&lt;Year&gt;2020&lt;/Year&gt;&lt;RecNum&gt;969&lt;/RecNum&gt;&lt;DisplayText&gt;(Antão&lt;style face="italic"&gt; et al.&lt;/style&gt;, 2020)&lt;/DisplayText&gt;&lt;record&gt;&lt;rec-number&gt;969&lt;/rec-number&gt;&lt;foreign-keys&gt;&lt;key app="EN" db-id="rvwwvxvxaxv0s1ed2aa5r5vde0sfxpswsd02" timestamp="1597872602"&gt;969&lt;/key&gt;&lt;/foreign-keys&gt;&lt;ref-type name="Journal Article"&gt;17&lt;/ref-type&gt;&lt;contributors&gt;&lt;authors&gt;&lt;author&gt;Antão, Laura H&lt;/author&gt;&lt;author&gt;Pöyry, Juha&lt;/author&gt;&lt;author&gt;Leinonen, Reima&lt;/author&gt;&lt;author&gt;Roslin, Tomas&lt;/author&gt;&lt;/authors&gt;&lt;/contributors&gt;&lt;titles&gt;&lt;title&gt;Contrasting latitudinal patterns in diversity and stability in a high‐latitude species‐rich moth community&lt;/title&gt;&lt;secondary-title&gt;Global Ecology and Biogeography&lt;/secondary-title&gt;&lt;/titles&gt;&lt;periodical&gt;&lt;full-title&gt;Global Ecology and Biogeography&lt;/full-title&gt;&lt;/periodical&gt;&lt;pages&gt;896-907&lt;/pages&gt;&lt;volume&gt;29&lt;/volume&gt;&lt;number&gt;5&lt;/number&gt;&lt;dates&gt;&lt;year&gt;2020&lt;/year&gt;&lt;/dates&gt;&lt;isbn&gt;1466-822X&lt;/isbn&gt;&lt;urls&gt;&lt;/urls&gt;&lt;/record&gt;&lt;/Cite&gt;&lt;/EndNote&gt;</w:instrText>
      </w:r>
      <w:r w:rsidR="00153A2B">
        <w:fldChar w:fldCharType="separate"/>
      </w:r>
      <w:r w:rsidR="0040043D">
        <w:rPr>
          <w:noProof/>
        </w:rPr>
        <w:t>(Antão</w:t>
      </w:r>
      <w:r w:rsidR="0040043D" w:rsidRPr="0040043D">
        <w:rPr>
          <w:i/>
          <w:noProof/>
        </w:rPr>
        <w:t xml:space="preserve"> et al.</w:t>
      </w:r>
      <w:r w:rsidR="0040043D">
        <w:rPr>
          <w:noProof/>
        </w:rPr>
        <w:t>, 2020)</w:t>
      </w:r>
      <w:r w:rsidR="00153A2B">
        <w:fldChar w:fldCharType="end"/>
      </w:r>
      <w:r w:rsidR="00153A2B">
        <w:t xml:space="preserve"> and is likely due to species range expansions, made possible by climate change, counteracting </w:t>
      </w:r>
      <w:r w:rsidR="00DF7356">
        <w:t xml:space="preserve">a </w:t>
      </w:r>
      <w:r w:rsidR="00153A2B">
        <w:t xml:space="preserve">loss in abundance. </w:t>
      </w:r>
      <w:r w:rsidR="00C31281">
        <w:t xml:space="preserve">The decline in abundance in broadleaf woodland (-51%) was more severe than that of </w:t>
      </w:r>
      <w:r w:rsidR="001F0355">
        <w:t>any other habitat, including intensively farmed habitats:</w:t>
      </w:r>
      <w:r w:rsidR="00C31281">
        <w:t xml:space="preserve"> arable (-7%, non-significant) </w:t>
      </w:r>
      <w:r w:rsidR="001F0355">
        <w:t>and</w:t>
      </w:r>
      <w:r w:rsidR="00C31281">
        <w:t xml:space="preserve"> improved grassland (-28%). Broadleaf woodland also showed the greatest and most consistent declines in all four community attributes examined (abundance, biomass, species richness and diversity).</w:t>
      </w:r>
    </w:p>
    <w:p w14:paraId="744C1DF2" w14:textId="1161E357" w:rsidR="001C197E" w:rsidRDefault="003D755E" w:rsidP="001C197E">
      <w:r>
        <w:lastRenderedPageBreak/>
        <w:t xml:space="preserve">In all four </w:t>
      </w:r>
      <w:r w:rsidR="0036121C">
        <w:t>response variables</w:t>
      </w:r>
      <w:r>
        <w:t xml:space="preserve">, trends were more negative in the south than the north. </w:t>
      </w:r>
      <w:r w:rsidR="001C197E">
        <w:t xml:space="preserve">However, it should be noted that trends in </w:t>
      </w:r>
      <w:r w:rsidR="0036121C">
        <w:t xml:space="preserve">total abundance in </w:t>
      </w:r>
      <w:r w:rsidR="001C197E">
        <w:t>the north were very sensitive to the exclusion of single sites</w:t>
      </w:r>
      <w:r>
        <w:t xml:space="preserve"> (</w:t>
      </w:r>
      <w:r w:rsidR="00454115">
        <w:t>see Supporting Information</w:t>
      </w:r>
      <w:r w:rsidR="001511C3">
        <w:t>:</w:t>
      </w:r>
      <w:r w:rsidR="00454115">
        <w:t xml:space="preserve"> Influential sites</w:t>
      </w:r>
      <w:r w:rsidR="00B203CB">
        <w:t xml:space="preserve"> and Fig.</w:t>
      </w:r>
      <w:r>
        <w:t xml:space="preserve"> S</w:t>
      </w:r>
      <w:r w:rsidR="00B203CB">
        <w:t>1</w:t>
      </w:r>
      <w:r w:rsidR="00FC58EC">
        <w:t>1</w:t>
      </w:r>
      <w:r>
        <w:t>)</w:t>
      </w:r>
      <w:r w:rsidR="001C197E">
        <w:t>.</w:t>
      </w:r>
      <w:r w:rsidR="00363D6D">
        <w:t xml:space="preserve"> The removal of a single</w:t>
      </w:r>
      <w:r w:rsidR="00DE11AC">
        <w:t xml:space="preserve"> </w:t>
      </w:r>
      <w:r w:rsidR="00FD33A2">
        <w:t>influential</w:t>
      </w:r>
      <w:r w:rsidR="00363D6D">
        <w:t xml:space="preserve"> outlier site</w:t>
      </w:r>
      <w:r w:rsidR="00B203CB">
        <w:t xml:space="preserve"> (in the improved grassland category)</w:t>
      </w:r>
      <w:r w:rsidR="0086329C">
        <w:t xml:space="preserve"> from the model</w:t>
      </w:r>
      <w:r w:rsidR="00363D6D">
        <w:t xml:space="preserve"> resulted in the abundance trend in the north dropping from -25% to -40%</w:t>
      </w:r>
      <w:r w:rsidR="002038C7">
        <w:t xml:space="preserve"> and therefore matching the south in magnitude of decline</w:t>
      </w:r>
      <w:r w:rsidR="00966559">
        <w:t xml:space="preserve"> (Fig. S1</w:t>
      </w:r>
      <w:r w:rsidR="00DB560D">
        <w:t>1b</w:t>
      </w:r>
      <w:r w:rsidR="00966559">
        <w:t>)</w:t>
      </w:r>
      <w:r w:rsidR="00363D6D">
        <w:t>. This means that the previously reported differing rates of decline in</w:t>
      </w:r>
      <w:r w:rsidR="00731552">
        <w:t xml:space="preserve"> moth abundance between</w:t>
      </w:r>
      <w:r w:rsidR="00363D6D">
        <w:t xml:space="preserve"> the north and south (Conrad et al., 2006, Fox et al., 2021)</w:t>
      </w:r>
      <w:r w:rsidR="002038C7">
        <w:t xml:space="preserve"> </w:t>
      </w:r>
      <w:r w:rsidR="00292214">
        <w:t>may</w:t>
      </w:r>
      <w:r w:rsidR="00363D6D">
        <w:t xml:space="preserve"> not represent a genuine difference, but </w:t>
      </w:r>
      <w:r w:rsidR="00292214">
        <w:t>may rather be a</w:t>
      </w:r>
      <w:r w:rsidR="00363D6D">
        <w:t xml:space="preserve"> result of the influence of a single long-running site which underwent a very large increase in abundance</w:t>
      </w:r>
      <w:r w:rsidR="0086329C">
        <w:t>, likely due to the development of a poplar tree plantation around the trap</w:t>
      </w:r>
      <w:r w:rsidR="00731552">
        <w:t xml:space="preserve"> (s</w:t>
      </w:r>
      <w:r w:rsidR="002038C7">
        <w:t>ee Fig. S</w:t>
      </w:r>
      <w:r w:rsidR="00654837">
        <w:t>1</w:t>
      </w:r>
      <w:r w:rsidR="00DB560D">
        <w:t>2</w:t>
      </w:r>
      <w:r w:rsidR="002038C7">
        <w:t xml:space="preserve"> for more information about the large increase in abundance at this site</w:t>
      </w:r>
      <w:r w:rsidR="00731552">
        <w:t>)</w:t>
      </w:r>
      <w:r w:rsidR="002038C7">
        <w:t>.</w:t>
      </w:r>
      <w:r w:rsidR="00340973">
        <w:t xml:space="preserve"> </w:t>
      </w:r>
      <w:r w:rsidR="00B203CB">
        <w:t>In support of more severe</w:t>
      </w:r>
      <w:r w:rsidR="00712297">
        <w:t xml:space="preserve"> abundance</w:t>
      </w:r>
      <w:r w:rsidR="00B203CB">
        <w:t xml:space="preserve"> declines in </w:t>
      </w:r>
      <w:r w:rsidR="00966559">
        <w:t>t</w:t>
      </w:r>
      <w:r w:rsidR="00B203CB">
        <w:t>he south is the fact that the same pattern emerged in broadleaf woodland (Fig. 3) and this was robust to the exclusion of single sites (Fig. S</w:t>
      </w:r>
      <w:r w:rsidR="003450AC">
        <w:t>1</w:t>
      </w:r>
      <w:r w:rsidR="00DB560D">
        <w:t>1d</w:t>
      </w:r>
      <w:r w:rsidR="00B203CB">
        <w:t>).</w:t>
      </w:r>
      <w:r w:rsidR="00BB2027">
        <w:t xml:space="preserve"> Unfortunately</w:t>
      </w:r>
      <w:r w:rsidR="005F3994">
        <w:t xml:space="preserve">, the difference in trends between north and south could not be tested </w:t>
      </w:r>
      <w:r w:rsidR="00B526D3">
        <w:t xml:space="preserve">across all habitats </w:t>
      </w:r>
      <w:r w:rsidR="005F3994">
        <w:t>due to</w:t>
      </w:r>
      <w:r w:rsidR="00E55D38">
        <w:t xml:space="preserve"> a low number of sites in some habitats </w:t>
      </w:r>
      <w:r w:rsidR="00B526D3">
        <w:t xml:space="preserve">and a lack of northern sites for </w:t>
      </w:r>
      <w:r w:rsidR="00A04DF1">
        <w:t>arable habitat and southern sites for upland habitats.</w:t>
      </w:r>
      <w:r w:rsidR="00B203CB">
        <w:t xml:space="preserve"> </w:t>
      </w:r>
      <w:r w:rsidR="002038C7">
        <w:t>In the south, the decline in biomass was more severe than the decline in abundance, while in the north the</w:t>
      </w:r>
      <w:r w:rsidR="001F0787">
        <w:t xml:space="preserve"> opposite was true </w:t>
      </w:r>
      <w:r w:rsidR="001C197E">
        <w:t>(Fig. 1)</w:t>
      </w:r>
      <w:r w:rsidR="00340973">
        <w:t>, indicating that larger-bodied moths have fared worse in the south</w:t>
      </w:r>
      <w:r w:rsidR="0086329C">
        <w:t xml:space="preserve"> but better in </w:t>
      </w:r>
      <w:r w:rsidR="001F0355">
        <w:t>t</w:t>
      </w:r>
      <w:r w:rsidR="0086329C">
        <w:t xml:space="preserve">he </w:t>
      </w:r>
      <w:r w:rsidR="001F0355">
        <w:t>north</w:t>
      </w:r>
      <w:r w:rsidR="00340973">
        <w:t>.</w:t>
      </w:r>
    </w:p>
    <w:p w14:paraId="1CDEA30E" w14:textId="77777777" w:rsidR="006D78BE" w:rsidRDefault="006D78BE" w:rsidP="001C197E"/>
    <w:p w14:paraId="5217F1A2" w14:textId="04040E12" w:rsidR="00FB0E88" w:rsidRDefault="00FB0E88" w:rsidP="00702705">
      <w:pPr>
        <w:pStyle w:val="Heading2"/>
      </w:pPr>
      <w:r>
        <w:t>Decline in biomass</w:t>
      </w:r>
    </w:p>
    <w:p w14:paraId="52FA4F41" w14:textId="5BBAAD33" w:rsidR="00AA5586" w:rsidRDefault="00AA5586" w:rsidP="00AA5586">
      <w:r>
        <w:t>Declines in moth biomass are a direct result of declines in abundance and have the same implications. Moths are an important food source for other organisms in both their larval and adult form, and a loss of 39% of biomass is clearly detrimental to species that prey on them such as bats, insectivorous birds and predatory invertebrates.</w:t>
      </w:r>
      <w:r w:rsidR="001B5235">
        <w:t xml:space="preserve"> For example, a link between insect decline and insectivorous bird decline has been shown for European species </w:t>
      </w:r>
      <w:r w:rsidR="001B5235">
        <w:fldChar w:fldCharType="begin"/>
      </w:r>
      <w:r w:rsidR="00166EF3">
        <w:instrText xml:space="preserve"> ADDIN EN.CITE &lt;EndNote&gt;&lt;Cite&gt;&lt;Author&gt;Bowler&lt;/Author&gt;&lt;Year&gt;2019&lt;/Year&gt;&lt;RecNum&gt;584&lt;/RecNum&gt;&lt;DisplayText&gt;(Bowler&lt;style face="italic"&gt; et al.&lt;/style&gt;, 2019; Møller, 2019)&lt;/DisplayText&gt;&lt;record&gt;&lt;rec-number&gt;584&lt;/rec-number&gt;&lt;foreign-keys&gt;&lt;key app="EN" db-id="rvwwvxvxaxv0s1ed2aa5r5vde0sfxpswsd02" timestamp="1569408018"&gt;584&lt;/key&gt;&lt;/foreign-keys&gt;&lt;ref-type name="Journal Article"&gt;17&lt;/ref-type&gt;&lt;contributors&gt;&lt;authors&gt;&lt;author&gt;Bowler, Diana E&lt;/author&gt;&lt;author&gt;Heldbjerg, Henning&lt;/author&gt;&lt;author&gt;Fox, Anthony D&lt;/author&gt;&lt;author&gt;de Jong, Maaike&lt;/author&gt;&lt;author&gt;Böhning‐Gaese, Katrin&lt;/author&gt;&lt;/authors&gt;&lt;/contributors&gt;&lt;titles&gt;&lt;title&gt;Long‐term declines of European insectivorous bird populations and potential causes&lt;/title&gt;&lt;secondary-title&gt;Conservation Biology&lt;/secondary-title&gt;&lt;/titles&gt;&lt;periodical&gt;&lt;full-title&gt;Conservation Biology&lt;/full-title&gt;&lt;abbr-1&gt;Conservation Biology&lt;/abbr-1&gt;&lt;/periodical&gt;&lt;dates&gt;&lt;year&gt;2019&lt;/year&gt;&lt;/dates&gt;&lt;isbn&gt;0888-8892&lt;/isbn&gt;&lt;urls&gt;&lt;/urls&gt;&lt;/record&gt;&lt;/Cite&gt;&lt;Cite&gt;&lt;Author&gt;Møller&lt;/Author&gt;&lt;Year&gt;2019&lt;/Year&gt;&lt;RecNum&gt;552&lt;/RecNum&gt;&lt;record&gt;&lt;rec-number&gt;552&lt;/rec-number&gt;&lt;foreign-keys&gt;&lt;key app="EN" db-id="rvwwvxvxaxv0s1ed2aa5r5vde0sfxpswsd02" timestamp="1569149227"&gt;552&lt;/key&gt;&lt;/foreign-keys&gt;&lt;ref-type name="Journal Article"&gt;17&lt;/ref-type&gt;&lt;contributors&gt;&lt;authors&gt;&lt;author&gt;Møller, Anders Pape&lt;/author&gt;&lt;/authors&gt;&lt;/contributors&gt;&lt;titles&gt;&lt;title&gt;Parallel declines in abundance of insects and insectivorous birds in Denmark over 22 years&lt;/title&gt;&lt;secondary-title&gt;Ecology and Evolution&lt;/secondary-title&gt;&lt;/titles&gt;&lt;periodical&gt;&lt;full-title&gt;Ecology and Evolution&lt;/full-title&gt;&lt;abbr-1&gt;Ecol Evol&lt;/abbr-1&gt;&lt;/periodical&gt;&lt;dates&gt;&lt;year&gt;2019&lt;/year&gt;&lt;/dates&gt;&lt;isbn&gt;2045-7758&lt;/isbn&gt;&lt;urls&gt;&lt;/urls&gt;&lt;/record&gt;&lt;/Cite&gt;&lt;/EndNote&gt;</w:instrText>
      </w:r>
      <w:r w:rsidR="001B5235">
        <w:fldChar w:fldCharType="separate"/>
      </w:r>
      <w:r w:rsidR="001B5235">
        <w:rPr>
          <w:noProof/>
        </w:rPr>
        <w:t>(Bowler</w:t>
      </w:r>
      <w:r w:rsidR="001B5235" w:rsidRPr="001B5235">
        <w:rPr>
          <w:i/>
          <w:noProof/>
        </w:rPr>
        <w:t xml:space="preserve"> et al.</w:t>
      </w:r>
      <w:r w:rsidR="001B5235">
        <w:rPr>
          <w:noProof/>
        </w:rPr>
        <w:t>, 2019; Møller, 2019)</w:t>
      </w:r>
      <w:r w:rsidR="001B5235">
        <w:fldChar w:fldCharType="end"/>
      </w:r>
      <w:r w:rsidR="001B5235">
        <w:t>.</w:t>
      </w:r>
    </w:p>
    <w:p w14:paraId="416D933F" w14:textId="0A101A08" w:rsidR="002905D9" w:rsidRDefault="0086329C" w:rsidP="001C197E">
      <w:r>
        <w:lastRenderedPageBreak/>
        <w:t>Our finding that</w:t>
      </w:r>
      <w:r w:rsidR="00A671A8" w:rsidRPr="00702705">
        <w:t xml:space="preserve"> biomass had declined by 39%</w:t>
      </w:r>
      <w:r>
        <w:t xml:space="preserve"> partially agrees with</w:t>
      </w:r>
      <w:r w:rsidR="00854404">
        <w:t xml:space="preserve"> </w:t>
      </w:r>
      <w:r w:rsidR="00854404">
        <w:fldChar w:fldCharType="begin"/>
      </w:r>
      <w:r w:rsidR="000657B1">
        <w:instrText xml:space="preserve"> ADDIN EN.CITE &lt;EndNote&gt;&lt;Cite AuthorYear="1"&gt;&lt;Author&gt;Macgregor&lt;/Author&gt;&lt;Year&gt;2019&lt;/Year&gt;&lt;RecNum&gt;1025&lt;/RecNum&gt;&lt;DisplayText&gt;Macgregor&lt;style face="italic"&gt; et al.&lt;/style&gt; (2019)&lt;/DisplayText&gt;&lt;record&gt;&lt;rec-number&gt;1025&lt;/rec-number&gt;&lt;foreign-keys&gt;&lt;key app="EN" db-id="rvwwvxvxaxv0s1ed2aa5r5vde0sfxpswsd02" timestamp="1628087776"&gt;1025&lt;/key&gt;&lt;/foreign-keys&gt;&lt;ref-type name="Journal Article"&gt;17&lt;/ref-type&gt;&lt;contributors&gt;&lt;authors&gt;&lt;author&gt;Macgregor, Callum J&lt;/author&gt;&lt;author&gt;Williams, Jonathan H&lt;/author&gt;&lt;author&gt;Bell, James R&lt;/author&gt;&lt;author&gt;Thomas, Chris D&lt;/author&gt;&lt;/authors&gt;&lt;/contributors&gt;&lt;titles&gt;&lt;title&gt;Moth biomass has fluctuated over 50 years in Britain but lacks a clear trend&lt;/title&gt;&lt;secondary-title&gt;Nature Ecology &amp;amp; Evolution&lt;/secondary-title&gt;&lt;/titles&gt;&lt;periodical&gt;&lt;full-title&gt;Nature Ecology &amp;amp; Evolution&lt;/full-title&gt;&lt;/periodical&gt;&lt;pages&gt;1645-1649&lt;/pages&gt;&lt;volume&gt;3&lt;/volume&gt;&lt;number&gt;12&lt;/number&gt;&lt;dates&gt;&lt;year&gt;2019&lt;/year&gt;&lt;/dates&gt;&lt;isbn&gt;2397-334X&lt;/isbn&gt;&lt;urls&gt;&lt;/urls&gt;&lt;/record&gt;&lt;/Cite&gt;&lt;/EndNote&gt;</w:instrText>
      </w:r>
      <w:r w:rsidR="00854404">
        <w:fldChar w:fldCharType="separate"/>
      </w:r>
      <w:r w:rsidR="000657B1">
        <w:rPr>
          <w:noProof/>
        </w:rPr>
        <w:t>Macgregor</w:t>
      </w:r>
      <w:r w:rsidR="000657B1" w:rsidRPr="000657B1">
        <w:rPr>
          <w:i/>
          <w:noProof/>
        </w:rPr>
        <w:t xml:space="preserve"> et al.</w:t>
      </w:r>
      <w:r w:rsidR="000657B1">
        <w:rPr>
          <w:noProof/>
        </w:rPr>
        <w:t xml:space="preserve"> (2019)</w:t>
      </w:r>
      <w:r w:rsidR="00854404">
        <w:fldChar w:fldCharType="end"/>
      </w:r>
      <w:r w:rsidR="00A671A8" w:rsidRPr="00702705">
        <w:t xml:space="preserve"> who</w:t>
      </w:r>
      <w:r w:rsidR="00E31B67">
        <w:t xml:space="preserve"> (after corrections to the manuscript were submitted in 2021)</w:t>
      </w:r>
      <w:r w:rsidR="00983AD2" w:rsidRPr="00702705">
        <w:t xml:space="preserve"> found that although there was no difference</w:t>
      </w:r>
      <w:r w:rsidR="00A671A8" w:rsidRPr="00702705">
        <w:t xml:space="preserve"> </w:t>
      </w:r>
      <w:r w:rsidR="00983AD2" w:rsidRPr="00702705">
        <w:t xml:space="preserve">in mean biomass between the first and last decades of the time series, there was nonetheless a significant negative trend as revealed by linear regression. </w:t>
      </w:r>
      <w:r w:rsidR="00484F3A" w:rsidRPr="00702705">
        <w:t>Using figures given in their supplementary information (</w:t>
      </w:r>
      <w:r w:rsidR="006555E5" w:rsidRPr="006555E5">
        <w:t>biomass in year t+1 = biomass in year t x e</w:t>
      </w:r>
      <w:r w:rsidR="00484F3A" w:rsidRPr="00AE46D3">
        <w:rPr>
          <w:vertAlign w:val="superscript"/>
        </w:rPr>
        <w:t>-0.006</w:t>
      </w:r>
      <w:r w:rsidR="00484F3A" w:rsidRPr="00854404">
        <w:t>)</w:t>
      </w:r>
      <w:r w:rsidR="00484F3A" w:rsidRPr="00B34474">
        <w:t xml:space="preserve">, it can be calculated that they found a decline of 6% per decade: the equivalent of a decline of 25% from 1968 – 2016. The discrepancy between </w:t>
      </w:r>
      <w:r w:rsidR="00934AA6">
        <w:t xml:space="preserve">the findings of </w:t>
      </w:r>
      <w:r w:rsidR="00934AA6">
        <w:fldChar w:fldCharType="begin"/>
      </w:r>
      <w:r w:rsidR="00934AA6">
        <w:instrText xml:space="preserve"> ADDIN EN.CITE &lt;EndNote&gt;&lt;Cite AuthorYear="1"&gt;&lt;Author&gt;Macgregor&lt;/Author&gt;&lt;Year&gt;2019&lt;/Year&gt;&lt;RecNum&gt;1025&lt;/RecNum&gt;&lt;DisplayText&gt;Macgregor&lt;style face="italic"&gt; et al.&lt;/style&gt; (2019)&lt;/DisplayText&gt;&lt;record&gt;&lt;rec-number&gt;1025&lt;/rec-number&gt;&lt;foreign-keys&gt;&lt;key app="EN" db-id="rvwwvxvxaxv0s1ed2aa5r5vde0sfxpswsd02" timestamp="1628087776"&gt;1025&lt;/key&gt;&lt;/foreign-keys&gt;&lt;ref-type name="Journal Article"&gt;17&lt;/ref-type&gt;&lt;contributors&gt;&lt;authors&gt;&lt;author&gt;Macgregor, Callum J&lt;/author&gt;&lt;author&gt;Williams, Jonathan H&lt;/author&gt;&lt;author&gt;Bell, James R&lt;/author&gt;&lt;author&gt;Thomas, Chris D&lt;/author&gt;&lt;/authors&gt;&lt;/contributors&gt;&lt;titles&gt;&lt;title&gt;Moth biomass has fluctuated over 50 years in Britain but lacks a clear trend&lt;/title&gt;&lt;secondary-title&gt;Nature Ecology &amp;amp; Evolution&lt;/secondary-title&gt;&lt;/titles&gt;&lt;periodical&gt;&lt;full-title&gt;Nature Ecology &amp;amp; Evolution&lt;/full-title&gt;&lt;/periodical&gt;&lt;pages&gt;1645-1649&lt;/pages&gt;&lt;volume&gt;3&lt;/volume&gt;&lt;number&gt;12&lt;/number&gt;&lt;dates&gt;&lt;year&gt;2019&lt;/year&gt;&lt;/dates&gt;&lt;isbn&gt;2397-334X&lt;/isbn&gt;&lt;urls&gt;&lt;/urls&gt;&lt;/record&gt;&lt;/Cite&gt;&lt;/EndNote&gt;</w:instrText>
      </w:r>
      <w:r w:rsidR="00934AA6">
        <w:fldChar w:fldCharType="separate"/>
      </w:r>
      <w:r w:rsidR="00934AA6">
        <w:rPr>
          <w:noProof/>
        </w:rPr>
        <w:t>Macgregor</w:t>
      </w:r>
      <w:r w:rsidR="00934AA6" w:rsidRPr="00934AA6">
        <w:rPr>
          <w:i/>
          <w:noProof/>
        </w:rPr>
        <w:t xml:space="preserve"> et al.</w:t>
      </w:r>
      <w:r w:rsidR="00934AA6">
        <w:rPr>
          <w:noProof/>
        </w:rPr>
        <w:t xml:space="preserve"> (2019)</w:t>
      </w:r>
      <w:r w:rsidR="00934AA6">
        <w:fldChar w:fldCharType="end"/>
      </w:r>
      <w:r w:rsidR="00484F3A" w:rsidRPr="00F30CDE">
        <w:t xml:space="preserve"> and the </w:t>
      </w:r>
      <w:r w:rsidR="00B34474">
        <w:t>figure</w:t>
      </w:r>
      <w:r w:rsidR="00484F3A" w:rsidRPr="00F30CDE">
        <w:t xml:space="preserve"> presented here </w:t>
      </w:r>
      <w:r w:rsidR="00D855D0">
        <w:t>is</w:t>
      </w:r>
      <w:r w:rsidR="00484F3A" w:rsidRPr="00B34474">
        <w:t xml:space="preserve"> due </w:t>
      </w:r>
      <w:r w:rsidR="001F0355">
        <w:t xml:space="preserve">partly </w:t>
      </w:r>
      <w:r w:rsidR="00484F3A" w:rsidRPr="00B34474">
        <w:t>to the smaller selection of sites used by Macgregor. When we repeated our own analysis described above for the 34 long-running sites used by Macgregor</w:t>
      </w:r>
      <w:r w:rsidR="00222D5F">
        <w:t xml:space="preserve"> </w:t>
      </w:r>
      <w:r w:rsidR="00222D5F" w:rsidRPr="00222D5F">
        <w:rPr>
          <w:i/>
          <w:iCs/>
        </w:rPr>
        <w:t>et al.</w:t>
      </w:r>
      <w:r w:rsidR="00222D5F" w:rsidRPr="00222D5F">
        <w:t xml:space="preserve"> (2019)</w:t>
      </w:r>
      <w:r w:rsidR="00484F3A" w:rsidRPr="00B34474">
        <w:t>, we found a decline in biomass of 30%</w:t>
      </w:r>
      <w:r w:rsidR="00484F3A" w:rsidRPr="005F7B85">
        <w:t xml:space="preserve"> rather than 39% when including all sites with at least three years run time</w:t>
      </w:r>
      <w:r w:rsidR="001F0355">
        <w:t xml:space="preserve"> (see R code in Supporting Information)</w:t>
      </w:r>
      <w:r w:rsidR="00484F3A" w:rsidRPr="005F7B85">
        <w:t xml:space="preserve">. </w:t>
      </w:r>
      <w:r w:rsidR="00ED4DA1">
        <w:t>This discrepancy highlights the limitations of deriving national population trends from a limited number of sites. Each site has its own idiosyncrasies and management history, so cannot offer much insight into national trends on its own. However, the more sites included in the analysis, the better the model will represent the true national trend</w:t>
      </w:r>
      <w:r w:rsidR="002905D9">
        <w:t>. This</w:t>
      </w:r>
      <w:r w:rsidR="00ED4DA1">
        <w:t xml:space="preserve"> is why we chose to include as many sites as possible, even those</w:t>
      </w:r>
      <w:r w:rsidR="002905D9" w:rsidRPr="002905D9">
        <w:t xml:space="preserve"> </w:t>
      </w:r>
      <w:r w:rsidR="002905D9">
        <w:t>with short time series length</w:t>
      </w:r>
      <w:r w:rsidR="00ED4DA1">
        <w:t>.</w:t>
      </w:r>
    </w:p>
    <w:p w14:paraId="661D40A1" w14:textId="5FF285B3" w:rsidR="00DC306B" w:rsidRDefault="00D80DE5" w:rsidP="001C197E">
      <w:r>
        <w:t xml:space="preserve">Differences </w:t>
      </w:r>
      <w:r w:rsidR="00484F3A" w:rsidRPr="00F30CDE">
        <w:t>i</w:t>
      </w:r>
      <w:r>
        <w:t>n the</w:t>
      </w:r>
      <w:r w:rsidR="00484F3A" w:rsidRPr="00F30CDE">
        <w:t xml:space="preserve"> modelling technique</w:t>
      </w:r>
      <w:r>
        <w:t xml:space="preserve"> also explain</w:t>
      </w:r>
      <w:r w:rsidR="002905D9">
        <w:t xml:space="preserve"> some of</w:t>
      </w:r>
      <w:r>
        <w:t xml:space="preserve"> the discrepancy in results</w:t>
      </w:r>
      <w:r w:rsidR="00484F3A" w:rsidRPr="00F30CDE">
        <w:t xml:space="preserve">. </w:t>
      </w:r>
      <w:r w:rsidR="00CF5634" w:rsidRPr="00F30CDE">
        <w:t>Macgregor</w:t>
      </w:r>
      <w:r>
        <w:t xml:space="preserve"> </w:t>
      </w:r>
      <w:r w:rsidRPr="005F7B85">
        <w:rPr>
          <w:i/>
          <w:iCs/>
        </w:rPr>
        <w:t>et al.</w:t>
      </w:r>
      <w:r>
        <w:t xml:space="preserve"> (2019) used as</w:t>
      </w:r>
      <w:r w:rsidR="00CF5634" w:rsidRPr="00F30CDE">
        <w:t xml:space="preserve"> response variable</w:t>
      </w:r>
      <w:r>
        <w:t>, in the linear regression,</w:t>
      </w:r>
      <w:r w:rsidR="00CF5634" w:rsidRPr="00F30CDE">
        <w:t xml:space="preserve"> the geometric mean biomass per trap which does not account for site turnover and the large variation in catch sizes between sites. T</w:t>
      </w:r>
      <w:r>
        <w:t>o account for th</w:t>
      </w:r>
      <w:r w:rsidR="00E4649F">
        <w:t>ese</w:t>
      </w:r>
      <w:r>
        <w:t xml:space="preserve"> effect</w:t>
      </w:r>
      <w:r w:rsidR="00E4649F">
        <w:t>s,</w:t>
      </w:r>
      <w:r>
        <w:t xml:space="preserve"> they </w:t>
      </w:r>
      <w:r w:rsidR="00E4649F">
        <w:t xml:space="preserve">performed </w:t>
      </w:r>
      <w:r w:rsidR="00CF5634" w:rsidRPr="00F30CDE">
        <w:t>two mixed effects models</w:t>
      </w:r>
      <w:r w:rsidR="00EA34C7">
        <w:t>, with site-level random intercepts</w:t>
      </w:r>
      <w:r w:rsidR="00CF5634" w:rsidRPr="00F30CDE">
        <w:t xml:space="preserve">, splitting the time series into two at 1976 where there was a peak in biomass. They found no significant change </w:t>
      </w:r>
      <w:r w:rsidR="00CF5634" w:rsidRPr="00854404">
        <w:t>fr</w:t>
      </w:r>
      <w:r w:rsidR="00CF5634" w:rsidRPr="00CF5634">
        <w:t>om 1967–1976</w:t>
      </w:r>
      <w:r w:rsidR="00A671A8" w:rsidRPr="00F30CDE">
        <w:t xml:space="preserve"> </w:t>
      </w:r>
      <w:r w:rsidR="00CF5634" w:rsidRPr="00F30CDE">
        <w:t>and a significant decline of 28% from 1976 – 2017.</w:t>
      </w:r>
      <w:r w:rsidR="00CF5634">
        <w:t xml:space="preserve"> </w:t>
      </w:r>
      <w:r w:rsidR="0092292B">
        <w:t>W</w:t>
      </w:r>
      <w:r w:rsidR="00E4649F">
        <w:t xml:space="preserve">hile </w:t>
      </w:r>
      <w:r w:rsidR="00CF5634">
        <w:t xml:space="preserve">Macgregor </w:t>
      </w:r>
      <w:r w:rsidR="00EA34C7">
        <w:t xml:space="preserve">et al. </w:t>
      </w:r>
      <w:r w:rsidR="00E4649F">
        <w:t xml:space="preserve">(2019) </w:t>
      </w:r>
      <w:r w:rsidR="00CF5634">
        <w:t>state</w:t>
      </w:r>
      <w:r w:rsidR="00E4649F">
        <w:t>d</w:t>
      </w:r>
      <w:r w:rsidR="00CF5634">
        <w:t xml:space="preserve"> that there has been no change in moth biomass between the first and last decades </w:t>
      </w:r>
      <w:r w:rsidR="00E4649F">
        <w:t xml:space="preserve">in their </w:t>
      </w:r>
      <w:r w:rsidR="00CF5634">
        <w:t>study</w:t>
      </w:r>
      <w:r w:rsidR="00E4649F">
        <w:t>,</w:t>
      </w:r>
      <w:r w:rsidR="000640BE">
        <w:t xml:space="preserve"> this statement derives from a </w:t>
      </w:r>
      <w:r w:rsidR="00963811">
        <w:rPr>
          <w:i/>
          <w:iCs/>
        </w:rPr>
        <w:t>t</w:t>
      </w:r>
      <w:r w:rsidR="000640BE">
        <w:t xml:space="preserve">-test </w:t>
      </w:r>
      <w:r w:rsidR="00963811">
        <w:t>that does not account for trap turnover.</w:t>
      </w:r>
      <w:r w:rsidR="00E4649F">
        <w:t xml:space="preserve"> </w:t>
      </w:r>
      <w:r w:rsidR="00963811">
        <w:t>When using a more appropriate mixed effect</w:t>
      </w:r>
      <w:r w:rsidR="002B1065">
        <w:t>s</w:t>
      </w:r>
      <w:r w:rsidR="00963811">
        <w:t xml:space="preserve"> model,</w:t>
      </w:r>
      <w:r w:rsidR="00E4649F">
        <w:t xml:space="preserve"> they found a significant decline in moth biomass </w:t>
      </w:r>
      <w:r w:rsidR="00D53FFC">
        <w:t>occurring mainly after 1976</w:t>
      </w:r>
      <w:r w:rsidR="00E4649F">
        <w:t>, which is consistent in magnitude to the one we observed for the same subset of sites (28% compare</w:t>
      </w:r>
      <w:r w:rsidR="00791BFC">
        <w:t>d</w:t>
      </w:r>
      <w:r w:rsidR="00E4649F">
        <w:t xml:space="preserve"> to 30% decline</w:t>
      </w:r>
      <w:r w:rsidR="00791BFC">
        <w:t>)</w:t>
      </w:r>
      <w:r w:rsidR="00D53FFC">
        <w:t>.</w:t>
      </w:r>
      <w:r w:rsidR="00DA3984">
        <w:t xml:space="preserve"> We therefore disagree with Macgregor </w:t>
      </w:r>
      <w:r w:rsidR="00DA3984">
        <w:lastRenderedPageBreak/>
        <w:t xml:space="preserve">et al. (2019) where they state that moth biomass ‘lacks a clear trend’: when all available sites are included and modelled including site-level random effects, </w:t>
      </w:r>
      <w:r w:rsidR="002905D9">
        <w:t>we found</w:t>
      </w:r>
      <w:r w:rsidR="00DA3984">
        <w:t xml:space="preserve"> a significant decline of 39%.</w:t>
      </w:r>
    </w:p>
    <w:p w14:paraId="38E89EA5" w14:textId="77777777" w:rsidR="006D78BE" w:rsidRDefault="006D78BE" w:rsidP="001C197E"/>
    <w:p w14:paraId="65083DFE" w14:textId="77777777" w:rsidR="00FB0E88" w:rsidRDefault="00FB0E88" w:rsidP="00FB0E88">
      <w:pPr>
        <w:pStyle w:val="Heading2"/>
      </w:pPr>
      <w:r>
        <w:t>Moth decline in broadleaf woodland</w:t>
      </w:r>
    </w:p>
    <w:p w14:paraId="4CB95131" w14:textId="1FC2480C" w:rsidR="00483442" w:rsidRDefault="00A903E5" w:rsidP="001C197E">
      <w:r>
        <w:t xml:space="preserve">Our findings </w:t>
      </w:r>
      <w:r w:rsidR="00142536">
        <w:t xml:space="preserve">of </w:t>
      </w:r>
      <w:r w:rsidR="00791BFC">
        <w:t>severe</w:t>
      </w:r>
      <w:r w:rsidR="00142536">
        <w:t xml:space="preserve"> moth declines in woodlands </w:t>
      </w:r>
      <w:r>
        <w:t xml:space="preserve">echo those of </w:t>
      </w:r>
      <w:r>
        <w:fldChar w:fldCharType="begin"/>
      </w:r>
      <w:r w:rsidR="0040043D">
        <w:instrText xml:space="preserve"> ADDIN EN.CITE &lt;EndNote&gt;&lt;Cite AuthorYear="1"&gt;&lt;Author&gt;Roth&lt;/Author&gt;&lt;Year&gt;2021&lt;/Year&gt;&lt;RecNum&gt;1026&lt;/RecNum&gt;&lt;DisplayText&gt;Roth&lt;style face="italic"&gt; et al.&lt;/style&gt; (2021)&lt;/DisplayText&gt;&lt;record&gt;&lt;rec-number&gt;1026&lt;/rec-number&gt;&lt;foreign-keys&gt;&lt;key app="EN" db-id="rvwwvxvxaxv0s1ed2aa5r5vde0sfxpswsd02" timestamp="1628243797"&gt;1026&lt;/key&gt;&lt;/foreign-keys&gt;&lt;ref-type name="Journal Article"&gt;17&lt;/ref-type&gt;&lt;contributors&gt;&lt;authors&gt;&lt;author&gt;Roth, Nicolas&lt;/author&gt;&lt;author&gt;Hacker, Herrmann Heinrich&lt;/author&gt;&lt;author&gt;Heidrich, Lea&lt;/author&gt;&lt;author&gt;Friess, Nicolas&lt;/author&gt;&lt;author&gt;García‐Barros, Enrique&lt;/author&gt;&lt;author&gt;Habel, Jan Christian&lt;/author&gt;&lt;author&gt;Thorn, Simon&lt;/author&gt;&lt;author&gt;Müller, Jörg&lt;/author&gt;&lt;/authors&gt;&lt;/contributors&gt;&lt;titles&gt;&lt;title&gt;Host specificity and species colouration mediate the regional decline of nocturnal moths in central European forests&lt;/title&gt;&lt;secondary-title&gt;Ecography&lt;/secondary-title&gt;&lt;/titles&gt;&lt;periodical&gt;&lt;full-title&gt;Ecography&lt;/full-title&gt;&lt;/periodical&gt;&lt;dates&gt;&lt;year&gt;2021&lt;/year&gt;&lt;/dates&gt;&lt;isbn&gt;0906-7590&lt;/isbn&gt;&lt;urls&gt;&lt;/urls&gt;&lt;/record&gt;&lt;/Cite&gt;&lt;/EndNote&gt;</w:instrText>
      </w:r>
      <w:r>
        <w:fldChar w:fldCharType="separate"/>
      </w:r>
      <w:r w:rsidR="0040043D">
        <w:rPr>
          <w:noProof/>
        </w:rPr>
        <w:t>Roth</w:t>
      </w:r>
      <w:r w:rsidR="0040043D" w:rsidRPr="0040043D">
        <w:rPr>
          <w:i/>
          <w:noProof/>
        </w:rPr>
        <w:t xml:space="preserve"> et al.</w:t>
      </w:r>
      <w:r w:rsidR="0040043D">
        <w:rPr>
          <w:noProof/>
        </w:rPr>
        <w:t xml:space="preserve"> (2021)</w:t>
      </w:r>
      <w:r>
        <w:fldChar w:fldCharType="end"/>
      </w:r>
      <w:r>
        <w:t xml:space="preserve"> who found that </w:t>
      </w:r>
      <w:r w:rsidR="002D339D">
        <w:t xml:space="preserve">from 1978 – 2018 </w:t>
      </w:r>
      <w:r>
        <w:t>moths in woodlands across Germany had declined by 53% in abundance, 57% in biomass and 38% in species richness, compared to our findings of</w:t>
      </w:r>
      <w:r w:rsidR="002D70CC">
        <w:t xml:space="preserve"> declines of</w:t>
      </w:r>
      <w:r>
        <w:t xml:space="preserve"> 51%, 52% and 14%</w:t>
      </w:r>
      <w:r w:rsidR="002D70CC">
        <w:t>, respectively</w:t>
      </w:r>
      <w:r w:rsidR="00584477">
        <w:t>, from 1968 - 2016</w:t>
      </w:r>
      <w:r w:rsidR="002D70CC">
        <w:t xml:space="preserve">. </w:t>
      </w:r>
      <w:r w:rsidR="00142536">
        <w:t>The decline we found in both species richness and diversity in woodlands is especially concerning given no other habitat experienced these declines</w:t>
      </w:r>
      <w:r w:rsidR="00737DA2">
        <w:t xml:space="preserve">, and the fact that </w:t>
      </w:r>
      <w:r w:rsidR="001E25C6">
        <w:t xml:space="preserve"> UK</w:t>
      </w:r>
      <w:r w:rsidR="00791BFC">
        <w:t xml:space="preserve"> </w:t>
      </w:r>
      <w:r w:rsidR="00737DA2">
        <w:t xml:space="preserve">broadleaf </w:t>
      </w:r>
      <w:r w:rsidR="00791BFC">
        <w:t>woodland extent has increased</w:t>
      </w:r>
      <w:r w:rsidR="00737DA2">
        <w:t xml:space="preserve"> over the same time</w:t>
      </w:r>
      <w:r w:rsidR="00EF53DE">
        <w:t xml:space="preserve"> </w:t>
      </w:r>
      <w:r w:rsidR="00EF53DE">
        <w:fldChar w:fldCharType="begin"/>
      </w:r>
      <w:r w:rsidR="00EF53DE">
        <w:instrText xml:space="preserve"> ADDIN EN.CITE &lt;EndNote&gt;&lt;Cite&gt;&lt;Author&gt;Hopkins&lt;/Author&gt;&lt;Year&gt;2007&lt;/Year&gt;&lt;RecNum&gt;851&lt;/RecNum&gt;&lt;DisplayText&gt;(Hopkins and Kirby, 2007)&lt;/DisplayText&gt;&lt;record&gt;&lt;rec-number&gt;851&lt;/rec-number&gt;&lt;foreign-keys&gt;&lt;key app="EN" db-id="rvwwvxvxaxv0s1ed2aa5r5vde0sfxpswsd02" timestamp="1596370343"&gt;851&lt;/key&gt;&lt;/foreign-keys&gt;&lt;ref-type name="Journal Article"&gt;17&lt;/ref-type&gt;&lt;contributors&gt;&lt;authors&gt;&lt;author&gt;Hopkins, John J&lt;/author&gt;&lt;author&gt;Kirby, Keith J&lt;/author&gt;&lt;/authors&gt;&lt;/contributors&gt;&lt;titles&gt;&lt;title&gt;Ecological change in British broadleaved woodland since 1947&lt;/title&gt;&lt;secondary-title&gt;Ibis&lt;/secondary-title&gt;&lt;/titles&gt;&lt;periodical&gt;&lt;full-title&gt;Ibis&lt;/full-title&gt;&lt;/periodical&gt;&lt;pages&gt;29-40&lt;/pages&gt;&lt;volume&gt;149&lt;/volume&gt;&lt;dates&gt;&lt;year&gt;2007&lt;/year&gt;&lt;/dates&gt;&lt;isbn&gt;0019-1019&lt;/isbn&gt;&lt;urls&gt;&lt;/urls&gt;&lt;/record&gt;&lt;/Cite&gt;&lt;/EndNote&gt;</w:instrText>
      </w:r>
      <w:r w:rsidR="00EF53DE">
        <w:fldChar w:fldCharType="separate"/>
      </w:r>
      <w:r w:rsidR="00EF53DE">
        <w:rPr>
          <w:noProof/>
        </w:rPr>
        <w:t>(Hopkins and Kirby, 2007)</w:t>
      </w:r>
      <w:r w:rsidR="00EF53DE">
        <w:fldChar w:fldCharType="end"/>
      </w:r>
      <w:r w:rsidR="00737DA2">
        <w:t>.</w:t>
      </w:r>
      <w:r w:rsidR="001E25C6">
        <w:t xml:space="preserve"> However, despite an increasing wooded area, the UK continues to lose mature and ancient woodland to development, with the habitat quality of newly planted areas not matching what has been lost </w:t>
      </w:r>
      <w:r w:rsidR="001E25C6">
        <w:fldChar w:fldCharType="begin"/>
      </w:r>
      <w:r w:rsidR="001E25C6">
        <w:instrText xml:space="preserve"> ADDIN EN.CITE &lt;EndNote&gt;&lt;Cite&gt;&lt;Author&gt;Reid&lt;/Author&gt;&lt;Year&gt;2021&lt;/Year&gt;&lt;RecNum&gt;1027&lt;/RecNum&gt;&lt;DisplayText&gt;(Reid&lt;style face="italic"&gt; et al.&lt;/style&gt;, 2021)&lt;/DisplayText&gt;&lt;record&gt;&lt;rec-number&gt;1027&lt;/rec-number&gt;&lt;foreign-keys&gt;&lt;key app="EN" db-id="rvwwvxvxaxv0s1ed2aa5r5vde0sfxpswsd02" timestamp="1628265189"&gt;1027&lt;/key&gt;&lt;/foreign-keys&gt;&lt;ref-type name="Report"&gt;27&lt;/ref-type&gt;&lt;contributors&gt;&lt;authors&gt;&lt;author&gt;Reid, C., &lt;/author&gt;&lt;author&gt;Hornigold, K., &lt;/author&gt;&lt;author&gt;McHenry, E., &lt;/author&gt;&lt;author&gt;Nichols, C., &lt;/author&gt;&lt;author&gt;Townsend, M., &lt;/author&gt;&lt;author&gt;Lewthwaite, K., &lt;/author&gt;&lt;author&gt;Elliot, M., &lt;/author&gt;&lt;author&gt;Pullinger, R., &lt;/author&gt;&lt;author&gt;Hotchkiss, A.,&lt;/author&gt;&lt;author&gt;Gilmartin, E., &lt;/author&gt;&lt;author&gt;White, I., &lt;/author&gt;&lt;author&gt;Chesshire, H., &lt;/author&gt;&lt;author&gt;Whittle, L., &lt;/author&gt;&lt;author&gt;Garforth, J., &lt;/author&gt;&lt;author&gt;Gosling, R., &lt;/author&gt;&lt;author&gt;Reed, T. &lt;/author&gt;&lt;/authors&gt;&lt;/contributors&gt;&lt;titles&gt;&lt;title&gt;State of the UK&amp;apos;s Woods and Trees 2021&lt;/title&gt;&lt;/titles&gt;&lt;dates&gt;&lt;year&gt;2021&lt;/year&gt;&lt;/dates&gt;&lt;publisher&gt;Woodland Trust&lt;/publisher&gt;&lt;urls&gt;&lt;/urls&gt;&lt;/record&gt;&lt;/Cite&gt;&lt;/EndNote&gt;</w:instrText>
      </w:r>
      <w:r w:rsidR="001E25C6">
        <w:fldChar w:fldCharType="separate"/>
      </w:r>
      <w:r w:rsidR="001E25C6">
        <w:rPr>
          <w:noProof/>
        </w:rPr>
        <w:t>(Reid</w:t>
      </w:r>
      <w:r w:rsidR="001E25C6" w:rsidRPr="001E25C6">
        <w:rPr>
          <w:i/>
          <w:noProof/>
        </w:rPr>
        <w:t xml:space="preserve"> et al.</w:t>
      </w:r>
      <w:r w:rsidR="001E25C6">
        <w:rPr>
          <w:noProof/>
        </w:rPr>
        <w:t>, 2021)</w:t>
      </w:r>
      <w:r w:rsidR="001E25C6">
        <w:fldChar w:fldCharType="end"/>
      </w:r>
      <w:r w:rsidR="001E25C6">
        <w:t xml:space="preserve">. </w:t>
      </w:r>
      <w:r w:rsidR="00483442">
        <w:t xml:space="preserve">We predicted that the decline in broadleaf woodlands </w:t>
      </w:r>
      <w:r w:rsidR="00737DA2">
        <w:t xml:space="preserve">could be </w:t>
      </w:r>
      <w:r w:rsidR="00483442">
        <w:t>due to structural changes that have resulted from the cessation of active management and increased deer density: namely, shading and intensive browsing</w:t>
      </w:r>
      <w:r w:rsidR="00737DA2">
        <w:t>.</w:t>
      </w:r>
      <w:r w:rsidR="00483442">
        <w:t xml:space="preserve"> We hypothesised that these changes would have reduced the quantity of forbs, shrubs and shade-intolerant plants, that are more vulnerable to </w:t>
      </w:r>
      <w:r w:rsidR="008F4B7A">
        <w:t xml:space="preserve">browsing </w:t>
      </w:r>
      <w:r w:rsidR="00483442">
        <w:t xml:space="preserve">and shading, leading to a decline in moth species feeding on them compared to moths feeding on trees, grasses, lichens and shade-tolerant plants. However, no such trend was evident (Fig. 4). Heavy </w:t>
      </w:r>
      <w:r w:rsidR="008F4B7A">
        <w:t xml:space="preserve">browsing </w:t>
      </w:r>
      <w:r w:rsidR="00483442">
        <w:t>by deer typically results in a reduction of specific plant species such as bramble (</w:t>
      </w:r>
      <w:r w:rsidR="00483442" w:rsidRPr="000B120F">
        <w:rPr>
          <w:i/>
          <w:iCs/>
        </w:rPr>
        <w:t xml:space="preserve">Rubus </w:t>
      </w:r>
      <w:proofErr w:type="spellStart"/>
      <w:r w:rsidR="00483442" w:rsidRPr="000B120F">
        <w:rPr>
          <w:i/>
          <w:iCs/>
        </w:rPr>
        <w:t>fruticosus</w:t>
      </w:r>
      <w:proofErr w:type="spellEnd"/>
      <w:r w:rsidR="00483442">
        <w:t xml:space="preserve"> </w:t>
      </w:r>
      <w:proofErr w:type="spellStart"/>
      <w:r w:rsidR="00483442">
        <w:t>agg</w:t>
      </w:r>
      <w:proofErr w:type="spellEnd"/>
      <w:r w:rsidR="00483442">
        <w:t>.), oak (</w:t>
      </w:r>
      <w:r w:rsidR="00483442" w:rsidRPr="000B120F">
        <w:rPr>
          <w:i/>
          <w:iCs/>
        </w:rPr>
        <w:t>Quercus</w:t>
      </w:r>
      <w:r w:rsidR="00483442">
        <w:t xml:space="preserve"> sp.) and willow (</w:t>
      </w:r>
      <w:r w:rsidR="00483442" w:rsidRPr="000B120F">
        <w:rPr>
          <w:i/>
          <w:iCs/>
        </w:rPr>
        <w:t>Salix</w:t>
      </w:r>
      <w:r w:rsidR="00483442">
        <w:t xml:space="preserve"> sp.) and the increase of</w:t>
      </w:r>
      <w:r w:rsidR="00F7579E">
        <w:t xml:space="preserve"> grasses and</w:t>
      </w:r>
      <w:r w:rsidR="00483442">
        <w:t xml:space="preserve"> unpalatable species such as bracken (</w:t>
      </w:r>
      <w:r w:rsidR="00483442" w:rsidRPr="000B120F">
        <w:rPr>
          <w:i/>
          <w:iCs/>
        </w:rPr>
        <w:t>Pteridium aquilinum</w:t>
      </w:r>
      <w:r w:rsidR="00483442">
        <w:t xml:space="preserve">) </w:t>
      </w:r>
      <w:r w:rsidR="00483442">
        <w:fldChar w:fldCharType="begin"/>
      </w:r>
      <w:r w:rsidR="0040043D">
        <w:instrText xml:space="preserve"> ADDIN EN.CITE &lt;EndNote&gt;&lt;Cite&gt;&lt;Author&gt;Gill&lt;/Author&gt;&lt;Year&gt;2001&lt;/Year&gt;&lt;RecNum&gt;1018&lt;/RecNum&gt;&lt;DisplayText&gt;(Gill and Beardall, 2001; Kirby, 2001)&lt;/DisplayText&gt;&lt;record&gt;&lt;rec-number&gt;1018&lt;/rec-number&gt;&lt;foreign-keys&gt;&lt;key app="EN" db-id="rvwwvxvxaxv0s1ed2aa5r5vde0sfxpswsd02" timestamp="1616078030"&gt;1018&lt;/key&gt;&lt;/foreign-keys&gt;&lt;ref-type name="Journal Article"&gt;17&lt;/ref-type&gt;&lt;contributors&gt;&lt;authors&gt;&lt;author&gt;Gill, RMA&lt;/author&gt;&lt;author&gt;Beardall, Victoria&lt;/author&gt;&lt;/authors&gt;&lt;/contributors&gt;&lt;titles&gt;&lt;title&gt;The impact of deer on woodlands: the effects of browsing and seed dispersal on vegetation structure and composition&lt;/title&gt;&lt;secondary-title&gt;Forestry: An International Journal of Forest Research&lt;/secondary-title&gt;&lt;/titles&gt;&lt;periodical&gt;&lt;full-title&gt;Forestry: An International Journal of Forest Research&lt;/full-title&gt;&lt;/periodical&gt;&lt;pages&gt;209-218&lt;/pages&gt;&lt;volume&gt;74&lt;/volume&gt;&lt;number&gt;3&lt;/number&gt;&lt;dates&gt;&lt;year&gt;2001&lt;/year&gt;&lt;/dates&gt;&lt;isbn&gt;0015-752X&lt;/isbn&gt;&lt;urls&gt;&lt;/urls&gt;&lt;/record&gt;&lt;/Cite&gt;&lt;Cite&gt;&lt;Author&gt;Kirby&lt;/Author&gt;&lt;Year&gt;2001&lt;/Year&gt;&lt;RecNum&gt;1019&lt;/RecNum&gt;&lt;record&gt;&lt;rec-number&gt;1019&lt;/rec-number&gt;&lt;foreign-keys&gt;&lt;key app="EN" db-id="rvwwvxvxaxv0s1ed2aa5r5vde0sfxpswsd02" timestamp="1616078125"&gt;1019&lt;/key&gt;&lt;/foreign-keys&gt;&lt;ref-type name="Journal Article"&gt;17&lt;/ref-type&gt;&lt;contributors&gt;&lt;authors&gt;&lt;author&gt;Kirby, KJ&lt;/author&gt;&lt;/authors&gt;&lt;/contributors&gt;&lt;titles&gt;&lt;title&gt;The impact of deer on the ground flora of British broadleaved woodland&lt;/title&gt;&lt;secondary-title&gt;Forestry&lt;/secondary-title&gt;&lt;/titles&gt;&lt;periodical&gt;&lt;full-title&gt;Forestry&lt;/full-title&gt;&lt;/periodical&gt;&lt;pages&gt;219-229&lt;/pages&gt;&lt;volume&gt;74&lt;/volume&gt;&lt;number&gt;3&lt;/number&gt;&lt;dates&gt;&lt;year&gt;2001&lt;/year&gt;&lt;/dates&gt;&lt;isbn&gt;1464-3626&lt;/isbn&gt;&lt;urls&gt;&lt;/urls&gt;&lt;/record&gt;&lt;/Cite&gt;&lt;/EndNote&gt;</w:instrText>
      </w:r>
      <w:r w:rsidR="00483442">
        <w:fldChar w:fldCharType="separate"/>
      </w:r>
      <w:r w:rsidR="0040043D">
        <w:rPr>
          <w:noProof/>
        </w:rPr>
        <w:t>(Gill and Beardall, 2001; Kirby, 2001)</w:t>
      </w:r>
      <w:r w:rsidR="00483442">
        <w:fldChar w:fldCharType="end"/>
      </w:r>
      <w:r w:rsidR="00483442">
        <w:t>.</w:t>
      </w:r>
      <w:r w:rsidR="00483442" w:rsidRPr="000B120F">
        <w:rPr>
          <w:color w:val="C45911" w:themeColor="accent2" w:themeShade="BF"/>
        </w:rPr>
        <w:t xml:space="preserve"> </w:t>
      </w:r>
      <w:r w:rsidR="00483442">
        <w:t xml:space="preserve">Long-term changes in </w:t>
      </w:r>
      <w:r w:rsidR="00B24EE5">
        <w:t xml:space="preserve">plant </w:t>
      </w:r>
      <w:r w:rsidR="00483442">
        <w:t xml:space="preserve">species composition with UK woodlands are consistent with heavy </w:t>
      </w:r>
      <w:r w:rsidR="008F4B7A">
        <w:t xml:space="preserve">browsing </w:t>
      </w:r>
      <w:r w:rsidR="00483442">
        <w:fldChar w:fldCharType="begin"/>
      </w:r>
      <w:r w:rsidR="0040043D">
        <w:instrText xml:space="preserve"> ADDIN EN.CITE &lt;EndNote&gt;&lt;Cite&gt;&lt;Author&gt;Amar&lt;/Author&gt;&lt;Year&gt;2010&lt;/Year&gt;&lt;RecNum&gt;850&lt;/RecNum&gt;&lt;DisplayText&gt;(Amar&lt;style face="italic"&gt; et al.&lt;/style&gt;, 2010)&lt;/DisplayText&gt;&lt;record&gt;&lt;rec-number&gt;850&lt;/rec-number&gt;&lt;foreign-keys&gt;&lt;key app="EN" db-id="rvwwvxvxaxv0s1ed2aa5r5vde0sfxpswsd02" timestamp="1596369374"&gt;850&lt;/key&gt;&lt;/foreign-keys&gt;&lt;ref-type name="Journal Article"&gt;17&lt;/ref-type&gt;&lt;contributors&gt;&lt;authors&gt;&lt;author&gt;Amar, A&lt;/author&gt;&lt;author&gt;Smith, KW&lt;/author&gt;&lt;author&gt;Butler, S&lt;/author&gt;&lt;author&gt;Lindsell, JA&lt;/author&gt;&lt;author&gt;Hewson, CM&lt;/author&gt;&lt;author&gt;Fuller, RJ&lt;/author&gt;&lt;author&gt;Charman, EC&lt;/author&gt;&lt;/authors&gt;&lt;/contributors&gt;&lt;titles&gt;&lt;title&gt;Recent patterns of change in vegetation structure and tree composition of British broadleaved woodland: evidence from large-scale surveys&lt;/title&gt;&lt;secondary-title&gt;Forestry&lt;/secondary-title&gt;&lt;/titles&gt;&lt;periodical&gt;&lt;full-title&gt;Forestry&lt;/full-title&gt;&lt;/periodical&gt;&lt;pages&gt;345-356&lt;/pages&gt;&lt;volume&gt;83&lt;/volume&gt;&lt;number&gt;4&lt;/number&gt;&lt;dates&gt;&lt;year&gt;2010&lt;/year&gt;&lt;/dates&gt;&lt;isbn&gt;1464-3626&lt;/isbn&gt;&lt;urls&gt;&lt;/urls&gt;&lt;/record&gt;&lt;/Cite&gt;&lt;/EndNote&gt;</w:instrText>
      </w:r>
      <w:r w:rsidR="00483442">
        <w:fldChar w:fldCharType="separate"/>
      </w:r>
      <w:r w:rsidR="0040043D">
        <w:rPr>
          <w:noProof/>
        </w:rPr>
        <w:t>(Amar</w:t>
      </w:r>
      <w:r w:rsidR="0040043D" w:rsidRPr="0040043D">
        <w:rPr>
          <w:i/>
          <w:noProof/>
        </w:rPr>
        <w:t xml:space="preserve"> et al.</w:t>
      </w:r>
      <w:r w:rsidR="0040043D">
        <w:rPr>
          <w:noProof/>
        </w:rPr>
        <w:t>, 2010)</w:t>
      </w:r>
      <w:r w:rsidR="00483442">
        <w:fldChar w:fldCharType="end"/>
      </w:r>
      <w:r w:rsidR="00483442">
        <w:t>. Despite this, we found no sign that moth species specialising on these plants were any more or less likely to decline in broadleaf woodland than in the UK as a whole (Fig. S</w:t>
      </w:r>
      <w:r w:rsidR="00082589">
        <w:t>13</w:t>
      </w:r>
      <w:r w:rsidR="00483442">
        <w:t xml:space="preserve">). It is possible that such deer activity also negatively affected species that feed on trees by </w:t>
      </w:r>
      <w:r w:rsidR="00483442">
        <w:lastRenderedPageBreak/>
        <w:t xml:space="preserve">removing the young seedings from the understory. </w:t>
      </w:r>
      <w:r w:rsidR="003F6E74">
        <w:t xml:space="preserve">In addition, </w:t>
      </w:r>
      <w:r w:rsidR="00483442">
        <w:t xml:space="preserve">some </w:t>
      </w:r>
      <w:r w:rsidR="003F6E74">
        <w:t xml:space="preserve">moth </w:t>
      </w:r>
      <w:r w:rsidR="00483442">
        <w:t>species prefer to feed on young, sun-exposed trees</w:t>
      </w:r>
      <w:r w:rsidR="00B24EE5">
        <w:t xml:space="preserve"> or trees in open situations</w:t>
      </w:r>
      <w:r w:rsidR="00483442">
        <w:t xml:space="preserve"> rather than mature specimens</w:t>
      </w:r>
      <w:r w:rsidR="00B24EE5">
        <w:t xml:space="preserve"> or trees in shaded understories</w:t>
      </w:r>
      <w:r w:rsidR="003F6E74">
        <w:t xml:space="preserve"> </w:t>
      </w:r>
      <w:r w:rsidR="003F6E74">
        <w:fldChar w:fldCharType="begin"/>
      </w:r>
      <w:r w:rsidR="003F6E74">
        <w:instrText xml:space="preserve"> ADDIN EN.CITE &lt;EndNote&gt;&lt;Cite&gt;&lt;Author&gt;Waring&lt;/Author&gt;&lt;Year&gt;2017&lt;/Year&gt;&lt;RecNum&gt;398&lt;/RecNum&gt;&lt;DisplayText&gt;(Waring and Townsend, 2017)&lt;/DisplayText&gt;&lt;record&gt;&lt;rec-number&gt;398&lt;/rec-number&gt;&lt;foreign-keys&gt;&lt;key app="EN" db-id="rvwwvxvxaxv0s1ed2aa5r5vde0sfxpswsd02" timestamp="1505919560"&gt;398&lt;/key&gt;&lt;/foreign-keys&gt;&lt;ref-type name="Book"&gt;6&lt;/ref-type&gt;&lt;contributors&gt;&lt;authors&gt;&lt;author&gt;Waring, Paul&lt;/author&gt;&lt;author&gt;Townsend, Martin&lt;/author&gt;&lt;/authors&gt;&lt;/contributors&gt;&lt;titles&gt;&lt;title&gt;Field guide to the moths of Great Britain and Ireland&lt;/title&gt;&lt;/titles&gt;&lt;dates&gt;&lt;year&gt;2017&lt;/year&gt;&lt;/dates&gt;&lt;publisher&gt;Bloomsbury Publishing&lt;/publisher&gt;&lt;isbn&gt;1472930312&lt;/isbn&gt;&lt;urls&gt;&lt;/urls&gt;&lt;/record&gt;&lt;/Cite&gt;&lt;/EndNote&gt;</w:instrText>
      </w:r>
      <w:r w:rsidR="003F6E74">
        <w:fldChar w:fldCharType="separate"/>
      </w:r>
      <w:r w:rsidR="003F6E74">
        <w:rPr>
          <w:noProof/>
        </w:rPr>
        <w:t>(Waring and Townsend, 2017)</w:t>
      </w:r>
      <w:r w:rsidR="003F6E74">
        <w:fldChar w:fldCharType="end"/>
      </w:r>
      <w:r w:rsidR="00B24EE5">
        <w:t xml:space="preserve">. For such species, an increase in shadiness would also </w:t>
      </w:r>
      <w:r w:rsidR="003F6E74">
        <w:t>negatively a</w:t>
      </w:r>
      <w:r w:rsidR="00B24EE5">
        <w:t xml:space="preserve">ffect species considered robust to shading </w:t>
      </w:r>
      <w:r w:rsidR="003F6E74">
        <w:t>in this study,</w:t>
      </w:r>
      <w:r w:rsidR="00483442">
        <w:t xml:space="preserve"> but this level of detail was not included in our analysis as it would require very fine-grained knowledge of species traits which are either not known or are not documented in any accessible form.</w:t>
      </w:r>
    </w:p>
    <w:p w14:paraId="298969F9" w14:textId="1ED101A4" w:rsidR="003F6E74" w:rsidRDefault="00DF7356" w:rsidP="001C197E">
      <w:r>
        <w:t>Whilst</w:t>
      </w:r>
      <w:r w:rsidR="00142536">
        <w:t xml:space="preserve"> </w:t>
      </w:r>
      <w:r>
        <w:t xml:space="preserve">woodland </w:t>
      </w:r>
      <w:r w:rsidR="00142536">
        <w:t>butterfl</w:t>
      </w:r>
      <w:r w:rsidR="00483442">
        <w:t xml:space="preserve">y and </w:t>
      </w:r>
      <w:r w:rsidR="00142536">
        <w:t>bird</w:t>
      </w:r>
      <w:r w:rsidR="00483442">
        <w:t xml:space="preserve"> declines </w:t>
      </w:r>
      <w:r>
        <w:t>show</w:t>
      </w:r>
      <w:r w:rsidR="00483442">
        <w:t xml:space="preserve"> evidence to support </w:t>
      </w:r>
      <w:r w:rsidR="00B947B6">
        <w:t xml:space="preserve">the shading and </w:t>
      </w:r>
      <w:r w:rsidR="008F4B7A">
        <w:t xml:space="preserve">browsing </w:t>
      </w:r>
      <w:r w:rsidR="00B947B6">
        <w:t>hypothesis</w:t>
      </w:r>
      <w:r w:rsidR="00E31E88">
        <w:t xml:space="preserve"> </w:t>
      </w:r>
      <w:r w:rsidR="00E31E88">
        <w:fldChar w:fldCharType="begin">
          <w:fldData xml:space="preserve">PEVuZE5vdGU+PENpdGU+PEF1dGhvcj5GYXJ0bWFubjwvQXV0aG9yPjxZZWFyPjIwMTM8L1llYXI+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</w:fldData>
        </w:fldChar>
      </w:r>
      <w:r w:rsidR="0040043D">
        <w:instrText xml:space="preserve"> ADDIN EN.CITE </w:instrText>
      </w:r>
      <w:r w:rsidR="0040043D">
        <w:fldChar w:fldCharType="begin">
          <w:fldData xml:space="preserve">PEVuZE5vdGU+PENpdGU+PEF1dGhvcj5GYXJ0bWFubjwvQXV0aG9yPjxZZWFyPjIwMTM8L1llYXI+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</w:fldData>
        </w:fldChar>
      </w:r>
      <w:r w:rsidR="0040043D">
        <w:instrText xml:space="preserve"> ADDIN EN.CITE.DATA </w:instrText>
      </w:r>
      <w:r w:rsidR="0040043D">
        <w:fldChar w:fldCharType="end"/>
      </w:r>
      <w:r w:rsidR="00E31E88">
        <w:fldChar w:fldCharType="separate"/>
      </w:r>
      <w:r w:rsidR="0040043D">
        <w:rPr>
          <w:noProof/>
        </w:rPr>
        <w:t>(Fartmann</w:t>
      </w:r>
      <w:r w:rsidR="0040043D" w:rsidRPr="0040043D">
        <w:rPr>
          <w:i/>
          <w:noProof/>
        </w:rPr>
        <w:t xml:space="preserve"> et al.</w:t>
      </w:r>
      <w:r w:rsidR="0040043D">
        <w:rPr>
          <w:noProof/>
        </w:rPr>
        <w:t>, 2013; Fuller</w:t>
      </w:r>
      <w:r w:rsidR="0040043D" w:rsidRPr="0040043D">
        <w:rPr>
          <w:i/>
          <w:noProof/>
        </w:rPr>
        <w:t xml:space="preserve"> et al.</w:t>
      </w:r>
      <w:r w:rsidR="0040043D">
        <w:rPr>
          <w:noProof/>
        </w:rPr>
        <w:t>, 2005; Sparks</w:t>
      </w:r>
      <w:r w:rsidR="0040043D" w:rsidRPr="0040043D">
        <w:rPr>
          <w:i/>
          <w:noProof/>
        </w:rPr>
        <w:t xml:space="preserve"> et al.</w:t>
      </w:r>
      <w:r w:rsidR="0040043D">
        <w:rPr>
          <w:noProof/>
        </w:rPr>
        <w:t>, 1996)</w:t>
      </w:r>
      <w:r w:rsidR="00E31E88">
        <w:fldChar w:fldCharType="end"/>
      </w:r>
      <w:r>
        <w:t xml:space="preserve">, </w:t>
      </w:r>
      <w:r w:rsidR="00E31E88">
        <w:t xml:space="preserve">nocturnal </w:t>
      </w:r>
      <w:r w:rsidR="00B947B6">
        <w:t>mo</w:t>
      </w:r>
      <w:r w:rsidR="00CF5340">
        <w:t>ths appear to be less negatively affected by shading</w:t>
      </w:r>
      <w:r w:rsidR="00CB7A2D">
        <w:t>. C</w:t>
      </w:r>
      <w:r w:rsidR="00CF5340">
        <w:t>ompared to butterflies, adult</w:t>
      </w:r>
      <w:r w:rsidR="00CB7A2D">
        <w:t xml:space="preserve"> moths </w:t>
      </w:r>
      <w:r w:rsidR="00CF5340">
        <w:t>are not dependant on sunlight for warmth but rather use muscular activity to</w:t>
      </w:r>
      <w:r w:rsidR="00E31E88">
        <w:t xml:space="preserve"> raise their body temperatures </w:t>
      </w:r>
      <w:r w:rsidR="00E31E88">
        <w:fldChar w:fldCharType="begin"/>
      </w:r>
      <w:r w:rsidR="00E31E88">
        <w:instrText xml:space="preserve"> ADDIN EN.CITE &lt;EndNote&gt;&lt;Cite&gt;&lt;Author&gt;Clench&lt;/Author&gt;&lt;Year&gt;1966&lt;/Year&gt;&lt;RecNum&gt;1028&lt;/RecNum&gt;&lt;DisplayText&gt;(Clench, 1966)&lt;/DisplayText&gt;&lt;record&gt;&lt;rec-number&gt;1028&lt;/rec-number&gt;&lt;foreign-keys&gt;&lt;key app="EN" db-id="rvwwvxvxaxv0s1ed2aa5r5vde0sfxpswsd02" timestamp="1628265785"&gt;1028&lt;/key&gt;&lt;/foreign-keys&gt;&lt;ref-type name="Journal Article"&gt;17&lt;/ref-type&gt;&lt;contributors&gt;&lt;authors&gt;&lt;author&gt;Clench, Harry K&lt;/author&gt;&lt;/authors&gt;&lt;/contributors&gt;&lt;titles&gt;&lt;title&gt;Behavioral thermoregulation in butterflies&lt;/title&gt;&lt;secondary-title&gt;Ecology&lt;/secondary-title&gt;&lt;/titles&gt;&lt;periodical&gt;&lt;full-title&gt;Ecology&lt;/full-title&gt;&lt;/periodical&gt;&lt;pages&gt;1021-1034&lt;/pages&gt;&lt;volume&gt;47&lt;/volume&gt;&lt;number&gt;6&lt;/number&gt;&lt;dates&gt;&lt;year&gt;1966&lt;/year&gt;&lt;/dates&gt;&lt;isbn&gt;1939-9170&lt;/isbn&gt;&lt;urls&gt;&lt;/urls&gt;&lt;/record&gt;&lt;/Cite&gt;&lt;/EndNote&gt;</w:instrText>
      </w:r>
      <w:r w:rsidR="00E31E88">
        <w:fldChar w:fldCharType="separate"/>
      </w:r>
      <w:r w:rsidR="00E31E88">
        <w:rPr>
          <w:noProof/>
        </w:rPr>
        <w:t>(Clench, 1966)</w:t>
      </w:r>
      <w:r w:rsidR="00E31E88">
        <w:fldChar w:fldCharType="end"/>
      </w:r>
      <w:r w:rsidR="00E31E88">
        <w:t>.</w:t>
      </w:r>
      <w:r w:rsidR="00465475">
        <w:t xml:space="preserve"> </w:t>
      </w:r>
      <w:r w:rsidR="00465475">
        <w:fldChar w:fldCharType="begin"/>
      </w:r>
      <w:r w:rsidR="0040043D">
        <w:instrText xml:space="preserve"> ADDIN EN.CITE &lt;EndNote&gt;&lt;Cite AuthorYear="1"&gt;&lt;Author&gt;Merckx&lt;/Author&gt;&lt;Year&gt;2012&lt;/Year&gt;&lt;RecNum&gt;370&lt;/RecNum&gt;&lt;DisplayText&gt;Merckx&lt;style face="italic"&gt; et al.&lt;/style&gt; (2012a)&lt;/DisplayText&gt;&lt;record&gt;&lt;rec-number&gt;370&lt;/rec-number&gt;&lt;foreign-keys&gt;&lt;key app="EN" db-id="rvwwvxvxaxv0s1ed2aa5r5vde0sfxpswsd02" timestamp="1503481940"&gt;370&lt;/key&gt;&lt;/foreign-keys&gt;&lt;ref-type name="Journal Article"&gt;17&lt;/ref-type&gt;&lt;contributors&gt;&lt;authors&gt;&lt;author&gt;Merckx, Thomas&lt;/author&gt;&lt;author&gt;Feber, Ruth E&lt;/author&gt;&lt;author&gt;Hoare, Daniel J&lt;/author&gt;&lt;author&gt;Parsons, Mark S&lt;/author&gt;&lt;author&gt;Kelly, Caroline J&lt;/author&gt;&lt;author&gt;Bourn, Nigel AD&lt;/author&gt;&lt;author&gt;Macdonald, David W&lt;/author&gt;&lt;/authors&gt;&lt;/contributors&gt;&lt;titles&gt;&lt;title&gt;Conserving threatened Lepidoptera: towards an effective woodland management policy in landscapes under intense human land-use&lt;/title&gt;&lt;secondary-title&gt;Biological Conservation&lt;/secondary-title&gt;&lt;/titles&gt;&lt;periodical&gt;&lt;full-title&gt;Biological Conservation&lt;/full-title&gt;&lt;abbr-1&gt;Biological Conservation&lt;/abbr-1&gt;&lt;/periodical&gt;&lt;pages&gt;32-39&lt;/pages&gt;&lt;volume&gt;149&lt;/volume&gt;&lt;number&gt;1&lt;/number&gt;&lt;dates&gt;&lt;year&gt;2012&lt;/year&gt;&lt;/dates&gt;&lt;isbn&gt;0006-3207&lt;/isbn&gt;&lt;urls&gt;&lt;/urls&gt;&lt;/record&gt;&lt;/Cite&gt;&lt;/EndNote&gt;</w:instrText>
      </w:r>
      <w:r w:rsidR="00465475">
        <w:fldChar w:fldCharType="separate"/>
      </w:r>
      <w:r w:rsidR="0040043D">
        <w:rPr>
          <w:noProof/>
        </w:rPr>
        <w:t>Merckx</w:t>
      </w:r>
      <w:r w:rsidR="0040043D" w:rsidRPr="0040043D">
        <w:rPr>
          <w:i/>
          <w:noProof/>
        </w:rPr>
        <w:t xml:space="preserve"> et al.</w:t>
      </w:r>
      <w:r w:rsidR="0040043D">
        <w:rPr>
          <w:noProof/>
        </w:rPr>
        <w:t xml:space="preserve"> (2012a)</w:t>
      </w:r>
      <w:r w:rsidR="00465475">
        <w:fldChar w:fldCharType="end"/>
      </w:r>
      <w:r w:rsidR="00CF5340">
        <w:t xml:space="preserve"> </w:t>
      </w:r>
      <w:r w:rsidR="00465475">
        <w:t>found</w:t>
      </w:r>
      <w:r w:rsidR="00CF5340">
        <w:t xml:space="preserve"> that moth abundance and </w:t>
      </w:r>
      <w:r w:rsidR="00465475">
        <w:t>species richness was higher</w:t>
      </w:r>
      <w:r w:rsidR="00CF5340">
        <w:t xml:space="preserve"> in more mature woodland compared to coppiced woodland</w:t>
      </w:r>
      <w:r w:rsidR="009C6674">
        <w:t>, so we might expect the cessation of coppicing to have caused an increase rather than a decrease in abundance and diversity.</w:t>
      </w:r>
      <w:r w:rsidR="00E31E88">
        <w:t xml:space="preserve"> </w:t>
      </w:r>
      <w:r w:rsidR="0051035C">
        <w:t>In contrast, Roth et al. (2021) found that a</w:t>
      </w:r>
      <w:r w:rsidR="00483442">
        <w:t>t a</w:t>
      </w:r>
      <w:r w:rsidR="0051035C">
        <w:t xml:space="preserve"> single </w:t>
      </w:r>
      <w:r w:rsidR="00483442">
        <w:t xml:space="preserve">coppice woodland </w:t>
      </w:r>
      <w:r w:rsidR="0051035C">
        <w:t>site</w:t>
      </w:r>
      <w:r w:rsidR="00483442">
        <w:t>, species richness had increased over the same period in which richness had declined across forests across Germany.</w:t>
      </w:r>
      <w:r w:rsidR="00E50D74">
        <w:t xml:space="preserve"> </w:t>
      </w:r>
      <w:r w:rsidR="00CB7A2D">
        <w:t>Whilst t</w:t>
      </w:r>
      <w:r w:rsidR="000C6E84">
        <w:t xml:space="preserve">here is </w:t>
      </w:r>
      <w:r w:rsidR="00CB7A2D">
        <w:t>some</w:t>
      </w:r>
      <w:r w:rsidR="000C6E84">
        <w:t xml:space="preserve"> evidence </w:t>
      </w:r>
      <w:r w:rsidR="005B382D">
        <w:t>tha</w:t>
      </w:r>
      <w:r w:rsidR="003A67DA">
        <w:t>t</w:t>
      </w:r>
      <w:r w:rsidR="005B382D">
        <w:t xml:space="preserve"> moth abundance </w:t>
      </w:r>
      <w:r w:rsidR="003A67DA">
        <w:t>and species richness is</w:t>
      </w:r>
      <w:r w:rsidR="005B382D">
        <w:t xml:space="preserve"> reduced in woodlands exposed to </w:t>
      </w:r>
      <w:r w:rsidR="00A64849">
        <w:t>grazing</w:t>
      </w:r>
      <w:r w:rsidR="008F4B7A">
        <w:t xml:space="preserve"> </w:t>
      </w:r>
      <w:r w:rsidR="000C6E84">
        <w:fldChar w:fldCharType="begin"/>
      </w:r>
      <w:r w:rsidR="0040043D">
        <w:instrText xml:space="preserve"> ADDIN EN.CITE &lt;EndNote&gt;&lt;Cite&gt;&lt;Author&gt;Fuentes-Montemayor&lt;/Author&gt;&lt;Year&gt;2012&lt;/Year&gt;&lt;RecNum&gt;182&lt;/RecNum&gt;&lt;DisplayText&gt;(Fuentes-Montemayor&lt;style face="italic"&gt; et al.&lt;/style&gt;, 2012)&lt;/DisplayText&gt;&lt;record&gt;&lt;rec-number&gt;182&lt;/rec-number&gt;&lt;foreign-keys&gt;&lt;key app="EN" db-id="rvwwvxvxaxv0s1ed2aa5r5vde0sfxpswsd02" timestamp="1483975530"&gt;182&lt;/key&gt;&lt;/foreign-keys&gt;&lt;ref-type name="Journal Article"&gt;17&lt;/ref-type&gt;&lt;contributors&gt;&lt;authors&gt;&lt;author&gt;Fuentes-Montemayor, Elisa&lt;/author&gt;&lt;author&gt;Goulson, Dave&lt;/author&gt;&lt;author&gt;Cavin, Liam&lt;/author&gt;&lt;author&gt;Wallace, Jenny M.&lt;/author&gt;&lt;author&gt;Park, Kirsty J.&lt;/author&gt;&lt;/authors&gt;&lt;/contributors&gt;&lt;titles&gt;&lt;title&gt;Factors influencing moth assemblages in woodland fragments on farmland: Implications for woodland management and creation schemes&lt;/title&gt;&lt;secondary-title&gt;Biological Conservation&lt;/secondary-title&gt;&lt;/titles&gt;&lt;periodical&gt;&lt;full-title&gt;Biological Conservation&lt;/full-title&gt;&lt;abbr-1&gt;Biological Conservation&lt;/abbr-1&gt;&lt;/periodical&gt;&lt;pages&gt;265-275&lt;/pages&gt;&lt;volume&gt;153&lt;/volume&gt;&lt;keywords&gt;&lt;keyword&gt;Agri-environment schemes&lt;/keyword&gt;&lt;keyword&gt;Habitat fragmentation&lt;/keyword&gt;&lt;keyword&gt;Habitat loss&lt;/keyword&gt;&lt;keyword&gt;Landscape&lt;/keyword&gt;&lt;keyword&gt;Lepidoptera&lt;/keyword&gt;&lt;keyword&gt;Micromoths&lt;/keyword&gt;&lt;keyword&gt;Macromoths&lt;/keyword&gt;&lt;keyword&gt;Woodland&lt;/keyword&gt;&lt;/keywords&gt;&lt;dates&gt;&lt;year&gt;2012&lt;/year&gt;&lt;pub-dates&gt;&lt;date&gt;9//&lt;/date&gt;&lt;/pub-dates&gt;&lt;/dates&gt;&lt;isbn&gt;0006-3207&lt;/isbn&gt;&lt;urls&gt;&lt;related-urls&gt;&lt;url&gt;http://www.sciencedirect.com/science/article/pii/S0006320712002017&lt;/url&gt;&lt;/related-urls&gt;&lt;/urls&gt;&lt;electronic-resource-num&gt;http://dx.doi.org/10.1016/j.biocon.2012.04.019&lt;/electronic-resource-num&gt;&lt;/record&gt;&lt;/Cite&gt;&lt;/EndNote&gt;</w:instrText>
      </w:r>
      <w:r w:rsidR="000C6E84">
        <w:fldChar w:fldCharType="separate"/>
      </w:r>
      <w:r w:rsidR="0040043D">
        <w:rPr>
          <w:noProof/>
        </w:rPr>
        <w:t>(Fuentes-Montemayor</w:t>
      </w:r>
      <w:r w:rsidR="0040043D" w:rsidRPr="0040043D">
        <w:rPr>
          <w:i/>
          <w:noProof/>
        </w:rPr>
        <w:t xml:space="preserve"> et al.</w:t>
      </w:r>
      <w:r w:rsidR="0040043D">
        <w:rPr>
          <w:noProof/>
        </w:rPr>
        <w:t>, 2012)</w:t>
      </w:r>
      <w:r w:rsidR="000C6E84">
        <w:fldChar w:fldCharType="end"/>
      </w:r>
      <w:r w:rsidR="00CB7A2D">
        <w:t xml:space="preserve">, </w:t>
      </w:r>
      <w:r w:rsidR="00B947B6">
        <w:t>there is no record of historic management practices of woodlands across the RIS light-trap network, so we could not test whether declines were predicted by canopy closure and deer density at the site level.</w:t>
      </w:r>
      <w:r w:rsidR="003F6E74">
        <w:t xml:space="preserve"> </w:t>
      </w:r>
      <w:r w:rsidR="008C7599">
        <w:t>We estimated the likelihood of deer damage for each woodland site based on site characteristics using an online</w:t>
      </w:r>
      <w:r w:rsidR="001E25C6">
        <w:t xml:space="preserve"> tool</w:t>
      </w:r>
      <w:r w:rsidR="00A028F3">
        <w:t xml:space="preserve"> described above</w:t>
      </w:r>
      <w:r w:rsidR="008C7599">
        <w:t>, but found no significant effect of estimated deer damage on rate of decline. While this tool provided the best estimates of deer damage currently available, it is only a static snapshot of deer browsing intensity and does not take into account how deer densities have grown over time, so it may not accurately capture the true changes in deer browsing intensity that have occurred at each of the RIS woodland moth-trap sites.</w:t>
      </w:r>
    </w:p>
    <w:p w14:paraId="000BB0D3" w14:textId="4210E027" w:rsidR="00C81315" w:rsidRDefault="003F6E74" w:rsidP="001C197E">
      <w:r>
        <w:lastRenderedPageBreak/>
        <w:t>The planting of exotic conifers in native broadleaf woodland</w:t>
      </w:r>
      <w:r w:rsidR="00EB3904">
        <w:t xml:space="preserve"> sites</w:t>
      </w:r>
      <w:r w:rsidR="009A0F15">
        <w:t xml:space="preserve"> that</w:t>
      </w:r>
      <w:r>
        <w:t xml:space="preserve"> occurred post-1968 </w:t>
      </w:r>
      <w:r>
        <w:fldChar w:fldCharType="begin"/>
      </w:r>
      <w:r>
        <w:instrText xml:space="preserve"> ADDIN EN.CITE &lt;EndNote&gt;&lt;Cite&gt;&lt;Author&gt;Rackham&lt;/Author&gt;&lt;Year&gt;2003&lt;/Year&gt;&lt;RecNum&gt;928&lt;/RecNum&gt;&lt;DisplayText&gt;(Rackham, 2003)&lt;/DisplayText&gt;&lt;record&gt;&lt;rec-number&gt;928&lt;/rec-number&gt;&lt;foreign-keys&gt;&lt;key app="EN" db-id="rvwwvxvxaxv0s1ed2aa5r5vde0sfxpswsd02" timestamp="1597387670"&gt;928&lt;/key&gt;&lt;/foreign-keys&gt;&lt;ref-type name="Book"&gt;6&lt;/ref-type&gt;&lt;contributors&gt;&lt;authors&gt;&lt;author&gt;Rackham, Oliver&lt;/author&gt;&lt;/authors&gt;&lt;/contributors&gt;&lt;titles&gt;&lt;title&gt;Ancient woodland, its history, vegetation and uses in England&lt;/title&gt;&lt;secondary-title&gt;Ancient woodland, its history, vegetation and uses in England.&lt;/secondary-title&gt;&lt;/titles&gt;&lt;periodical&gt;&lt;full-title&gt;Ancient woodland, its history, vegetation and uses in England.&lt;/full-title&gt;&lt;/periodical&gt;&lt;edition&gt;2nd&lt;/edition&gt;&lt;dates&gt;&lt;year&gt;2003&lt;/year&gt;&lt;/dates&gt;&lt;urls&gt;&lt;/urls&gt;&lt;/record&gt;&lt;/Cite&gt;&lt;/EndNote&gt;</w:instrText>
      </w:r>
      <w:r>
        <w:fldChar w:fldCharType="separate"/>
      </w:r>
      <w:r>
        <w:rPr>
          <w:noProof/>
        </w:rPr>
        <w:t>(Rackham, 2003)</w:t>
      </w:r>
      <w:r>
        <w:fldChar w:fldCharType="end"/>
      </w:r>
      <w:r>
        <w:t xml:space="preserve"> </w:t>
      </w:r>
      <w:r w:rsidR="00EB3904">
        <w:t>could also have affected moth populations</w:t>
      </w:r>
      <w:r>
        <w:t xml:space="preserve">. However, we used land-use data from 2015 and sorted any conifer-dominant woodlands into a separate category, meaning that any </w:t>
      </w:r>
      <w:r w:rsidR="00EB3904">
        <w:t>site extensi</w:t>
      </w:r>
      <w:r w:rsidR="00A219D3">
        <w:t>vely</w:t>
      </w:r>
      <w:r w:rsidR="00EB3904">
        <w:t xml:space="preserve"> converted to conifer-dominated woodland</w:t>
      </w:r>
      <w:r>
        <w:t xml:space="preserve"> before 2015 would have been excluded from the analysis of broadleaf woodlands. Furthermore, moth species that feed on conifers showed no increase in either broadleaf woodlands or conifer plantations, suggesting that the proportion of coniferous to broadleaf trees at the sites did not undergo any widespread changes during the study period.</w:t>
      </w:r>
      <w:r w:rsidR="00473F9D">
        <w:t xml:space="preserve"> </w:t>
      </w:r>
    </w:p>
    <w:p w14:paraId="1D056B47" w14:textId="4B0F543F" w:rsidR="00142536" w:rsidRDefault="00473F9D" w:rsidP="001C197E">
      <w:r>
        <w:t>There was some difference in the feeding guilds of moths most affected in the northern and southern woodlands. In the north, species feeding on broadleaf trees and shrubs tended to have more positive trends than expected if there were no interaction effect, and those feeding on grasses and forbs tended to have more negative trends than expected (Fig. S</w:t>
      </w:r>
      <w:r w:rsidR="00555889">
        <w:t>10b</w:t>
      </w:r>
      <w:r>
        <w:t>). This suggests that woodlands in the north have become less open in structure. However,</w:t>
      </w:r>
      <w:r w:rsidR="001F638B">
        <w:t xml:space="preserve"> moths specialising on</w:t>
      </w:r>
      <w:r>
        <w:t xml:space="preserve"> light-loving plants were no more likely to decline in northern woodlands </w:t>
      </w:r>
      <w:r w:rsidR="001F638B">
        <w:t>than those feeding on shade-tolerant plants, meaning that support for the shading hypothesis is weak.</w:t>
      </w:r>
    </w:p>
    <w:p w14:paraId="3F9EC234" w14:textId="644FBA67" w:rsidR="00A03FCF" w:rsidRDefault="00C81315" w:rsidP="001C197E">
      <w:pPr>
        <w:rPr>
          <w:ins w:id="13" w:author="Dan Blumgart" w:date="2022-03-24T19:15:00Z"/>
        </w:rPr>
      </w:pPr>
      <w:r>
        <w:t>Finally, c</w:t>
      </w:r>
      <w:r w:rsidR="00A03FCF">
        <w:t xml:space="preserve">limate change is known to have contributed to the national decline in moths </w:t>
      </w:r>
      <w:r w:rsidR="005D1F71">
        <w:fldChar w:fldCharType="begin"/>
      </w:r>
      <w:r w:rsidR="0040043D">
        <w:instrText xml:space="preserve"> ADDIN EN.CITE &lt;EndNote&gt;&lt;Cite&gt;&lt;Author&gt;Martay&lt;/Author&gt;&lt;Year&gt;2017&lt;/Year&gt;&lt;RecNum&gt;1030&lt;/RecNum&gt;&lt;DisplayText&gt;(Martay&lt;style face="italic"&gt; et al.&lt;/style&gt;, 2017)&lt;/DisplayText&gt;&lt;record&gt;&lt;rec-number&gt;1030&lt;/rec-number&gt;&lt;foreign-keys&gt;&lt;key app="EN" db-id="rvwwvxvxaxv0s1ed2aa5r5vde0sfxpswsd02" timestamp="1628268048"&gt;1030&lt;/key&gt;&lt;/foreign-keys&gt;&lt;ref-type name="Journal Article"&gt;17&lt;/ref-type&gt;&lt;contributors&gt;&lt;authors&gt;&lt;author&gt;Martay, B&lt;/author&gt;&lt;author&gt;Brewer, MJ&lt;/author&gt;&lt;author&gt;Elston, DA&lt;/author&gt;&lt;author&gt;Bell, JR&lt;/author&gt;&lt;author&gt;Harrington, R&lt;/author&gt;&lt;author&gt;Brereton, TM&lt;/author&gt;&lt;author&gt;Barlow, KE&lt;/author&gt;&lt;author&gt;Botham, MS&lt;/author&gt;&lt;author&gt;Pearce‐Higgins, JW&lt;/author&gt;&lt;/authors&gt;&lt;/contributors&gt;&lt;titles&gt;&lt;title&gt;Impacts of climate change on national biodiversity population trends&lt;/title&gt;&lt;secondary-title&gt;Ecography&lt;/secondary-title&gt;&lt;/titles&gt;&lt;periodical&gt;&lt;full-title&gt;Ecography&lt;/full-title&gt;&lt;/periodical&gt;&lt;pages&gt;1139-1151&lt;/pages&gt;&lt;volume&gt;40&lt;/volume&gt;&lt;number&gt;10&lt;/number&gt;&lt;dates&gt;&lt;year&gt;2017&lt;/year&gt;&lt;/dates&gt;&lt;isbn&gt;0906-7590&lt;/isbn&gt;&lt;urls&gt;&lt;/urls&gt;&lt;/record&gt;&lt;/Cite&gt;&lt;/EndNote&gt;</w:instrText>
      </w:r>
      <w:r w:rsidR="005D1F71">
        <w:fldChar w:fldCharType="separate"/>
      </w:r>
      <w:r w:rsidR="0040043D">
        <w:rPr>
          <w:noProof/>
        </w:rPr>
        <w:t>(Martay</w:t>
      </w:r>
      <w:r w:rsidR="0040043D" w:rsidRPr="0040043D">
        <w:rPr>
          <w:i/>
          <w:noProof/>
        </w:rPr>
        <w:t xml:space="preserve"> et al.</w:t>
      </w:r>
      <w:r w:rsidR="0040043D">
        <w:rPr>
          <w:noProof/>
        </w:rPr>
        <w:t>, 2017)</w:t>
      </w:r>
      <w:r w:rsidR="005D1F71">
        <w:fldChar w:fldCharType="end"/>
      </w:r>
      <w:r w:rsidR="00A03FCF">
        <w:t xml:space="preserve"> and it is likely that this has driven at least part of the decline observed in woodlands. However, </w:t>
      </w:r>
      <w:r w:rsidR="005D1F71">
        <w:t xml:space="preserve">this cannot explain why the declines have been worse in broadleaf woodland compared to other habitats. Indeed, we might expect the shade provided by woodlands to help buffer against the effects of climate change </w:t>
      </w:r>
      <w:r w:rsidR="005D1F71">
        <w:fldChar w:fldCharType="begin"/>
      </w:r>
      <w:r w:rsidR="0040043D">
        <w:instrText xml:space="preserve"> ADDIN EN.CITE &lt;EndNote&gt;&lt;Cite&gt;&lt;Author&gt;De Frenne&lt;/Author&gt;&lt;Year&gt;2013&lt;/Year&gt;&lt;RecNum&gt;1029&lt;/RecNum&gt;&lt;DisplayText&gt;(De Frenne&lt;style face="italic"&gt; et al.&lt;/style&gt;, 2013)&lt;/DisplayText&gt;&lt;record&gt;&lt;rec-number&gt;1029&lt;/rec-number&gt;&lt;foreign-keys&gt;&lt;key app="EN" db-id="rvwwvxvxaxv0s1ed2aa5r5vde0sfxpswsd02" timestamp="1628267900"&gt;1029&lt;/key&gt;&lt;/foreign-keys&gt;&lt;ref-type name="Journal Article"&gt;17&lt;/ref-type&gt;&lt;contributors&gt;&lt;authors&gt;&lt;author&gt;De Frenne, Pieter&lt;/author&gt;&lt;author&gt;Rodríguez-Sánchez, Francisco&lt;/author&gt;&lt;author&gt;Coomes, David Anthony&lt;/author&gt;&lt;author&gt;Baeten, Lander&lt;/author&gt;&lt;author&gt;Verstraeten, Gorik&lt;/author&gt;&lt;author&gt;Vellend, Mark&lt;/author&gt;&lt;author&gt;Bernhardt-Römermann, Markus&lt;/author&gt;&lt;author&gt;Brown, Carissa D&lt;/author&gt;&lt;author&gt;Brunet, Jörg&lt;/author&gt;&lt;author&gt;Cornelis, Johnny&lt;/author&gt;&lt;/authors&gt;&lt;/contributors&gt;&lt;titles&gt;&lt;title&gt;Microclimate moderates plant responses to macroclimate warming&lt;/title&gt;&lt;secondary-title&gt;Proceedings of the National Academy of Sciences&lt;/secondary-title&gt;&lt;/titles&gt;&lt;periodical&gt;&lt;full-title&gt;Proceedings of the National Academy of Sciences&lt;/full-title&gt;&lt;abbr-1&gt;PNAS&lt;/abbr-1&gt;&lt;/periodical&gt;&lt;pages&gt;18561-18565&lt;/pages&gt;&lt;volume&gt;110&lt;/volume&gt;&lt;number&gt;46&lt;/number&gt;&lt;dates&gt;&lt;year&gt;2013&lt;/year&gt;&lt;/dates&gt;&lt;isbn&gt;0027-8424&lt;/isbn&gt;&lt;urls&gt;&lt;/urls&gt;&lt;/record&gt;&lt;/Cite&gt;&lt;/EndNote&gt;</w:instrText>
      </w:r>
      <w:r w:rsidR="005D1F71">
        <w:fldChar w:fldCharType="separate"/>
      </w:r>
      <w:r w:rsidR="0040043D">
        <w:rPr>
          <w:noProof/>
        </w:rPr>
        <w:t>(De Frenne</w:t>
      </w:r>
      <w:r w:rsidR="0040043D" w:rsidRPr="0040043D">
        <w:rPr>
          <w:i/>
          <w:noProof/>
        </w:rPr>
        <w:t xml:space="preserve"> et al.</w:t>
      </w:r>
      <w:r w:rsidR="0040043D">
        <w:rPr>
          <w:noProof/>
        </w:rPr>
        <w:t>, 2013)</w:t>
      </w:r>
      <w:r w:rsidR="005D1F71">
        <w:fldChar w:fldCharType="end"/>
      </w:r>
      <w:r w:rsidR="005D1F71">
        <w:t>. However, the interaction between climate, habitat and moth abundance trends remains to be tested.</w:t>
      </w:r>
    </w:p>
    <w:p w14:paraId="61AEEB37" w14:textId="77777777" w:rsidR="00166EF3" w:rsidRDefault="00166EF3" w:rsidP="001C197E">
      <w:pPr>
        <w:rPr>
          <w:ins w:id="14" w:author="Dan Blumgart" w:date="2022-03-24T19:14:00Z"/>
        </w:rPr>
      </w:pPr>
    </w:p>
    <w:p w14:paraId="7EDA0B31" w14:textId="77777777" w:rsidR="00166EF3" w:rsidRDefault="00166EF3" w:rsidP="00166EF3">
      <w:pPr>
        <w:pStyle w:val="Heading2"/>
      </w:pPr>
      <w:r>
        <w:t>Moth populations in farmland</w:t>
      </w:r>
    </w:p>
    <w:p w14:paraId="0DEC5821" w14:textId="77777777" w:rsidR="00166EF3" w:rsidRDefault="00166EF3" w:rsidP="00166EF3">
      <w:r>
        <w:t xml:space="preserve">Despite the widespread intensification of UK farmland since the late 1960s, it is surprising that species diversity has increased in these habitats and there has been no decline in species richness. </w:t>
      </w:r>
      <w:r>
        <w:lastRenderedPageBreak/>
        <w:t xml:space="preserve">This may be due, in part, to the warming climate allowing species to spread into new areas, with the new arrivals balancing out losses due to habitat degradation; a conclusion drawn by </w:t>
      </w:r>
      <w:r>
        <w:fldChar w:fldCharType="begin"/>
      </w:r>
      <w:r>
        <w:instrText xml:space="preserve"> ADDIN EN.CITE &lt;EndNote&gt;&lt;Cite AuthorYear="1"&gt;&lt;Author&gt;Fox&lt;/Author&gt;&lt;Year&gt;2014&lt;/Year&gt;&lt;RecNum&gt;150&lt;/RecNum&gt;&lt;DisplayText&gt;Fox&lt;style face="italic"&gt; et al.&lt;/style&gt; (2014)&lt;/DisplayText&gt;&lt;record&gt;&lt;rec-number&gt;150&lt;/rec-number&gt;&lt;foreign-keys&gt;&lt;key app="EN" db-id="rvwwvxvxaxv0s1ed2aa5r5vde0sfxpswsd02" timestamp="1483963730"&gt;150&lt;/key&gt;&lt;/foreign-keys&gt;&lt;ref-type name="Journal Article"&gt;17&lt;/ref-type&gt;&lt;contributors&gt;&lt;authors&gt;&lt;author&gt;Fox, Richard&lt;/author&gt;&lt;author&gt;Oliver, Tom H.&lt;/author&gt;&lt;author&gt;Harrower, Colin&lt;/author&gt;&lt;author&gt;Parsons, Mark S.&lt;/author&gt;&lt;author&gt;Thomas, Chris D.&lt;/author&gt;&lt;author&gt;Roy, David B.&lt;/author&gt;&lt;/authors&gt;&lt;/contributors&gt;&lt;titles&gt;&lt;title&gt;Long-term changes to the frequency of occurrence of British moths are consistent with opposing and synergistic effects of climate and land-use changes&lt;/title&gt;&lt;secondary-title&gt;Journal of Applied Ecology&lt;/secondary-title&gt;&lt;alt-title&gt;J Appl Ecol&lt;/alt-title&gt;&lt;/titles&gt;&lt;periodical&gt;&lt;full-title&gt;Journal of Applied Ecology&lt;/full-title&gt;&lt;/periodical&gt;&lt;alt-periodical&gt;&lt;full-title&gt;J Appl Ecol&lt;/full-title&gt;&lt;/alt-periodical&gt;&lt;pages&gt;949-957&lt;/pages&gt;&lt;volume&gt;51&lt;/volume&gt;&lt;number&gt;4&lt;/number&gt;&lt;keywords&gt;&lt;keyword&gt;citizen science&lt;/keyword&gt;&lt;keyword&gt;Climate change&lt;/keyword&gt;&lt;keyword&gt;frequency of occurrence&lt;/keyword&gt;&lt;keyword&gt;habitat loss&lt;/keyword&gt;&lt;keyword&gt;invertebrate declines&lt;/keyword&gt;&lt;keyword&gt;land-use change&lt;/keyword&gt;&lt;keyword&gt;Lepidoptera&lt;/keyword&gt;&lt;keyword&gt;Moths&lt;/keyword&gt;&lt;/keywords&gt;&lt;dates&gt;&lt;year&gt;2014&lt;/year&gt;&lt;pub-dates&gt;&lt;date&gt;2014/08/01/&lt;/date&gt;&lt;/pub-dates&gt;&lt;/dates&gt;&lt;isbn&gt;1365-2664&lt;/isbn&gt;&lt;urls&gt;&lt;related-urls&gt;&lt;url&gt;http://onlinelibrary.wiley.com/doi/10.1111/1365-2664.12256/abstract&lt;/url&gt;&lt;url&gt;https://www.ncbi.nlm.nih.gov/pmc/articles/PMC4413814/pdf/jpe0051-0949.pdf&lt;/url&gt;&lt;/related-urls&gt;&lt;/urls&gt;&lt;electronic-resource-num&gt;10.1111/1365-2664.12256&lt;/electronic-resource-num&gt;&lt;remote-database-provider&gt;Wiley Online Library&lt;/remote-database-provider&gt;&lt;language&gt;en&lt;/language&gt;&lt;access-date&gt;2016/12/14/15:24:51&lt;/access-date&gt;&lt;/record&gt;&lt;/Cite&gt;&lt;/EndNote&gt;</w:instrText>
      </w:r>
      <w:r>
        <w:fldChar w:fldCharType="separate"/>
      </w:r>
      <w:r>
        <w:rPr>
          <w:noProof/>
        </w:rPr>
        <w:t>Fox</w:t>
      </w:r>
      <w:r w:rsidRPr="0040043D">
        <w:rPr>
          <w:i/>
          <w:noProof/>
        </w:rPr>
        <w:t xml:space="preserve"> et al.</w:t>
      </w:r>
      <w:r>
        <w:rPr>
          <w:noProof/>
        </w:rPr>
        <w:t xml:space="preserve"> (2014)</w:t>
      </w:r>
      <w:r>
        <w:fldChar w:fldCharType="end"/>
      </w:r>
      <w:r>
        <w:t xml:space="preserve"> to explain similar observations. It may also be the case that much of the damage to moth populations through agricultural intensification had already taken place before the start of this time-series. A single Rothamsted trap that ran during the 1930s and 40s reported a 71% decline in abundance when the trap was restarted in the 1960s </w:t>
      </w:r>
      <w:r>
        <w:fldChar w:fldCharType="begin"/>
      </w:r>
      <w:r>
        <w:instrText xml:space="preserve"> ADDIN EN.CITE &lt;EndNote&gt;&lt;Cite&gt;&lt;Author&gt;Woiwod&lt;/Author&gt;&lt;Year&gt;2008&lt;/Year&gt;&lt;RecNum&gt;183&lt;/RecNum&gt;&lt;DisplayText&gt;(Woiwod and Gould, 2008)&lt;/DisplayText&gt;&lt;record&gt;&lt;rec-number&gt;183&lt;/rec-number&gt;&lt;foreign-keys&gt;&lt;key app="EN" db-id="rvwwvxvxaxv0s1ed2aa5r5vde0sfxpswsd02" timestamp="1483983325"&gt;183&lt;/key&gt;&lt;/foreign-keys&gt;&lt;ref-type name="Journal Article"&gt;17&lt;/ref-type&gt;&lt;contributors&gt;&lt;authors&gt;&lt;author&gt;Woiwod, IP&lt;/author&gt;&lt;author&gt;Gould, PJL&lt;/author&gt;&lt;/authors&gt;&lt;/contributors&gt;&lt;titles&gt;&lt;title&gt;Long-term moth studies at Rothamsted&lt;/title&gt;&lt;secondary-title&gt;The moths of Hertfordshire&lt;/secondary-title&gt;&lt;/titles&gt;&lt;periodical&gt;&lt;full-title&gt;The moths of Hertfordshire&lt;/full-title&gt;&lt;/periodical&gt;&lt;pages&gt;31-44&lt;/pages&gt;&lt;dates&gt;&lt;year&gt;2008&lt;/year&gt;&lt;/dates&gt;&lt;urls&gt;&lt;/urls&gt;&lt;/record&gt;&lt;/Cite&gt;&lt;/EndNote&gt;</w:instrText>
      </w:r>
      <w:r>
        <w:fldChar w:fldCharType="separate"/>
      </w:r>
      <w:r>
        <w:rPr>
          <w:noProof/>
        </w:rPr>
        <w:t>(Woiwod and Gould, 2008)</w:t>
      </w:r>
      <w:r>
        <w:fldChar w:fldCharType="end"/>
      </w:r>
      <w:r>
        <w:t xml:space="preserve">. This decline was attributed to the rapid land-use changes that occurred during the 1950s, including widespread habitat loss due to agricultural mechanisation and the introduction of synthetic herbicides and insecticides. While intensification of agriculture did continue well beyond 1968 </w:t>
      </w:r>
      <w:r>
        <w:fldChar w:fldCharType="begin"/>
      </w:r>
      <w:r>
        <w:instrText xml:space="preserve"> ADDIN EN.CITE &lt;EndNote&gt;&lt;Cite&gt;&lt;Author&gt;Robinson&lt;/Author&gt;&lt;Year&gt;2002&lt;/Year&gt;&lt;RecNum&gt;18&lt;/RecNum&gt;&lt;DisplayText&gt;(Robinson and Sutherland, 2002)&lt;/DisplayText&gt;&lt;record&gt;&lt;rec-number&gt;18&lt;/rec-number&gt;&lt;foreign-keys&gt;&lt;key app="EN" db-id="rvwwvxvxaxv0s1ed2aa5r5vde0sfxpswsd02" timestamp="1483963728"&gt;18&lt;/key&gt;&lt;/foreign-keys&gt;&lt;ref-type name="Journal Article"&gt;17&lt;/ref-type&gt;&lt;contributors&gt;&lt;authors&gt;&lt;author&gt;Robinson, Robert A.&lt;/author&gt;&lt;author&gt;Sutherland, William J.&lt;/author&gt;&lt;/authors&gt;&lt;/contributors&gt;&lt;titles&gt;&lt;title&gt;Post-war changes in arable farming and biodiversity in Great Britain&lt;/title&gt;&lt;secondary-title&gt;Journal of Applied Ecology&lt;/secondary-title&gt;&lt;/titles&gt;&lt;periodical&gt;&lt;full-title&gt;Journal of Applied Ecology&lt;/full-title&gt;&lt;/periodical&gt;&lt;pages&gt;157-176&lt;/pages&gt;&lt;volume&gt;39&lt;/volume&gt;&lt;number&gt;1&lt;/number&gt;&lt;keywords&gt;&lt;keyword&gt;agricultural intensification&lt;/keyword&gt;&lt;keyword&gt;landscape diversity&lt;/keyword&gt;&lt;keyword&gt;pesticide use&lt;/keyword&gt;&lt;keyword&gt;population declines&lt;/keyword&gt;&lt;keyword&gt;seed-eating birds&lt;/keyword&gt;&lt;keyword&gt;soil seed banks&lt;/keyword&gt;&lt;/keywords&gt;&lt;dates&gt;&lt;year&gt;2002&lt;/year&gt;&lt;pub-dates&gt;&lt;date&gt;2002/02/01/&lt;/date&gt;&lt;/pub-dates&gt;&lt;/dates&gt;&lt;isbn&gt;1365-2664&lt;/isbn&gt;&lt;urls&gt;&lt;related-urls&gt;&lt;url&gt;http://onlinelibrary.wiley.com/doi/10.1046/j.1365-2664.2002.00695.x/abstract&lt;/url&gt;&lt;/related-urls&gt;&lt;/urls&gt;&lt;electronic-resource-num&gt;10.1046/j.1365-2664.2002.00695.x&lt;/electronic-resource-num&gt;&lt;remote-database-provider&gt;Wiley Online Library&lt;/remote-database-provider&gt;&lt;language&gt;en&lt;/language&gt;&lt;access-date&gt;2016/11/14/15:59:36&lt;/access-date&gt;&lt;/record&gt;&lt;/Cite&gt;&lt;/EndNote&gt;</w:instrText>
      </w:r>
      <w:r>
        <w:fldChar w:fldCharType="separate"/>
      </w:r>
      <w:r>
        <w:rPr>
          <w:noProof/>
        </w:rPr>
        <w:t>(Robinson and Sutherland, 2002)</w:t>
      </w:r>
      <w:r>
        <w:fldChar w:fldCharType="end"/>
      </w:r>
      <w:r>
        <w:t xml:space="preserve">, the introduction of </w:t>
      </w:r>
      <w:proofErr w:type="spellStart"/>
      <w:r>
        <w:t>agri</w:t>
      </w:r>
      <w:proofErr w:type="spellEnd"/>
      <w:r>
        <w:t xml:space="preserve">-environment schemes (AES) and their subsequent expansion in the 2000s </w:t>
      </w:r>
      <w:r>
        <w:fldChar w:fldCharType="begin"/>
      </w:r>
      <w:r>
        <w:instrText xml:space="preserve"> ADDIN EN.CITE &lt;EndNote&gt;&lt;Cite&gt;&lt;Author&gt;Grice&lt;/Author&gt;&lt;Year&gt;2006&lt;/Year&gt;&lt;RecNum&gt;725&lt;/RecNum&gt;&lt;DisplayText&gt;(Grice&lt;style face="italic"&gt; et al.&lt;/style&gt;, 2006)&lt;/DisplayText&gt;&lt;record&gt;&lt;rec-number&gt;725&lt;/rec-number&gt;&lt;foreign-keys&gt;&lt;key app="EN" db-id="rvwwvxvxaxv0s1ed2aa5r5vde0sfxpswsd02" timestamp="1575474360"&gt;725&lt;/key&gt;&lt;/foreign-keys&gt;&lt;ref-type name="Journal Article"&gt;17&lt;/ref-type&gt;&lt;contributors&gt;&lt;authors&gt;&lt;author&gt;Grice, PV&lt;/author&gt;&lt;author&gt;Radley, GP&lt;/author&gt;&lt;author&gt;Smallshire, D&lt;/author&gt;&lt;author&gt;Green, MR&lt;/author&gt;&lt;/authors&gt;&lt;/contributors&gt;&lt;titles&gt;&lt;title&gt;Conserving England&amp;apos;s arable biodiversity through agri-environment schemes and other environmental policies: a brief history&lt;/title&gt;&lt;secondary-title&gt;Aspects of Applied Biology&lt;/secondary-title&gt;&lt;/titles&gt;&lt;periodical&gt;&lt;full-title&gt;Aspects of Applied Biology&lt;/full-title&gt;&lt;/periodical&gt;&lt;pages&gt;7&lt;/pages&gt;&lt;volume&gt;81&lt;/volume&gt;&lt;dates&gt;&lt;year&gt;2006&lt;/year&gt;&lt;/dates&gt;&lt;isbn&gt;0265-1491&lt;/isbn&gt;&lt;urls&gt;&lt;/urls&gt;&lt;/record&gt;&lt;/Cite&gt;&lt;/EndNote&gt;</w:instrText>
      </w:r>
      <w:r>
        <w:fldChar w:fldCharType="separate"/>
      </w:r>
      <w:r>
        <w:rPr>
          <w:noProof/>
        </w:rPr>
        <w:t>(Grice</w:t>
      </w:r>
      <w:r w:rsidRPr="0040043D">
        <w:rPr>
          <w:i/>
          <w:noProof/>
        </w:rPr>
        <w:t xml:space="preserve"> et al.</w:t>
      </w:r>
      <w:r>
        <w:rPr>
          <w:noProof/>
        </w:rPr>
        <w:t>, 2006)</w:t>
      </w:r>
      <w:r>
        <w:fldChar w:fldCharType="end"/>
      </w:r>
      <w:r>
        <w:t xml:space="preserve"> may have mitigated declines in farmland to some extent. Experimental studies have shown that AES features such as sown field margins and sympathetically managed hedgerows are effective at enhancing local moth abundance and diversity </w:t>
      </w:r>
      <w:r>
        <w:fldChar w:fldCharType="begin">
          <w:fldData xml:space="preserve">PEVuZE5vdGU+PENpdGU+PEF1dGhvcj5BbGlzb248L0F1dGhvcj48WWVhcj4yMDE2PC9ZZWFyPjxS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</w:fldData>
        </w:fldChar>
      </w:r>
      <w:r>
        <w:instrText xml:space="preserve"> ADDIN EN.CITE </w:instrText>
      </w:r>
      <w:r>
        <w:fldChar w:fldCharType="begin">
          <w:fldData xml:space="preserve">PEVuZE5vdGU+PENpdGU+PEF1dGhvcj5BbGlzb248L0F1dGhvcj48WWVhcj4yMDE2PC9ZZWFyPjxS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</w:fldData>
        </w:fldChar>
      </w:r>
      <w:r>
        <w:instrText xml:space="preserve"> ADDIN EN.CITE.DATA </w:instrText>
      </w:r>
      <w:r>
        <w:fldChar w:fldCharType="end"/>
      </w:r>
      <w:r>
        <w:fldChar w:fldCharType="separate"/>
      </w:r>
      <w:r>
        <w:rPr>
          <w:noProof/>
        </w:rPr>
        <w:t>(Alison</w:t>
      </w:r>
      <w:r w:rsidRPr="0040043D">
        <w:rPr>
          <w:i/>
          <w:noProof/>
        </w:rPr>
        <w:t xml:space="preserve"> et al.</w:t>
      </w:r>
      <w:r>
        <w:rPr>
          <w:noProof/>
        </w:rPr>
        <w:t>, 2016; Merckx</w:t>
      </w:r>
      <w:r w:rsidRPr="0040043D">
        <w:rPr>
          <w:i/>
          <w:noProof/>
        </w:rPr>
        <w:t xml:space="preserve"> et al.</w:t>
      </w:r>
      <w:r>
        <w:rPr>
          <w:noProof/>
        </w:rPr>
        <w:t>, 2012b; Staley</w:t>
      </w:r>
      <w:r w:rsidRPr="0040043D">
        <w:rPr>
          <w:i/>
          <w:noProof/>
        </w:rPr>
        <w:t xml:space="preserve"> et al.</w:t>
      </w:r>
      <w:r>
        <w:rPr>
          <w:noProof/>
        </w:rPr>
        <w:t>, 2016)</w:t>
      </w:r>
      <w:r>
        <w:fldChar w:fldCharType="end"/>
      </w:r>
      <w:r>
        <w:t xml:space="preserve">. However, if this were the case, we would expect to see a decline in response variables up until the early 2000s with a subsequent recovery, but the long-term trends show no evidence of this pattern in either arable land or improved grassland (Fig. S4). While species richness appears stable in farmland, abundance declined significantly in improved grassland and biomass declined significantly in both arable land and improved grassland. Again, the non-linear trends show no sign of recovery in recent decades. These findings match similarly muted responses of bird populations to widespread AES adoption in recent years </w:t>
      </w:r>
      <w:r>
        <w:fldChar w:fldCharType="begin"/>
      </w:r>
      <w:r>
        <w:instrText xml:space="preserve"> ADDIN EN.CITE &lt;EndNote&gt;&lt;Cite&gt;&lt;Author&gt;Chamberlain&lt;/Author&gt;&lt;Year&gt;2018&lt;/Year&gt;&lt;RecNum&gt;1016&lt;/RecNum&gt;&lt;DisplayText&gt;(Chamberlain, 2018)&lt;/DisplayText&gt;&lt;record&gt;&lt;rec-number&gt;1016&lt;/rec-number&gt;&lt;foreign-keys&gt;&lt;key app="EN" db-id="rvwwvxvxaxv0s1ed2aa5r5vde0sfxpswsd02" timestamp="1616070584"&gt;1016&lt;/key&gt;&lt;/foreign-keys&gt;&lt;ref-type name="Journal Article"&gt;17&lt;/ref-type&gt;&lt;contributors&gt;&lt;authors&gt;&lt;author&gt;Chamberlain, D.&lt;/author&gt;&lt;/authors&gt;&lt;/contributors&gt;&lt;titles&gt;&lt;title&gt;Agri-environment schemes and farmland bird populations: Is the glass half-full or half-empty?&lt;/title&gt;&lt;secondary-title&gt;Animal Conservation&lt;/secondary-title&gt;&lt;/titles&gt;&lt;periodical&gt;&lt;full-title&gt;Animal Conservation&lt;/full-title&gt;&lt;/periodical&gt;&lt;pages&gt;193-194&lt;/pages&gt;&lt;volume&gt;21&lt;/volume&gt;&lt;number&gt;3&lt;/number&gt;&lt;dates&gt;&lt;year&gt;2018&lt;/year&gt;&lt;/dates&gt;&lt;isbn&gt;1367-9430&lt;/isbn&gt;&lt;urls&gt;&lt;related-urls&gt;&lt;url&gt;https://zslpublications.onlinelibrary.wiley.com/doi/abs/10.1111/acv.12424&lt;/url&gt;&lt;/related-urls&gt;&lt;/urls&gt;&lt;electronic-resource-num&gt;https://doi.org/10.1111/acv.12424&lt;/electronic-resource-num&gt;&lt;/record&gt;&lt;/Cite&gt;&lt;/EndNote&gt;</w:instrText>
      </w:r>
      <w:r>
        <w:fldChar w:fldCharType="separate"/>
      </w:r>
      <w:r>
        <w:rPr>
          <w:noProof/>
        </w:rPr>
        <w:t>(Chamberlain, 2018)</w:t>
      </w:r>
      <w:r>
        <w:fldChar w:fldCharType="end"/>
      </w:r>
      <w:r>
        <w:t xml:space="preserve">, suggesting that such schemes either need to be improved or adopted on a much larger scale, or both, to be effective </w:t>
      </w:r>
      <w:r>
        <w:fldChar w:fldCharType="begin"/>
      </w:r>
      <w:r>
        <w:instrText xml:space="preserve"> ADDIN EN.CITE &lt;EndNote&gt;&lt;Cite&gt;&lt;Author&gt;Walker&lt;/Author&gt;&lt;Year&gt;2018&lt;/Year&gt;&lt;RecNum&gt;1017&lt;/RecNum&gt;&lt;DisplayText&gt;(Walker&lt;style face="italic"&gt; et al.&lt;/style&gt;, 2018)&lt;/DisplayText&gt;&lt;record&gt;&lt;rec-number&gt;1017&lt;/rec-number&gt;&lt;foreign-keys&gt;&lt;key app="EN" db-id="rvwwvxvxaxv0s1ed2aa5r5vde0sfxpswsd02" timestamp="1616070912"&gt;1017&lt;/key&gt;&lt;/foreign-keys&gt;&lt;ref-type name="Journal Article"&gt;17&lt;/ref-type&gt;&lt;contributors&gt;&lt;authors&gt;&lt;author&gt;Walker, LK&lt;/author&gt;&lt;author&gt;Morris, AJ&lt;/author&gt;&lt;author&gt;Cristinacce, A&lt;/author&gt;&lt;author&gt;Dadam, D&lt;/author&gt;&lt;author&gt;Grice, PV&lt;/author&gt;&lt;author&gt;Peach, WJ&lt;/author&gt;&lt;/authors&gt;&lt;/contributors&gt;&lt;titles&gt;&lt;title&gt;Effects of higher‐tier agri‐environment scheme on the abundance of priority farmland birds&lt;/title&gt;&lt;secondary-title&gt;Animal Conservation&lt;/secondary-title&gt;&lt;/titles&gt;&lt;periodical&gt;&lt;full-title&gt;Animal Conservation&lt;/full-title&gt;&lt;/periodical&gt;&lt;pages&gt;183-192&lt;/pages&gt;&lt;volume&gt;21&lt;/volume&gt;&lt;number&gt;3&lt;/number&gt;&lt;dates&gt;&lt;year&gt;2018&lt;/year&gt;&lt;/dates&gt;&lt;isbn&gt;1367-9430&lt;/isbn&gt;&lt;urls&gt;&lt;/urls&gt;&lt;/record&gt;&lt;/Cite&gt;&lt;/EndNote&gt;</w:instrText>
      </w:r>
      <w:r>
        <w:fldChar w:fldCharType="separate"/>
      </w:r>
      <w:r>
        <w:rPr>
          <w:noProof/>
        </w:rPr>
        <w:t>(Walker</w:t>
      </w:r>
      <w:r w:rsidRPr="0040043D">
        <w:rPr>
          <w:i/>
          <w:noProof/>
        </w:rPr>
        <w:t xml:space="preserve"> et al.</w:t>
      </w:r>
      <w:r>
        <w:rPr>
          <w:noProof/>
        </w:rPr>
        <w:t>, 2018)</w:t>
      </w:r>
      <w:r>
        <w:fldChar w:fldCharType="end"/>
      </w:r>
      <w:r>
        <w:t>.</w:t>
      </w:r>
    </w:p>
    <w:p w14:paraId="6D8376E2" w14:textId="7E745DE5" w:rsidR="00FB0E88" w:rsidRDefault="00FB0E88" w:rsidP="001C197E"/>
    <w:p w14:paraId="51430B2F" w14:textId="1934BAAE" w:rsidR="00FB0E88" w:rsidRDefault="00FB0E88" w:rsidP="00FB0E88">
      <w:pPr>
        <w:pStyle w:val="Heading2"/>
      </w:pPr>
      <w:r>
        <w:lastRenderedPageBreak/>
        <w:t>Moth decline in other habitats</w:t>
      </w:r>
    </w:p>
    <w:p w14:paraId="22ADBC45" w14:textId="5338A374" w:rsidR="00C81315" w:rsidRDefault="00045C02" w:rsidP="004040A5">
      <w:r>
        <w:t>Declines in abundance and biomass were also detected across all other habitat types apart from ‘other semi-natural’ in which there was no significant decline in abundance (although there was a significant decline in biomass of 43%). After broadleaf woodlands, the most severe declines occurred in urban areas</w:t>
      </w:r>
      <w:r w:rsidR="00153A2B">
        <w:t xml:space="preserve">, with a decline of abundance and biomass </w:t>
      </w:r>
      <w:r w:rsidR="00CB7A2D">
        <w:t>-</w:t>
      </w:r>
      <w:r w:rsidR="00153A2B">
        <w:t>44% and</w:t>
      </w:r>
      <w:r w:rsidR="00CB7A2D">
        <w:t>-</w:t>
      </w:r>
      <w:r w:rsidR="00153A2B">
        <w:t xml:space="preserve"> 46%, respectively</w:t>
      </w:r>
      <w:r>
        <w:t xml:space="preserve">. As our habitat categorisation process only used land-use data from 2015, this means that sites classed as ‘urban’ also included those that had urbanised at some point between 1968 and 2015. </w:t>
      </w:r>
      <w:r w:rsidR="00153A2B">
        <w:t xml:space="preserve">It is therefore likely that habitat loss and light pollution resulting from the urbanisation that occurred over this period has </w:t>
      </w:r>
      <w:r w:rsidR="009C6674">
        <w:t>contributed to</w:t>
      </w:r>
      <w:r w:rsidR="00153A2B">
        <w:t xml:space="preserve"> these large declines. Despite these losses, species diversity in urban sites increased by 24% over the same period. </w:t>
      </w:r>
      <w:r w:rsidR="00B23929">
        <w:t>Species feeding on lichen did especially well in urban areas (Fig. 4), likely due to the reduction in air pollution over this time which promoted the growth of lichens</w:t>
      </w:r>
      <w:r w:rsidR="00465475">
        <w:t xml:space="preserve"> </w:t>
      </w:r>
      <w:r w:rsidR="00465475">
        <w:fldChar w:fldCharType="begin"/>
      </w:r>
      <w:r w:rsidR="00465475">
        <w:instrText xml:space="preserve"> ADDIN EN.CITE &lt;EndNote&gt;&lt;Cite&gt;&lt;Author&gt;Gilbert&lt;/Author&gt;&lt;Year&gt;1992&lt;/Year&gt;&lt;RecNum&gt;352&lt;/RecNum&gt;&lt;DisplayText&gt;(Gilbert, 1992)&lt;/DisplayText&gt;&lt;record&gt;&lt;rec-number&gt;352&lt;/rec-number&gt;&lt;foreign-keys&gt;&lt;key app="EN" db-id="rvwwvxvxaxv0s1ed2aa5r5vde0sfxpswsd02" timestamp="1501068631"&gt;352&lt;/key&gt;&lt;/foreign-keys&gt;&lt;ref-type name="Journal Article"&gt;17&lt;/ref-type&gt;&lt;contributors&gt;&lt;authors&gt;&lt;author&gt;Gilbert, Oliver L&lt;/author&gt;&lt;/authors&gt;&lt;/contributors&gt;&lt;titles&gt;&lt;title&gt;Lichen reinvasion with declining air pollution&lt;/title&gt;&lt;secondary-title&gt;Bryophytes and lichens in a changing environment/edited by Jeffrey W. Bates and Andrew M. Farmer&lt;/secondary-title&gt;&lt;/titles&gt;&lt;periodical&gt;&lt;full-title&gt;Bryophytes and lichens in a changing environment/edited by Jeffrey W. Bates and Andrew M. Farmer&lt;/full-title&gt;&lt;/periodical&gt;&lt;dates&gt;&lt;year&gt;1992&lt;/year&gt;&lt;/dates&gt;&lt;urls&gt;&lt;/urls&gt;&lt;/record&gt;&lt;/Cite&gt;&lt;/EndNote&gt;</w:instrText>
      </w:r>
      <w:r w:rsidR="00465475">
        <w:fldChar w:fldCharType="separate"/>
      </w:r>
      <w:r w:rsidR="00465475">
        <w:rPr>
          <w:noProof/>
        </w:rPr>
        <w:t>(Gilbert, 1992)</w:t>
      </w:r>
      <w:r w:rsidR="00465475">
        <w:fldChar w:fldCharType="end"/>
      </w:r>
      <w:r w:rsidR="00C039B6">
        <w:t>: although note that this result is based on only six species so does not have the same robustness as other feeding guilds.</w:t>
      </w:r>
    </w:p>
    <w:p w14:paraId="16EA60DB" w14:textId="3F74391A" w:rsidR="00FB0E88" w:rsidRPr="004040A5" w:rsidRDefault="00B23929" w:rsidP="004040A5">
      <w:r>
        <w:t>The final three habitat types, conifer plantation, ‘other semi-natural’ and upland sites all had low numbers of sites used in the analysis (12, 19 and 15 sites each, respectively), so results should be interpreted cautiously.</w:t>
      </w:r>
      <w:r w:rsidR="002A34E1">
        <w:t xml:space="preserve"> The trend estimate </w:t>
      </w:r>
      <w:r w:rsidR="00CB7A2D">
        <w:t>for</w:t>
      </w:r>
      <w:r w:rsidR="002A34E1">
        <w:t xml:space="preserve"> ‘other-semi-natural’ habitat was very sensitive to the removal of single sites, but upland and conifer plantations were robust (Fig. S1</w:t>
      </w:r>
      <w:r w:rsidR="008D2559">
        <w:t>1c</w:t>
      </w:r>
      <w:r w:rsidR="002A34E1">
        <w:t>).</w:t>
      </w:r>
      <w:r>
        <w:t xml:space="preserve"> Species feeding on broadleaf shrubs and those polyphagous on broadleaf shrubs and trees did especially well in ‘other semi-natural’ habitats, while those feeding on grasses and forbs </w:t>
      </w:r>
      <w:r w:rsidR="006D4BB9">
        <w:t xml:space="preserve">were more likely to </w:t>
      </w:r>
      <w:r w:rsidR="00CB7A2D">
        <w:t xml:space="preserve">have </w:t>
      </w:r>
      <w:r w:rsidR="006D4BB9">
        <w:t>decline</w:t>
      </w:r>
      <w:r w:rsidR="00CB7A2D">
        <w:t>d</w:t>
      </w:r>
      <w:r>
        <w:t xml:space="preserve">. This suggests </w:t>
      </w:r>
      <w:r w:rsidR="006D4BB9">
        <w:t xml:space="preserve">that the development of scrub at these typically open sites may have contributed to the decline in moth biomass at these sites. </w:t>
      </w:r>
    </w:p>
    <w:p w14:paraId="336F81D3" w14:textId="4F4F7C52" w:rsidR="00FC42C5" w:rsidRDefault="00FC42C5" w:rsidP="001C197E"/>
    <w:p w14:paraId="37612690" w14:textId="7A72C5CD" w:rsidR="00FC42C5" w:rsidRDefault="00465475" w:rsidP="006724D9">
      <w:pPr>
        <w:pStyle w:val="Heading2"/>
      </w:pPr>
      <w:r>
        <w:t>Conclusions</w:t>
      </w:r>
    </w:p>
    <w:p w14:paraId="18C9E4DF" w14:textId="3EE37FCB" w:rsidR="00FC42C5" w:rsidRDefault="00465475" w:rsidP="001C197E">
      <w:r>
        <w:t>Here we have shown that declines in moth abundance have occurred across most habitats and that declines in biomass have occurred across all habitat types in the UK from 1968 - 2016. We also show</w:t>
      </w:r>
      <w:r w:rsidR="007A5460">
        <w:t>,</w:t>
      </w:r>
      <w:r>
        <w:t xml:space="preserve"> </w:t>
      </w:r>
      <w:r>
        <w:lastRenderedPageBreak/>
        <w:t>for the first time</w:t>
      </w:r>
      <w:r w:rsidR="007A5460">
        <w:t>,</w:t>
      </w:r>
      <w:r>
        <w:t xml:space="preserve"> that despite national declines in abundance and biomass, species richness has remained stable and diversity has increased</w:t>
      </w:r>
      <w:r w:rsidR="007A5460">
        <w:t xml:space="preserve"> at the national level</w:t>
      </w:r>
      <w:r>
        <w:t>, with most of this increase in diversity occurring in</w:t>
      </w:r>
      <w:r w:rsidR="007A5460">
        <w:t xml:space="preserve"> urban and</w:t>
      </w:r>
      <w:r>
        <w:t xml:space="preserve"> intensively farmed area</w:t>
      </w:r>
      <w:r w:rsidR="007A5460">
        <w:t xml:space="preserve">s. We have shown that the most severe declines have occurred not in areas of intensive agriculture, but in broadleaf woodlands – especially in southern broadleaf woodlands. We found no evidence that species more likely to suffer from shading and </w:t>
      </w:r>
      <w:r w:rsidR="008F4B7A">
        <w:t>browsing</w:t>
      </w:r>
      <w:r w:rsidR="00B45226">
        <w:t xml:space="preserve"> by deer</w:t>
      </w:r>
      <w:r w:rsidR="008F4B7A">
        <w:t xml:space="preserve"> </w:t>
      </w:r>
      <w:r w:rsidR="007A5460">
        <w:t>had declined more in broadleaf woodland than other species</w:t>
      </w:r>
      <w:r w:rsidR="00C81315">
        <w:t>, so the reasons for</w:t>
      </w:r>
      <w:r w:rsidR="00767A39">
        <w:t xml:space="preserve"> the</w:t>
      </w:r>
      <w:r w:rsidR="00C81315">
        <w:t xml:space="preserve"> </w:t>
      </w:r>
      <w:r w:rsidR="0087088B">
        <w:t xml:space="preserve">more </w:t>
      </w:r>
      <w:r w:rsidR="00C81315">
        <w:t>severe decline in this</w:t>
      </w:r>
      <w:r w:rsidR="0087088B">
        <w:t xml:space="preserve"> habitat compared </w:t>
      </w:r>
      <w:r w:rsidR="00767A39">
        <w:t>to</w:t>
      </w:r>
      <w:r w:rsidR="0087088B">
        <w:t xml:space="preserve"> others remain unclear.</w:t>
      </w:r>
      <w:r w:rsidR="00C81315">
        <w:t xml:space="preserve"> </w:t>
      </w:r>
      <w:r w:rsidR="001F2622">
        <w:t xml:space="preserve">Further research </w:t>
      </w:r>
      <w:r w:rsidR="0087088B">
        <w:t xml:space="preserve">should </w:t>
      </w:r>
      <w:r w:rsidR="001F2622">
        <w:t>investigate other potential drivers of moth decline in broadleaf woodlands, including invasive plant species and climate change.</w:t>
      </w:r>
    </w:p>
    <w:p w14:paraId="7C342B03" w14:textId="77777777" w:rsidR="00B637C0" w:rsidRDefault="00B637C0" w:rsidP="001C197E"/>
    <w:p w14:paraId="55C5EB6A" w14:textId="77777777" w:rsidR="00E85FBD" w:rsidRDefault="00E85FBD" w:rsidP="00C11A5B">
      <w:pPr>
        <w:pStyle w:val="Heading1"/>
      </w:pPr>
      <w:r>
        <w:t>DATA ACCESSIBILITY</w:t>
      </w:r>
    </w:p>
    <w:p w14:paraId="24E527F0" w14:textId="01333810" w:rsidR="00E85FBD" w:rsidRDefault="00E85FBD" w:rsidP="00E85FBD">
      <w:r>
        <w:t>The dataset</w:t>
      </w:r>
      <w:r w:rsidR="00B351DE">
        <w:t>s</w:t>
      </w:r>
      <w:r>
        <w:t xml:space="preserve"> will be published with a DOI on the Rothamsted Research Repository (</w:t>
      </w:r>
      <w:hyperlink r:id="rId12" w:history="1">
        <w:r>
          <w:rPr>
            <w:rStyle w:val="Hyperlink"/>
            <w:b/>
            <w:bCs/>
          </w:rPr>
          <w:t>https://repository.rothamsted.ac.uk/</w:t>
        </w:r>
      </w:hyperlink>
      <w:r>
        <w:t xml:space="preserve">) under a Creative Commons Attribution 4.0 Licence. R code is supplied in the Supporting Information. </w:t>
      </w:r>
    </w:p>
    <w:p w14:paraId="4328447B" w14:textId="291E68C7" w:rsidR="006F0D85" w:rsidRDefault="006F0D85"/>
    <w:p w14:paraId="0EA67350" w14:textId="19076969" w:rsidR="00717F7B" w:rsidRDefault="00967B5F" w:rsidP="00C11A5B">
      <w:pPr>
        <w:pStyle w:val="Heading1"/>
      </w:pPr>
      <w:r>
        <w:t>ACKNOWLEDGMENTS</w:t>
      </w:r>
    </w:p>
    <w:p w14:paraId="638EEC5B" w14:textId="3659C31C" w:rsidR="00717F7B" w:rsidRDefault="00717F7B">
      <w:r w:rsidRPr="00717F7B">
        <w:t>DB's PhD, titled 'Investigating the mechanisms behind moth declines: plants, landscape, pollution and climate' was supported by the Envision Doctoral Training Programme, funded by the Natural Environment Research Council (NERC). NERC also provided supplementary RTSG support to DB. JRB and DB are supported by The Rothamsted Insect Survey, a National Capability funded by the Biotechnology and Biological Sciences Research Council under the Core Capability Grant BBS/E/C/000J0200.</w:t>
      </w:r>
    </w:p>
    <w:p w14:paraId="0945FDA8" w14:textId="77777777" w:rsidR="00717F7B" w:rsidRDefault="00717F7B"/>
    <w:p w14:paraId="37CA57C2" w14:textId="31CBE3CB" w:rsidR="001C197E" w:rsidRDefault="001C197E" w:rsidP="001C197E">
      <w:pPr>
        <w:pStyle w:val="Heading1"/>
      </w:pPr>
      <w:r>
        <w:lastRenderedPageBreak/>
        <w:t>References</w:t>
      </w:r>
    </w:p>
    <w:p w14:paraId="48948365" w14:textId="77777777" w:rsidR="002B785F" w:rsidRPr="002B785F" w:rsidRDefault="00C1257C" w:rsidP="002B785F">
      <w:pPr>
        <w:pStyle w:val="EndNoteBibliography"/>
        <w:spacing w:after="0"/>
        <w:ind w:left="720" w:hanging="720"/>
      </w:pPr>
      <w:r>
        <w:fldChar w:fldCharType="begin"/>
      </w:r>
      <w:r>
        <w:instrText xml:space="preserve"> ADDIN EN.REFLIST </w:instrText>
      </w:r>
      <w:r>
        <w:fldChar w:fldCharType="separate"/>
      </w:r>
      <w:r w:rsidR="002B785F" w:rsidRPr="002B785F">
        <w:t xml:space="preserve">ALISON, J., DUFFIELD, S. J., VAN NOORDWIJK, C. G. E., MORECROFT, M. D., MARRS, R. H., SACCHERI, I. J. &amp; HODGSON, J. A. 2016. Spatial targeting of habitat creation has the potential to improve agri-environment scheme outcomes for macro-moths. </w:t>
      </w:r>
      <w:r w:rsidR="002B785F" w:rsidRPr="002B785F">
        <w:rPr>
          <w:i/>
        </w:rPr>
        <w:t>Journal of Applied Ecology,</w:t>
      </w:r>
      <w:r w:rsidR="002B785F" w:rsidRPr="002B785F">
        <w:t xml:space="preserve"> 53</w:t>
      </w:r>
      <w:r w:rsidR="002B785F" w:rsidRPr="002B785F">
        <w:rPr>
          <w:b/>
        </w:rPr>
        <w:t>,</w:t>
      </w:r>
      <w:r w:rsidR="002B785F" w:rsidRPr="002B785F">
        <w:t xml:space="preserve"> 1814-1822.</w:t>
      </w:r>
    </w:p>
    <w:p w14:paraId="1CB3D650" w14:textId="77777777" w:rsidR="002B785F" w:rsidRPr="002B785F" w:rsidRDefault="002B785F" w:rsidP="002B785F">
      <w:pPr>
        <w:pStyle w:val="EndNoteBibliography"/>
        <w:spacing w:after="0"/>
        <w:ind w:left="720" w:hanging="720"/>
      </w:pPr>
      <w:r w:rsidRPr="002B785F">
        <w:t xml:space="preserve">AMAR, A., SMITH, K., BUTLER, S., LINDSELL, J., HEWSON, C., FULLER, R. &amp; CHARMAN, E. 2010. Recent patterns of change in vegetation structure and tree composition of British broadleaved woodland: evidence from large-scale surveys. </w:t>
      </w:r>
      <w:r w:rsidRPr="002B785F">
        <w:rPr>
          <w:i/>
        </w:rPr>
        <w:t>Forestry,</w:t>
      </w:r>
      <w:r w:rsidRPr="002B785F">
        <w:t xml:space="preserve"> 83</w:t>
      </w:r>
      <w:r w:rsidRPr="002B785F">
        <w:rPr>
          <w:b/>
        </w:rPr>
        <w:t>,</w:t>
      </w:r>
      <w:r w:rsidRPr="002B785F">
        <w:t xml:space="preserve"> 345-356.</w:t>
      </w:r>
    </w:p>
    <w:p w14:paraId="158174C6" w14:textId="77777777" w:rsidR="002B785F" w:rsidRPr="002B785F" w:rsidRDefault="002B785F" w:rsidP="002B785F">
      <w:pPr>
        <w:pStyle w:val="EndNoteBibliography"/>
        <w:spacing w:after="0"/>
        <w:ind w:left="720" w:hanging="720"/>
      </w:pPr>
      <w:r w:rsidRPr="002B785F">
        <w:t xml:space="preserve">ANTÃO, L. H., PÖYRY, J., LEINONEN, R. &amp; ROSLIN, T. 2020. Contrasting latitudinal patterns in diversity and stability in a high‐latitude species‐rich moth community. </w:t>
      </w:r>
      <w:r w:rsidRPr="002B785F">
        <w:rPr>
          <w:i/>
        </w:rPr>
        <w:t>Global Ecology and Biogeography,</w:t>
      </w:r>
      <w:r w:rsidRPr="002B785F">
        <w:t xml:space="preserve"> 29</w:t>
      </w:r>
      <w:r w:rsidRPr="002B785F">
        <w:rPr>
          <w:b/>
        </w:rPr>
        <w:t>,</w:t>
      </w:r>
      <w:r w:rsidRPr="002B785F">
        <w:t xml:space="preserve"> 896-907.</w:t>
      </w:r>
    </w:p>
    <w:p w14:paraId="416FCE50" w14:textId="77777777" w:rsidR="002B785F" w:rsidRPr="002B785F" w:rsidRDefault="002B785F" w:rsidP="002B785F">
      <w:pPr>
        <w:pStyle w:val="EndNoteBibliography"/>
        <w:spacing w:after="0"/>
        <w:ind w:left="720" w:hanging="720"/>
      </w:pPr>
      <w:r w:rsidRPr="002B785F">
        <w:t xml:space="preserve">BAINES, D., SAGE, R. &amp; BAINES, M. 1994. The implications of red deer grazing to ground vegetation and invertebrate communities of Scottish native pinewoods. </w:t>
      </w:r>
      <w:r w:rsidRPr="002B785F">
        <w:rPr>
          <w:i/>
        </w:rPr>
        <w:t>Journal of Applied Ecology</w:t>
      </w:r>
      <w:r w:rsidRPr="002B785F">
        <w:rPr>
          <w:b/>
        </w:rPr>
        <w:t>,</w:t>
      </w:r>
      <w:r w:rsidRPr="002B785F">
        <w:t xml:space="preserve"> 776-783.</w:t>
      </w:r>
    </w:p>
    <w:p w14:paraId="18983C30" w14:textId="77777777" w:rsidR="002B785F" w:rsidRPr="002B785F" w:rsidRDefault="002B785F" w:rsidP="002B785F">
      <w:pPr>
        <w:pStyle w:val="EndNoteBibliography"/>
        <w:spacing w:after="0"/>
        <w:ind w:left="720" w:hanging="720"/>
      </w:pPr>
      <w:r w:rsidRPr="002B785F">
        <w:t xml:space="preserve">BATES, D., MAECHLER, M., BOLKER, B. &amp; WALKER, S. 2015. Fitting Linear  Mixed-Effects Models Using lme4. </w:t>
      </w:r>
      <w:r w:rsidRPr="002B785F">
        <w:rPr>
          <w:i/>
        </w:rPr>
        <w:t>Journal of Statistical Software,</w:t>
      </w:r>
      <w:r w:rsidRPr="002B785F">
        <w:t xml:space="preserve"> 67</w:t>
      </w:r>
      <w:r w:rsidRPr="002B785F">
        <w:rPr>
          <w:b/>
        </w:rPr>
        <w:t>,</w:t>
      </w:r>
      <w:r w:rsidRPr="002B785F">
        <w:t xml:space="preserve"> 1-48.</w:t>
      </w:r>
    </w:p>
    <w:p w14:paraId="2BADB7B1" w14:textId="77777777" w:rsidR="002B785F" w:rsidRPr="002B785F" w:rsidRDefault="002B785F" w:rsidP="002B785F">
      <w:pPr>
        <w:pStyle w:val="EndNoteBibliography"/>
        <w:spacing w:after="0"/>
        <w:ind w:left="720" w:hanging="720"/>
      </w:pPr>
      <w:r w:rsidRPr="002B785F">
        <w:t xml:space="preserve">BELL, J. R., BLUMGART, D. &amp; SHORTALL, C. R. 2020. Are Insects Declining and at what rate? An analysis of standardised, systematic catches of insect abundances across Great Britain. </w:t>
      </w:r>
      <w:r w:rsidRPr="002B785F">
        <w:rPr>
          <w:i/>
        </w:rPr>
        <w:t>Insect conservation and diversity</w:t>
      </w:r>
      <w:r w:rsidRPr="002B785F">
        <w:t>.</w:t>
      </w:r>
    </w:p>
    <w:p w14:paraId="63091DCE" w14:textId="77777777" w:rsidR="002B785F" w:rsidRPr="002B785F" w:rsidRDefault="002B785F" w:rsidP="002B785F">
      <w:pPr>
        <w:pStyle w:val="EndNoteBibliography"/>
        <w:spacing w:after="0"/>
        <w:ind w:left="720" w:hanging="720"/>
      </w:pPr>
      <w:r w:rsidRPr="002B785F">
        <w:t xml:space="preserve">BOWLER, D. E., HELDBJERG, H., FOX, A. D., DE JONG, M. &amp; BÖHNING‐GAESE, K. 2019. Long‐term declines of European insectivorous bird populations and potential causes. </w:t>
      </w:r>
      <w:r w:rsidRPr="002B785F">
        <w:rPr>
          <w:i/>
        </w:rPr>
        <w:t>Conservation Biology</w:t>
      </w:r>
      <w:r w:rsidRPr="002B785F">
        <w:t>.</w:t>
      </w:r>
    </w:p>
    <w:p w14:paraId="2D02389B" w14:textId="77777777" w:rsidR="002B785F" w:rsidRPr="002B785F" w:rsidRDefault="002B785F" w:rsidP="002B785F">
      <w:pPr>
        <w:pStyle w:val="EndNoteBibliography"/>
        <w:spacing w:after="0"/>
        <w:ind w:left="720" w:hanging="720"/>
      </w:pPr>
      <w:r w:rsidRPr="002B785F">
        <w:t xml:space="preserve">BRERETON, T., ROY, D., MIDDLEBROOK, I., BOTHAM, M. &amp; WARREN, M. 2011. The development of butterfly indicators in the United Kingdom and assessments in 2010. </w:t>
      </w:r>
      <w:r w:rsidRPr="002B785F">
        <w:rPr>
          <w:i/>
        </w:rPr>
        <w:t>Journal of Insect Conservation,</w:t>
      </w:r>
      <w:r w:rsidRPr="002B785F">
        <w:t xml:space="preserve"> 15</w:t>
      </w:r>
      <w:r w:rsidRPr="002B785F">
        <w:rPr>
          <w:b/>
        </w:rPr>
        <w:t>,</w:t>
      </w:r>
      <w:r w:rsidRPr="002B785F">
        <w:t xml:space="preserve"> 139-151.</w:t>
      </w:r>
    </w:p>
    <w:p w14:paraId="37B34011" w14:textId="77777777" w:rsidR="002B785F" w:rsidRPr="002B785F" w:rsidRDefault="002B785F" w:rsidP="002B785F">
      <w:pPr>
        <w:pStyle w:val="EndNoteBibliography"/>
        <w:spacing w:after="0"/>
        <w:ind w:left="720" w:hanging="720"/>
      </w:pPr>
      <w:r w:rsidRPr="002B785F">
        <w:t xml:space="preserve">CHAMBERLAIN, D. 2018. Agri-environment schemes and farmland bird populations: Is the glass half-full or half-empty? </w:t>
      </w:r>
      <w:r w:rsidRPr="002B785F">
        <w:rPr>
          <w:i/>
        </w:rPr>
        <w:t>Animal Conservation,</w:t>
      </w:r>
      <w:r w:rsidRPr="002B785F">
        <w:t xml:space="preserve"> 21</w:t>
      </w:r>
      <w:r w:rsidRPr="002B785F">
        <w:rPr>
          <w:b/>
        </w:rPr>
        <w:t>,</w:t>
      </w:r>
      <w:r w:rsidRPr="002B785F">
        <w:t xml:space="preserve"> 193-194.</w:t>
      </w:r>
    </w:p>
    <w:p w14:paraId="43872DEB" w14:textId="77777777" w:rsidR="002B785F" w:rsidRPr="002B785F" w:rsidRDefault="002B785F" w:rsidP="002B785F">
      <w:pPr>
        <w:pStyle w:val="EndNoteBibliography"/>
        <w:spacing w:after="0"/>
        <w:ind w:left="720" w:hanging="720"/>
      </w:pPr>
      <w:r w:rsidRPr="002B785F">
        <w:t xml:space="preserve">CHAO, A., GOTELLI, N. J., HSIEH, T., SANDER, E. L., MA, K., COLWELL, R. K. &amp; ELLISON, A. M. 2014. Rarefaction and extrapolation with Hill numbers: a framework for sampling and estimation in species diversity studies. </w:t>
      </w:r>
      <w:r w:rsidRPr="002B785F">
        <w:rPr>
          <w:i/>
        </w:rPr>
        <w:t>Ecological monographs,</w:t>
      </w:r>
      <w:r w:rsidRPr="002B785F">
        <w:t xml:space="preserve"> 84</w:t>
      </w:r>
      <w:r w:rsidRPr="002B785F">
        <w:rPr>
          <w:b/>
        </w:rPr>
        <w:t>,</w:t>
      </w:r>
      <w:r w:rsidRPr="002B785F">
        <w:t xml:space="preserve"> 45-67.</w:t>
      </w:r>
    </w:p>
    <w:p w14:paraId="034F8114" w14:textId="77777777" w:rsidR="002B785F" w:rsidRPr="002B785F" w:rsidRDefault="002B785F" w:rsidP="002B785F">
      <w:pPr>
        <w:pStyle w:val="EndNoteBibliography"/>
        <w:spacing w:after="0"/>
        <w:ind w:left="720" w:hanging="720"/>
      </w:pPr>
      <w:r w:rsidRPr="002B785F">
        <w:t xml:space="preserve">CLENCH, H. K. 1966. Behavioral thermoregulation in butterflies. </w:t>
      </w:r>
      <w:r w:rsidRPr="002B785F">
        <w:rPr>
          <w:i/>
        </w:rPr>
        <w:t>Ecology,</w:t>
      </w:r>
      <w:r w:rsidRPr="002B785F">
        <w:t xml:space="preserve"> 47</w:t>
      </w:r>
      <w:r w:rsidRPr="002B785F">
        <w:rPr>
          <w:b/>
        </w:rPr>
        <w:t>,</w:t>
      </w:r>
      <w:r w:rsidRPr="002B785F">
        <w:t xml:space="preserve"> 1021-1034.</w:t>
      </w:r>
    </w:p>
    <w:p w14:paraId="66124BEF" w14:textId="77777777" w:rsidR="002B785F" w:rsidRPr="002B785F" w:rsidRDefault="002B785F" w:rsidP="002B785F">
      <w:pPr>
        <w:pStyle w:val="EndNoteBibliography"/>
        <w:spacing w:after="0"/>
        <w:ind w:left="720" w:hanging="720"/>
      </w:pPr>
      <w:r w:rsidRPr="002B785F">
        <w:t xml:space="preserve">CONRAD, K. F., WARREN, M. S., FOX, R., PARSONS, M. S. &amp; WOIWOD, I. P. 2006. Rapid declines of common, widespread British moths provide evidence of an insect biodiversity crisis. </w:t>
      </w:r>
      <w:r w:rsidRPr="002B785F">
        <w:rPr>
          <w:i/>
        </w:rPr>
        <w:t>Biological Conservation,</w:t>
      </w:r>
      <w:r w:rsidRPr="002B785F">
        <w:t xml:space="preserve"> 132</w:t>
      </w:r>
      <w:r w:rsidRPr="002B785F">
        <w:rPr>
          <w:b/>
        </w:rPr>
        <w:t>,</w:t>
      </w:r>
      <w:r w:rsidRPr="002B785F">
        <w:t xml:space="preserve"> 279-291.</w:t>
      </w:r>
    </w:p>
    <w:p w14:paraId="74871902" w14:textId="77777777" w:rsidR="002B785F" w:rsidRPr="002B785F" w:rsidRDefault="002B785F" w:rsidP="002B785F">
      <w:pPr>
        <w:pStyle w:val="EndNoteBibliography"/>
        <w:spacing w:after="0"/>
        <w:ind w:left="720" w:hanging="720"/>
      </w:pPr>
      <w:r w:rsidRPr="002B785F">
        <w:t xml:space="preserve">CONRAD, K. F., WOIWOD, I. P., PARSONS, M., FOX, R. &amp; WARREN, M. S. 2004. Long-term population trends in widespread British moths. </w:t>
      </w:r>
      <w:r w:rsidRPr="002B785F">
        <w:rPr>
          <w:i/>
        </w:rPr>
        <w:t>Journal of Insect Conservation,</w:t>
      </w:r>
      <w:r w:rsidRPr="002B785F">
        <w:t xml:space="preserve"> 8</w:t>
      </w:r>
      <w:r w:rsidRPr="002B785F">
        <w:rPr>
          <w:b/>
        </w:rPr>
        <w:t>,</w:t>
      </w:r>
      <w:r w:rsidRPr="002B785F">
        <w:t xml:space="preserve"> 119-136.</w:t>
      </w:r>
    </w:p>
    <w:p w14:paraId="483F96F4" w14:textId="77777777" w:rsidR="002B785F" w:rsidRPr="002B785F" w:rsidRDefault="002B785F" w:rsidP="002B785F">
      <w:pPr>
        <w:pStyle w:val="EndNoteBibliography"/>
        <w:spacing w:after="0"/>
        <w:ind w:left="720" w:hanging="720"/>
      </w:pPr>
      <w:r w:rsidRPr="002B785F">
        <w:t xml:space="preserve">COULTHARD, E., NORREY, J., SHORTALL, C. &amp; HARRIS, W. E. 2019. Ecological traits predict population changes in moths. </w:t>
      </w:r>
      <w:r w:rsidRPr="002B785F">
        <w:rPr>
          <w:i/>
        </w:rPr>
        <w:t>Biological Conservation,</w:t>
      </w:r>
      <w:r w:rsidRPr="002B785F">
        <w:t xml:space="preserve"> 233</w:t>
      </w:r>
      <w:r w:rsidRPr="002B785F">
        <w:rPr>
          <w:b/>
        </w:rPr>
        <w:t>,</w:t>
      </w:r>
      <w:r w:rsidRPr="002B785F">
        <w:t xml:space="preserve"> 213-219.</w:t>
      </w:r>
    </w:p>
    <w:p w14:paraId="07633F3B" w14:textId="77777777" w:rsidR="002B785F" w:rsidRPr="002B785F" w:rsidRDefault="002B785F" w:rsidP="002B785F">
      <w:pPr>
        <w:pStyle w:val="EndNoteBibliography"/>
        <w:spacing w:after="0"/>
        <w:ind w:left="720" w:hanging="720"/>
      </w:pPr>
      <w:r w:rsidRPr="002B785F">
        <w:t xml:space="preserve">CROSSLEY, M. S., MEIER, A. R., BALDWIN, E. M., BERRY, L. L., CRENSHAW, L. C., HARTMAN, G. L., LAGOS-KUTZ, D., NICHOLS, D. H., PATEL, K. &amp; VARRIANO, S. 2020. No net insect abundance and diversity declines across US Long Term Ecological Research sites. </w:t>
      </w:r>
      <w:r w:rsidRPr="002B785F">
        <w:rPr>
          <w:i/>
        </w:rPr>
        <w:t>Nature Ecology &amp; Evolution,</w:t>
      </w:r>
      <w:r w:rsidRPr="002B785F">
        <w:t xml:space="preserve"> 4</w:t>
      </w:r>
      <w:r w:rsidRPr="002B785F">
        <w:rPr>
          <w:b/>
        </w:rPr>
        <w:t>,</w:t>
      </w:r>
      <w:r w:rsidRPr="002B785F">
        <w:t xml:space="preserve"> 1368-1376.</w:t>
      </w:r>
    </w:p>
    <w:p w14:paraId="0D8C22AF" w14:textId="77777777" w:rsidR="002B785F" w:rsidRPr="002B785F" w:rsidRDefault="002B785F" w:rsidP="002B785F">
      <w:pPr>
        <w:pStyle w:val="EndNoteBibliography"/>
        <w:spacing w:after="0"/>
        <w:ind w:left="720" w:hanging="720"/>
      </w:pPr>
      <w:r w:rsidRPr="002B785F">
        <w:t xml:space="preserve">DE FRENNE, P., RODRÍGUEZ-SÁNCHEZ, F., COOMES, D. A., BAETEN, L., VERSTRAETEN, G., VELLEND, M., BERNHARDT-RÖMERMANN, M., BROWN, C. D., BRUNET, J. &amp; CORNELIS, J. 2013. Microclimate moderates plant responses to macroclimate warming. </w:t>
      </w:r>
      <w:r w:rsidRPr="002B785F">
        <w:rPr>
          <w:i/>
        </w:rPr>
        <w:t>Proceedings of the National Academy of Sciences,</w:t>
      </w:r>
      <w:r w:rsidRPr="002B785F">
        <w:t xml:space="preserve"> 110</w:t>
      </w:r>
      <w:r w:rsidRPr="002B785F">
        <w:rPr>
          <w:b/>
        </w:rPr>
        <w:t>,</w:t>
      </w:r>
      <w:r w:rsidRPr="002B785F">
        <w:t xml:space="preserve"> 18561-18565.</w:t>
      </w:r>
    </w:p>
    <w:p w14:paraId="37561A51" w14:textId="77777777" w:rsidR="002B785F" w:rsidRPr="002B785F" w:rsidRDefault="002B785F" w:rsidP="002B785F">
      <w:pPr>
        <w:pStyle w:val="EndNoteBibliography"/>
        <w:spacing w:after="0"/>
        <w:ind w:left="720" w:hanging="720"/>
      </w:pPr>
      <w:r w:rsidRPr="002B785F">
        <w:t>DENNIS, E. B., BRERETON, T., MORGAN, B. J., FOX, R., SHORTALL, C. R., PRESCOTT, T. &amp; FOSTER, S. 2019. Trends and indicators for quantifying moth abundance and occupancy in Scotland.</w:t>
      </w:r>
    </w:p>
    <w:p w14:paraId="1CB8AC89" w14:textId="77777777" w:rsidR="002B785F" w:rsidRPr="002B785F" w:rsidRDefault="002B785F" w:rsidP="002B785F">
      <w:pPr>
        <w:pStyle w:val="EndNoteBibliography"/>
        <w:spacing w:after="0"/>
        <w:ind w:left="720" w:hanging="720"/>
      </w:pPr>
      <w:r w:rsidRPr="002B785F">
        <w:t>ESRI 2018. ArcMap Desktop 10.4. Redlands, CA: Environmental Systems Research Institute.</w:t>
      </w:r>
    </w:p>
    <w:p w14:paraId="1E754B96" w14:textId="77777777" w:rsidR="002B785F" w:rsidRPr="002B785F" w:rsidRDefault="002B785F" w:rsidP="002B785F">
      <w:pPr>
        <w:pStyle w:val="EndNoteBibliography"/>
        <w:spacing w:after="0"/>
        <w:ind w:left="720" w:hanging="720"/>
      </w:pPr>
      <w:r w:rsidRPr="002B785F">
        <w:lastRenderedPageBreak/>
        <w:t xml:space="preserve">FARTMANN, T., MÜLLER, C. &amp; PONIATOWSKI, D. 2013. Effects of coppicing on butterfly communities of woodlands. </w:t>
      </w:r>
      <w:r w:rsidRPr="002B785F">
        <w:rPr>
          <w:i/>
        </w:rPr>
        <w:t>Biological Conservation,</w:t>
      </w:r>
      <w:r w:rsidRPr="002B785F">
        <w:t xml:space="preserve"> 159</w:t>
      </w:r>
      <w:r w:rsidRPr="002B785F">
        <w:rPr>
          <w:b/>
        </w:rPr>
        <w:t>,</w:t>
      </w:r>
      <w:r w:rsidRPr="002B785F">
        <w:t xml:space="preserve"> 396-404.</w:t>
      </w:r>
    </w:p>
    <w:p w14:paraId="398E9C50" w14:textId="77777777" w:rsidR="002B785F" w:rsidRPr="002B785F" w:rsidRDefault="002B785F" w:rsidP="002B785F">
      <w:pPr>
        <w:pStyle w:val="EndNoteBibliography"/>
        <w:spacing w:after="0"/>
        <w:ind w:left="720" w:hanging="720"/>
      </w:pPr>
      <w:r w:rsidRPr="002B785F">
        <w:t xml:space="preserve">FORISTER, M. L., MCCALL, A. C., SANDERS, N. J., FORDYCE, J. A., THORNE, J. H., O’BRIEN, J., WAETJEN, D. P. &amp; SHAPIRO, A. M. 2010. Compounded effects of climate change and habitat alteration shift patterns of butterfly diversity. </w:t>
      </w:r>
      <w:r w:rsidRPr="002B785F">
        <w:rPr>
          <w:i/>
        </w:rPr>
        <w:t>Proceedings of the National Academy of Sciences,</w:t>
      </w:r>
      <w:r w:rsidRPr="002B785F">
        <w:t xml:space="preserve"> 107</w:t>
      </w:r>
      <w:r w:rsidRPr="002B785F">
        <w:rPr>
          <w:b/>
        </w:rPr>
        <w:t>,</w:t>
      </w:r>
      <w:r w:rsidRPr="002B785F">
        <w:t xml:space="preserve"> 2088-2092.</w:t>
      </w:r>
    </w:p>
    <w:p w14:paraId="429FCDCB" w14:textId="77777777" w:rsidR="002B785F" w:rsidRPr="002B785F" w:rsidRDefault="002B785F" w:rsidP="002B785F">
      <w:pPr>
        <w:pStyle w:val="EndNoteBibliography"/>
        <w:spacing w:after="0"/>
        <w:ind w:left="720" w:hanging="720"/>
      </w:pPr>
      <w:r w:rsidRPr="002B785F">
        <w:t xml:space="preserve">FOX, R. 2013. The decline of moths in Great Britain: a review of possible causes. </w:t>
      </w:r>
      <w:r w:rsidRPr="002B785F">
        <w:rPr>
          <w:i/>
        </w:rPr>
        <w:t>Insect Conservation and Diversity,</w:t>
      </w:r>
      <w:r w:rsidRPr="002B785F">
        <w:t xml:space="preserve"> 6</w:t>
      </w:r>
      <w:r w:rsidRPr="002B785F">
        <w:rPr>
          <w:b/>
        </w:rPr>
        <w:t>,</w:t>
      </w:r>
      <w:r w:rsidRPr="002B785F">
        <w:t xml:space="preserve"> 5-19.</w:t>
      </w:r>
    </w:p>
    <w:p w14:paraId="20E4F4E9" w14:textId="77777777" w:rsidR="002B785F" w:rsidRPr="002B785F" w:rsidRDefault="002B785F" w:rsidP="002B785F">
      <w:pPr>
        <w:pStyle w:val="EndNoteBibliography"/>
        <w:spacing w:after="0"/>
        <w:ind w:left="720" w:hanging="720"/>
      </w:pPr>
      <w:r w:rsidRPr="002B785F">
        <w:t>FOX, R., BRERETON, T., ASHER, J., AUGUST, T., BOTHAM, M., BOURN, N., CRUICKSHANKS, K., BULMAN, C., ELLIS, S. &amp; HARROWER, C. 2015. The State of the UK’s Butterflies 2015.</w:t>
      </w:r>
    </w:p>
    <w:p w14:paraId="14DE3A2C" w14:textId="77777777" w:rsidR="002B785F" w:rsidRPr="002B785F" w:rsidRDefault="002B785F" w:rsidP="002B785F">
      <w:pPr>
        <w:pStyle w:val="EndNoteBibliography"/>
        <w:spacing w:after="0"/>
        <w:ind w:left="720" w:hanging="720"/>
        <w:rPr>
          <w:i/>
        </w:rPr>
      </w:pPr>
      <w:r w:rsidRPr="002B785F">
        <w:t xml:space="preserve">FOX, R., DENNIS, E. B., HARROWER, C. A., BLUMGART, D., BELL, J. R., COOK, P., DAVIS, A. M., EVANS-HILL, L. J., HAYNES, F., HILL, D., ISAAC, N. J. B., PARSONS, M. S., POCOCK, M. J. O., PRESCOTT, T., RANDLE, Z., SHORTALL, C. R., TORDOFF, G. M., TUSON, D. &amp; BOURN, N. A. D. 2021. The state of Britain’s larger moths 2021. </w:t>
      </w:r>
      <w:r w:rsidRPr="002B785F">
        <w:rPr>
          <w:i/>
        </w:rPr>
        <w:t>Butterfly Conservation, Rothamsted Research and UK Centre for Ecology &amp; Hydrology, Wareham, Dorset, UK.</w:t>
      </w:r>
    </w:p>
    <w:p w14:paraId="04306048" w14:textId="77777777" w:rsidR="002B785F" w:rsidRPr="002B785F" w:rsidRDefault="002B785F" w:rsidP="002B785F">
      <w:pPr>
        <w:pStyle w:val="EndNoteBibliography"/>
        <w:spacing w:after="0"/>
        <w:ind w:left="720" w:hanging="720"/>
      </w:pPr>
      <w:r w:rsidRPr="002B785F">
        <w:t xml:space="preserve">FOX, R., OLIVER, T. H., HARROWER, C., PARSONS, M. S., THOMAS, C. D. &amp; ROY, D. B. 2014. Long-term changes to the frequency of occurrence of British moths are consistent with opposing and synergistic effects of climate and land-use changes. </w:t>
      </w:r>
      <w:r w:rsidRPr="002B785F">
        <w:rPr>
          <w:i/>
        </w:rPr>
        <w:t>Journal of Applied Ecology,</w:t>
      </w:r>
      <w:r w:rsidRPr="002B785F">
        <w:t xml:space="preserve"> 51</w:t>
      </w:r>
      <w:r w:rsidRPr="002B785F">
        <w:rPr>
          <w:b/>
        </w:rPr>
        <w:t>,</w:t>
      </w:r>
      <w:r w:rsidRPr="002B785F">
        <w:t xml:space="preserve"> 949-957.</w:t>
      </w:r>
    </w:p>
    <w:p w14:paraId="416868C5" w14:textId="77777777" w:rsidR="002B785F" w:rsidRPr="002B785F" w:rsidRDefault="002B785F" w:rsidP="002B785F">
      <w:pPr>
        <w:pStyle w:val="EndNoteBibliography"/>
        <w:spacing w:after="0"/>
        <w:ind w:left="720" w:hanging="720"/>
      </w:pPr>
      <w:r w:rsidRPr="002B785F">
        <w:t xml:space="preserve">FOX, R., PARSONS, M., CHAPMAN, J., WOIWOD, I., WARREN, M. &amp; BROOKS, D. 2013. The state of Britain’s larger moths 2013. </w:t>
      </w:r>
      <w:r w:rsidRPr="002B785F">
        <w:rPr>
          <w:i/>
        </w:rPr>
        <w:t>Butterfly Conservation and Rothamsted Research, Wareham, Dorset, UK,</w:t>
      </w:r>
      <w:r w:rsidRPr="002B785F">
        <w:t xml:space="preserve"> 13.</w:t>
      </w:r>
    </w:p>
    <w:p w14:paraId="0C75A4FF" w14:textId="77777777" w:rsidR="002B785F" w:rsidRPr="002B785F" w:rsidRDefault="002B785F" w:rsidP="002B785F">
      <w:pPr>
        <w:pStyle w:val="EndNoteBibliography"/>
        <w:spacing w:after="0"/>
        <w:ind w:left="720" w:hanging="720"/>
      </w:pPr>
      <w:r w:rsidRPr="002B785F">
        <w:t xml:space="preserve">FRANZÉN, M. &amp; JOHANNESSON, M. 2007. Predicting extinction risk of butterflies and moths (Macrolepidoptera) from distribution patterns and species characteristics. </w:t>
      </w:r>
      <w:r w:rsidRPr="002B785F">
        <w:rPr>
          <w:i/>
        </w:rPr>
        <w:t>Journal of Insect Conservation,</w:t>
      </w:r>
      <w:r w:rsidRPr="002B785F">
        <w:t xml:space="preserve"> 11</w:t>
      </w:r>
      <w:r w:rsidRPr="002B785F">
        <w:rPr>
          <w:b/>
        </w:rPr>
        <w:t>,</w:t>
      </w:r>
      <w:r w:rsidRPr="002B785F">
        <w:t xml:space="preserve"> 367-390.</w:t>
      </w:r>
    </w:p>
    <w:p w14:paraId="4AEE4AF0" w14:textId="77777777" w:rsidR="002B785F" w:rsidRPr="002B785F" w:rsidRDefault="002B785F" w:rsidP="002B785F">
      <w:pPr>
        <w:pStyle w:val="EndNoteBibliography"/>
        <w:spacing w:after="0"/>
        <w:ind w:left="720" w:hanging="720"/>
      </w:pPr>
      <w:r w:rsidRPr="002B785F">
        <w:t xml:space="preserve">FUENTES-MONTEMAYOR, E., GOULSON, D., CAVIN, L., WALLACE, J. M. &amp; PARK, K. J. 2012. Factors influencing moth assemblages in woodland fragments on farmland: Implications for woodland management and creation schemes. </w:t>
      </w:r>
      <w:r w:rsidRPr="002B785F">
        <w:rPr>
          <w:i/>
        </w:rPr>
        <w:t>Biological Conservation,</w:t>
      </w:r>
      <w:r w:rsidRPr="002B785F">
        <w:t xml:space="preserve"> 153</w:t>
      </w:r>
      <w:r w:rsidRPr="002B785F">
        <w:rPr>
          <w:b/>
        </w:rPr>
        <w:t>,</w:t>
      </w:r>
      <w:r w:rsidRPr="002B785F">
        <w:t xml:space="preserve"> 265-275.</w:t>
      </w:r>
    </w:p>
    <w:p w14:paraId="7C7B84D0" w14:textId="77777777" w:rsidR="002B785F" w:rsidRPr="002B785F" w:rsidRDefault="002B785F" w:rsidP="002B785F">
      <w:pPr>
        <w:pStyle w:val="EndNoteBibliography"/>
        <w:spacing w:after="0"/>
        <w:ind w:left="720" w:hanging="720"/>
      </w:pPr>
      <w:r w:rsidRPr="002B785F">
        <w:t xml:space="preserve">FUENTES-MONTEMAYOR, E., GOULSON, D. &amp; PARK, K. J. 2011. The effectiveness of agri-environment schemes for the conservation of farmland moths: assessing the importance of a landscape-scale management approach. </w:t>
      </w:r>
      <w:r w:rsidRPr="002B785F">
        <w:rPr>
          <w:i/>
        </w:rPr>
        <w:t>Journal of Applied Ecology,</w:t>
      </w:r>
      <w:r w:rsidRPr="002B785F">
        <w:t xml:space="preserve"> 48</w:t>
      </w:r>
      <w:r w:rsidRPr="002B785F">
        <w:rPr>
          <w:b/>
        </w:rPr>
        <w:t>,</w:t>
      </w:r>
      <w:r w:rsidRPr="002B785F">
        <w:t xml:space="preserve"> 532-542.</w:t>
      </w:r>
    </w:p>
    <w:p w14:paraId="72EF4966" w14:textId="77777777" w:rsidR="002B785F" w:rsidRPr="002B785F" w:rsidRDefault="002B785F" w:rsidP="002B785F">
      <w:pPr>
        <w:pStyle w:val="EndNoteBibliography"/>
        <w:spacing w:after="0"/>
        <w:ind w:left="720" w:hanging="720"/>
      </w:pPr>
      <w:r w:rsidRPr="002B785F">
        <w:t xml:space="preserve">FULLER, R. J., NOBLE, D. G., SMITH, K. W. &amp; VANHINSBERGH, D. 2005. Recent declines in populations of woodland birds in Britain. </w:t>
      </w:r>
      <w:r w:rsidRPr="002B785F">
        <w:rPr>
          <w:i/>
        </w:rPr>
        <w:t>British Birds,</w:t>
      </w:r>
      <w:r w:rsidRPr="002B785F">
        <w:t xml:space="preserve"> 98</w:t>
      </w:r>
      <w:r w:rsidRPr="002B785F">
        <w:rPr>
          <w:b/>
        </w:rPr>
        <w:t>,</w:t>
      </w:r>
      <w:r w:rsidRPr="002B785F">
        <w:t xml:space="preserve"> 116-143.</w:t>
      </w:r>
    </w:p>
    <w:p w14:paraId="13B2FE59" w14:textId="77777777" w:rsidR="002B785F" w:rsidRPr="002B785F" w:rsidRDefault="002B785F" w:rsidP="002B785F">
      <w:pPr>
        <w:pStyle w:val="EndNoteBibliography"/>
        <w:spacing w:after="0"/>
        <w:ind w:left="720" w:hanging="720"/>
      </w:pPr>
      <w:r w:rsidRPr="002B785F">
        <w:t xml:space="preserve">GILBERT, O. L. 1992. Lichen reinvasion with declining air pollution. </w:t>
      </w:r>
      <w:r w:rsidRPr="002B785F">
        <w:rPr>
          <w:i/>
        </w:rPr>
        <w:t>Bryophytes and lichens in a changing environment/edited by Jeffrey W. Bates and Andrew M. Farmer</w:t>
      </w:r>
      <w:r w:rsidRPr="002B785F">
        <w:t>.</w:t>
      </w:r>
    </w:p>
    <w:p w14:paraId="300FE61B" w14:textId="77777777" w:rsidR="002B785F" w:rsidRPr="002B785F" w:rsidRDefault="002B785F" w:rsidP="002B785F">
      <w:pPr>
        <w:pStyle w:val="EndNoteBibliography"/>
        <w:spacing w:after="0"/>
        <w:ind w:left="720" w:hanging="720"/>
      </w:pPr>
      <w:r w:rsidRPr="002B785F">
        <w:t xml:space="preserve">GILL, R. &amp; BEARDALL, V. 2001. The impact of deer on woodlands: the effects of browsing and seed dispersal on vegetation structure and composition. </w:t>
      </w:r>
      <w:r w:rsidRPr="002B785F">
        <w:rPr>
          <w:i/>
        </w:rPr>
        <w:t>Forestry: An International Journal of Forest Research,</w:t>
      </w:r>
      <w:r w:rsidRPr="002B785F">
        <w:t xml:space="preserve"> 74</w:t>
      </w:r>
      <w:r w:rsidRPr="002B785F">
        <w:rPr>
          <w:b/>
        </w:rPr>
        <w:t>,</w:t>
      </w:r>
      <w:r w:rsidRPr="002B785F">
        <w:t xml:space="preserve"> 209-218.</w:t>
      </w:r>
    </w:p>
    <w:p w14:paraId="51C8B08A" w14:textId="77777777" w:rsidR="002B785F" w:rsidRPr="002B785F" w:rsidRDefault="002B785F" w:rsidP="002B785F">
      <w:pPr>
        <w:pStyle w:val="EndNoteBibliography"/>
        <w:spacing w:after="0"/>
        <w:ind w:left="720" w:hanging="720"/>
      </w:pPr>
      <w:r w:rsidRPr="002B785F">
        <w:t xml:space="preserve">GRICE, P., RADLEY, G., SMALLSHIRE, D. &amp; GREEN, M. 2006. Conserving England's arable biodiversity through agri-environment schemes and other environmental policies: a brief history. </w:t>
      </w:r>
      <w:r w:rsidRPr="002B785F">
        <w:rPr>
          <w:i/>
        </w:rPr>
        <w:t>Aspects of Applied Biology,</w:t>
      </w:r>
      <w:r w:rsidRPr="002B785F">
        <w:t xml:space="preserve"> 81</w:t>
      </w:r>
      <w:r w:rsidRPr="002B785F">
        <w:rPr>
          <w:b/>
        </w:rPr>
        <w:t>,</w:t>
      </w:r>
      <w:r w:rsidRPr="002B785F">
        <w:t xml:space="preserve"> 7.</w:t>
      </w:r>
    </w:p>
    <w:p w14:paraId="2475D465" w14:textId="77777777" w:rsidR="002B785F" w:rsidRPr="002B785F" w:rsidRDefault="002B785F" w:rsidP="002B785F">
      <w:pPr>
        <w:pStyle w:val="EndNoteBibliography"/>
        <w:spacing w:after="0"/>
        <w:ind w:left="720" w:hanging="720"/>
      </w:pPr>
      <w:r w:rsidRPr="002B785F">
        <w:t xml:space="preserve">GROENENDIJK, D. &amp; ELLIS, W. N. 2011. The state of the Dutch larger moth fauna. </w:t>
      </w:r>
      <w:r w:rsidRPr="002B785F">
        <w:rPr>
          <w:i/>
        </w:rPr>
        <w:t>Journal of Insect Conservation,</w:t>
      </w:r>
      <w:r w:rsidRPr="002B785F">
        <w:t xml:space="preserve"> 15</w:t>
      </w:r>
      <w:r w:rsidRPr="002B785F">
        <w:rPr>
          <w:b/>
        </w:rPr>
        <w:t>,</w:t>
      </w:r>
      <w:r w:rsidRPr="002B785F">
        <w:t xml:space="preserve"> 95-101.</w:t>
      </w:r>
    </w:p>
    <w:p w14:paraId="77FD7137" w14:textId="77777777" w:rsidR="002B785F" w:rsidRPr="002B785F" w:rsidRDefault="002B785F" w:rsidP="002B785F">
      <w:pPr>
        <w:pStyle w:val="EndNoteBibliography"/>
        <w:spacing w:after="0"/>
        <w:ind w:left="720" w:hanging="720"/>
      </w:pPr>
      <w:r w:rsidRPr="002B785F">
        <w:t xml:space="preserve">HABEL, J. C., TRUSCH, R., SCHMITT, T., OCHSE, M. &amp; ULRICH, W. 2019. Long-term large-scale decline in relative abundances of butterfly and burnet moth species across south-western Germany. </w:t>
      </w:r>
      <w:r w:rsidRPr="002B785F">
        <w:rPr>
          <w:i/>
        </w:rPr>
        <w:t>Scientific reports,</w:t>
      </w:r>
      <w:r w:rsidRPr="002B785F">
        <w:t xml:space="preserve"> 9</w:t>
      </w:r>
      <w:r w:rsidRPr="002B785F">
        <w:rPr>
          <w:b/>
        </w:rPr>
        <w:t>,</w:t>
      </w:r>
      <w:r w:rsidRPr="002B785F">
        <w:t xml:space="preserve"> 1-9.</w:t>
      </w:r>
    </w:p>
    <w:p w14:paraId="1A29827C" w14:textId="77777777" w:rsidR="002B785F" w:rsidRPr="002B785F" w:rsidRDefault="002B785F" w:rsidP="002B785F">
      <w:pPr>
        <w:pStyle w:val="EndNoteBibliography"/>
        <w:spacing w:after="0"/>
        <w:ind w:left="720" w:hanging="720"/>
      </w:pPr>
      <w:r w:rsidRPr="002B785F">
        <w:t xml:space="preserve">HALSCH, C. A., SHAPIRO, A. M., FORDYCE, J. A., NICE, C. C., THORNE, J. H., WAETJEN, D. P. &amp; FORISTER, M. L. 2021. Insects and recent climate change. </w:t>
      </w:r>
      <w:r w:rsidRPr="002B785F">
        <w:rPr>
          <w:i/>
        </w:rPr>
        <w:t>Proceedings of the National Academy of Sciences,</w:t>
      </w:r>
      <w:r w:rsidRPr="002B785F">
        <w:t xml:space="preserve"> 118.</w:t>
      </w:r>
    </w:p>
    <w:p w14:paraId="5B2E3745" w14:textId="77777777" w:rsidR="002B785F" w:rsidRPr="002B785F" w:rsidRDefault="002B785F" w:rsidP="002B785F">
      <w:pPr>
        <w:pStyle w:val="EndNoteBibliography"/>
        <w:spacing w:after="0"/>
        <w:ind w:left="720" w:hanging="720"/>
      </w:pPr>
      <w:r w:rsidRPr="002B785F">
        <w:t xml:space="preserve">HARRIS, J. E., RODENHOUSE, N. L. &amp; HOLMES, R. T. 2019. Decline in beetle abundance and diversity in an intact temperate forest linked to climate warming. </w:t>
      </w:r>
      <w:r w:rsidRPr="002B785F">
        <w:rPr>
          <w:i/>
        </w:rPr>
        <w:t>Biological Conservation,</w:t>
      </w:r>
      <w:r w:rsidRPr="002B785F">
        <w:t xml:space="preserve"> 240</w:t>
      </w:r>
      <w:r w:rsidRPr="002B785F">
        <w:rPr>
          <w:b/>
        </w:rPr>
        <w:t>,</w:t>
      </w:r>
      <w:r w:rsidRPr="002B785F">
        <w:t xml:space="preserve"> 108219.</w:t>
      </w:r>
    </w:p>
    <w:p w14:paraId="53C83EEB" w14:textId="77777777" w:rsidR="002B785F" w:rsidRPr="002B785F" w:rsidRDefault="002B785F" w:rsidP="002B785F">
      <w:pPr>
        <w:pStyle w:val="EndNoteBibliography"/>
        <w:spacing w:after="0"/>
        <w:ind w:left="720" w:hanging="720"/>
      </w:pPr>
      <w:r w:rsidRPr="002B785F">
        <w:lastRenderedPageBreak/>
        <w:t xml:space="preserve">HARROWER, C. A., BELL, J. R., BLUMGART, D., BOTHAM, M. S., FOX, R., ISAAC, N. J. B., ROY, D. B. &amp; SHORTALL, C. R. 2019. UK moth trends from Rothamsted Insect Survey light-trap network (1968 to 2016). . </w:t>
      </w:r>
      <w:r w:rsidRPr="002B785F">
        <w:rPr>
          <w:i/>
        </w:rPr>
        <w:t>In:</w:t>
      </w:r>
      <w:r w:rsidRPr="002B785F">
        <w:t xml:space="preserve"> CENTRE, N. E. I. D. (ed.).</w:t>
      </w:r>
    </w:p>
    <w:p w14:paraId="7E887EDB" w14:textId="77777777" w:rsidR="002B785F" w:rsidRPr="002B785F" w:rsidRDefault="002B785F" w:rsidP="002B785F">
      <w:pPr>
        <w:pStyle w:val="EndNoteBibliography"/>
        <w:spacing w:after="0"/>
        <w:ind w:left="720" w:hanging="720"/>
      </w:pPr>
      <w:r w:rsidRPr="002B785F">
        <w:t>HILL, M. O., MOUNTFORD, J. O., ROY, D. B. &amp; BUNCE, R. G. H. 1999. Ellenberg's indicator values for British plants. ECOFACT Volume 2 Technical Annex. Institute of Terrestrial Ecology.</w:t>
      </w:r>
    </w:p>
    <w:p w14:paraId="538EB127" w14:textId="77777777" w:rsidR="002B785F" w:rsidRPr="002B785F" w:rsidRDefault="002B785F" w:rsidP="002B785F">
      <w:pPr>
        <w:pStyle w:val="EndNoteBibliography"/>
        <w:spacing w:after="0"/>
        <w:ind w:left="720" w:hanging="720"/>
      </w:pPr>
      <w:r w:rsidRPr="002B785F">
        <w:t xml:space="preserve">HOPKINS, J. J. &amp; KIRBY, K. J. 2007. Ecological change in British broadleaved woodland since 1947. </w:t>
      </w:r>
      <w:r w:rsidRPr="002B785F">
        <w:rPr>
          <w:i/>
        </w:rPr>
        <w:t>Ibis,</w:t>
      </w:r>
      <w:r w:rsidRPr="002B785F">
        <w:t xml:space="preserve"> 149</w:t>
      </w:r>
      <w:r w:rsidRPr="002B785F">
        <w:rPr>
          <w:b/>
        </w:rPr>
        <w:t>,</w:t>
      </w:r>
      <w:r w:rsidRPr="002B785F">
        <w:t xml:space="preserve"> 29-40.</w:t>
      </w:r>
    </w:p>
    <w:p w14:paraId="39D18336" w14:textId="77777777" w:rsidR="002B785F" w:rsidRPr="002B785F" w:rsidRDefault="002B785F" w:rsidP="002B785F">
      <w:pPr>
        <w:pStyle w:val="EndNoteBibliography"/>
        <w:spacing w:after="0"/>
        <w:ind w:left="720" w:hanging="720"/>
      </w:pPr>
      <w:r w:rsidRPr="002B785F">
        <w:t xml:space="preserve">HSIEH, T., MA, K. &amp; CHAO, A. 2016. iNEXT: an R package for rarefaction and extrapolation of species diversity (H ill numbers). </w:t>
      </w:r>
      <w:r w:rsidRPr="002B785F">
        <w:rPr>
          <w:i/>
        </w:rPr>
        <w:t>Methods in Ecology and Evolution,</w:t>
      </w:r>
      <w:r w:rsidRPr="002B785F">
        <w:t xml:space="preserve"> 7</w:t>
      </w:r>
      <w:r w:rsidRPr="002B785F">
        <w:rPr>
          <w:b/>
        </w:rPr>
        <w:t>,</w:t>
      </w:r>
      <w:r w:rsidRPr="002B785F">
        <w:t xml:space="preserve"> 1451-1456.</w:t>
      </w:r>
    </w:p>
    <w:p w14:paraId="47C0862A" w14:textId="77777777" w:rsidR="002B785F" w:rsidRPr="002B785F" w:rsidRDefault="002B785F" w:rsidP="002B785F">
      <w:pPr>
        <w:pStyle w:val="EndNoteBibliography"/>
        <w:spacing w:after="0"/>
        <w:ind w:left="720" w:hanging="720"/>
      </w:pPr>
      <w:r w:rsidRPr="002B785F">
        <w:t xml:space="preserve">JANZEN, D. H. &amp; HALLWACHS, W. 2019. Perspective: where might be many tropical insects? </w:t>
      </w:r>
      <w:r w:rsidRPr="002B785F">
        <w:rPr>
          <w:i/>
        </w:rPr>
        <w:t>Biological conservation,</w:t>
      </w:r>
      <w:r w:rsidRPr="002B785F">
        <w:t xml:space="preserve"> 233</w:t>
      </w:r>
      <w:r w:rsidRPr="002B785F">
        <w:rPr>
          <w:b/>
        </w:rPr>
        <w:t>,</w:t>
      </w:r>
      <w:r w:rsidRPr="002B785F">
        <w:t xml:space="preserve"> 102-108.</w:t>
      </w:r>
    </w:p>
    <w:p w14:paraId="0AA141A6" w14:textId="77777777" w:rsidR="002B785F" w:rsidRPr="002B785F" w:rsidRDefault="002B785F" w:rsidP="002B785F">
      <w:pPr>
        <w:pStyle w:val="EndNoteBibliography"/>
        <w:spacing w:after="0"/>
        <w:ind w:left="720" w:hanging="720"/>
      </w:pPr>
      <w:r w:rsidRPr="002B785F">
        <w:t xml:space="preserve">JANZEN, D. H. &amp; HALLWACHS, W. 2021. To us insectometers, it is clear that insect decline in our Costa Rican tropics is real, so let’s be kind to the survivors. </w:t>
      </w:r>
      <w:r w:rsidRPr="002B785F">
        <w:rPr>
          <w:i/>
        </w:rPr>
        <w:t>Proceedings of the National Academy of Sciences,</w:t>
      </w:r>
      <w:r w:rsidRPr="002B785F">
        <w:t xml:space="preserve"> 118.</w:t>
      </w:r>
    </w:p>
    <w:p w14:paraId="0259EA93" w14:textId="77777777" w:rsidR="002B785F" w:rsidRPr="002B785F" w:rsidRDefault="002B785F" w:rsidP="002B785F">
      <w:pPr>
        <w:pStyle w:val="EndNoteBibliography"/>
        <w:spacing w:after="0"/>
        <w:ind w:left="720" w:hanging="720"/>
      </w:pPr>
      <w:r w:rsidRPr="002B785F">
        <w:t xml:space="preserve">KINSELLA, R. S., THOMAS, C. D., CRAWFORD, T. J., HILL, J. K., MAYHEW, P. J. &amp; MACGREGOR, C. J. 2020. Unlocking the potential of historical abundance datasets to study biomass change in flying insects. </w:t>
      </w:r>
      <w:r w:rsidRPr="002B785F">
        <w:rPr>
          <w:i/>
        </w:rPr>
        <w:t>Ecology and evolution,</w:t>
      </w:r>
      <w:r w:rsidRPr="002B785F">
        <w:t xml:space="preserve"> 10</w:t>
      </w:r>
      <w:r w:rsidRPr="002B785F">
        <w:rPr>
          <w:b/>
        </w:rPr>
        <w:t>,</w:t>
      </w:r>
      <w:r w:rsidRPr="002B785F">
        <w:t xml:space="preserve"> 8394-8404.</w:t>
      </w:r>
    </w:p>
    <w:p w14:paraId="6F91CC19" w14:textId="77777777" w:rsidR="002B785F" w:rsidRPr="002B785F" w:rsidRDefault="002B785F" w:rsidP="002B785F">
      <w:pPr>
        <w:pStyle w:val="EndNoteBibliography"/>
        <w:spacing w:after="0"/>
        <w:ind w:left="720" w:hanging="720"/>
      </w:pPr>
      <w:r w:rsidRPr="002B785F">
        <w:t xml:space="preserve">KIRBY, K. 2001. The impact of deer on the ground flora of British broadleaved woodland. </w:t>
      </w:r>
      <w:r w:rsidRPr="002B785F">
        <w:rPr>
          <w:i/>
        </w:rPr>
        <w:t>Forestry,</w:t>
      </w:r>
      <w:r w:rsidRPr="002B785F">
        <w:t xml:space="preserve"> 74</w:t>
      </w:r>
      <w:r w:rsidRPr="002B785F">
        <w:rPr>
          <w:b/>
        </w:rPr>
        <w:t>,</w:t>
      </w:r>
      <w:r w:rsidRPr="002B785F">
        <w:t xml:space="preserve"> 219-229.</w:t>
      </w:r>
    </w:p>
    <w:p w14:paraId="02429865" w14:textId="77777777" w:rsidR="002B785F" w:rsidRPr="002B785F" w:rsidRDefault="002B785F" w:rsidP="002B785F">
      <w:pPr>
        <w:pStyle w:val="EndNoteBibliography"/>
        <w:spacing w:after="0"/>
        <w:ind w:left="720" w:hanging="720"/>
      </w:pPr>
      <w:r w:rsidRPr="002B785F">
        <w:t xml:space="preserve">KIRBY, K., BUCKLEY, G. &amp; MILLS, J. 2017. Biodiversity implications of coppice decline, transformations to high forest and coppice restoration in British woodland. </w:t>
      </w:r>
      <w:r w:rsidRPr="002B785F">
        <w:rPr>
          <w:i/>
        </w:rPr>
        <w:t>Folia geobotanica,</w:t>
      </w:r>
      <w:r w:rsidRPr="002B785F">
        <w:t xml:space="preserve"> 52</w:t>
      </w:r>
      <w:r w:rsidRPr="002B785F">
        <w:rPr>
          <w:b/>
        </w:rPr>
        <w:t>,</w:t>
      </w:r>
      <w:r w:rsidRPr="002B785F">
        <w:t xml:space="preserve"> 5-13.</w:t>
      </w:r>
    </w:p>
    <w:p w14:paraId="6E419B9F" w14:textId="77777777" w:rsidR="002B785F" w:rsidRPr="002B785F" w:rsidRDefault="002B785F" w:rsidP="002B785F">
      <w:pPr>
        <w:pStyle w:val="EndNoteBibliography"/>
        <w:spacing w:after="0"/>
        <w:ind w:left="720" w:hanging="720"/>
      </w:pPr>
      <w:r w:rsidRPr="002B785F">
        <w:t xml:space="preserve">KNAPE, J. 2016. Decomposing trends in Swedish bird populations using generalized additive mixed models. </w:t>
      </w:r>
      <w:r w:rsidRPr="002B785F">
        <w:rPr>
          <w:i/>
        </w:rPr>
        <w:t>Journal of Applied Ecology,</w:t>
      </w:r>
      <w:r w:rsidRPr="002B785F">
        <w:t xml:space="preserve"> 53</w:t>
      </w:r>
      <w:r w:rsidRPr="002B785F">
        <w:rPr>
          <w:b/>
        </w:rPr>
        <w:t>,</w:t>
      </w:r>
      <w:r w:rsidRPr="002B785F">
        <w:t xml:space="preserve"> 1852-1861.</w:t>
      </w:r>
    </w:p>
    <w:p w14:paraId="6E87C455" w14:textId="77777777" w:rsidR="002B785F" w:rsidRPr="002B785F" w:rsidRDefault="002B785F" w:rsidP="002B785F">
      <w:pPr>
        <w:pStyle w:val="EndNoteBibliography"/>
        <w:spacing w:after="0"/>
        <w:ind w:left="720" w:hanging="720"/>
      </w:pPr>
      <w:r w:rsidRPr="002B785F">
        <w:t xml:space="preserve">LEATHER, S. 2017. “Ecological Armageddon”-more evidence for the drastic decline in insect numbers. </w:t>
      </w:r>
      <w:r w:rsidRPr="002B785F">
        <w:rPr>
          <w:i/>
        </w:rPr>
        <w:t>Annals of Applied Biology,</w:t>
      </w:r>
      <w:r w:rsidRPr="002B785F">
        <w:t xml:space="preserve"> 172</w:t>
      </w:r>
      <w:r w:rsidRPr="002B785F">
        <w:rPr>
          <w:b/>
        </w:rPr>
        <w:t>,</w:t>
      </w:r>
      <w:r w:rsidRPr="002B785F">
        <w:t xml:space="preserve"> 1-3.</w:t>
      </w:r>
    </w:p>
    <w:p w14:paraId="0648BE6E" w14:textId="77777777" w:rsidR="002B785F" w:rsidRPr="002B785F" w:rsidRDefault="002B785F" w:rsidP="002B785F">
      <w:pPr>
        <w:pStyle w:val="EndNoteBibliography"/>
        <w:ind w:left="720" w:hanging="720"/>
      </w:pPr>
      <w:r w:rsidRPr="002B785F">
        <w:t>LENTH, R. 2019. emmeans: Estimated Marginal Means, aka Least-Squares Means. R</w:t>
      </w:r>
    </w:p>
    <w:p w14:paraId="345E9705" w14:textId="0A4FFD7E" w:rsidR="002B785F" w:rsidRPr="002B785F" w:rsidRDefault="002B785F" w:rsidP="002B785F">
      <w:pPr>
        <w:pStyle w:val="EndNoteBibliography"/>
        <w:spacing w:after="0"/>
        <w:ind w:left="720" w:hanging="720"/>
      </w:pPr>
      <w:r w:rsidRPr="002B785F">
        <w:t xml:space="preserve">  package version 1.4.3.01. </w:t>
      </w:r>
      <w:hyperlink r:id="rId13" w:history="1">
        <w:r w:rsidRPr="002B785F">
          <w:rPr>
            <w:rStyle w:val="Hyperlink"/>
          </w:rPr>
          <w:t>https://CRAN.R-project.org/package=emmeans</w:t>
        </w:r>
      </w:hyperlink>
      <w:r w:rsidRPr="002B785F">
        <w:t>.</w:t>
      </w:r>
    </w:p>
    <w:p w14:paraId="0FA06D50" w14:textId="77777777" w:rsidR="002B785F" w:rsidRPr="002B785F" w:rsidRDefault="002B785F" w:rsidP="002B785F">
      <w:pPr>
        <w:pStyle w:val="EndNoteBibliography"/>
        <w:spacing w:after="0"/>
        <w:ind w:left="720" w:hanging="720"/>
      </w:pPr>
      <w:r w:rsidRPr="002B785F">
        <w:t xml:space="preserve">MACGREGOR, C. J., WILLIAMS, J. H., BELL, J. R. &amp; THOMAS, C. D. 2019. Moth biomass has fluctuated over 50 years in Britain but lacks a clear trend. </w:t>
      </w:r>
      <w:r w:rsidRPr="002B785F">
        <w:rPr>
          <w:i/>
        </w:rPr>
        <w:t>Nature Ecology &amp; Evolution,</w:t>
      </w:r>
      <w:r w:rsidRPr="002B785F">
        <w:t xml:space="preserve"> 3</w:t>
      </w:r>
      <w:r w:rsidRPr="002B785F">
        <w:rPr>
          <w:b/>
        </w:rPr>
        <w:t>,</w:t>
      </w:r>
      <w:r w:rsidRPr="002B785F">
        <w:t xml:space="preserve"> 1645-1649.</w:t>
      </w:r>
    </w:p>
    <w:p w14:paraId="6D322798" w14:textId="77777777" w:rsidR="002B785F" w:rsidRPr="002B785F" w:rsidRDefault="002B785F" w:rsidP="002B785F">
      <w:pPr>
        <w:pStyle w:val="EndNoteBibliography"/>
        <w:spacing w:after="0"/>
        <w:ind w:left="720" w:hanging="720"/>
      </w:pPr>
      <w:r w:rsidRPr="002B785F">
        <w:t xml:space="preserve">MAES, D. &amp; VAN DYCK, H. 2001. Butterfly diversity loss in Flanders (north Belgium): Europe's worst case scenario? </w:t>
      </w:r>
      <w:r w:rsidRPr="002B785F">
        <w:rPr>
          <w:i/>
        </w:rPr>
        <w:t>Biological conservation,</w:t>
      </w:r>
      <w:r w:rsidRPr="002B785F">
        <w:t xml:space="preserve"> 99</w:t>
      </w:r>
      <w:r w:rsidRPr="002B785F">
        <w:rPr>
          <w:b/>
        </w:rPr>
        <w:t>,</w:t>
      </w:r>
      <w:r w:rsidRPr="002B785F">
        <w:t xml:space="preserve"> 263-276.</w:t>
      </w:r>
    </w:p>
    <w:p w14:paraId="3358337E" w14:textId="77777777" w:rsidR="002B785F" w:rsidRPr="002B785F" w:rsidRDefault="002B785F" w:rsidP="002B785F">
      <w:pPr>
        <w:pStyle w:val="EndNoteBibliography"/>
        <w:spacing w:after="0"/>
        <w:ind w:left="720" w:hanging="720"/>
      </w:pPr>
      <w:r w:rsidRPr="002B785F">
        <w:t xml:space="preserve">MARTAY, B., BREWER, M., ELSTON, D., BELL, J., HARRINGTON, R., BRERETON, T., BARLOW, K., BOTHAM, M. &amp; PEARCE‐HIGGINS, J. 2017. Impacts of climate change on national biodiversity population trends. </w:t>
      </w:r>
      <w:r w:rsidRPr="002B785F">
        <w:rPr>
          <w:i/>
        </w:rPr>
        <w:t>Ecography,</w:t>
      </w:r>
      <w:r w:rsidRPr="002B785F">
        <w:t xml:space="preserve"> 40</w:t>
      </w:r>
      <w:r w:rsidRPr="002B785F">
        <w:rPr>
          <w:b/>
        </w:rPr>
        <w:t>,</w:t>
      </w:r>
      <w:r w:rsidRPr="002B785F">
        <w:t xml:space="preserve"> 1139-1151.</w:t>
      </w:r>
    </w:p>
    <w:p w14:paraId="26EF8BBA" w14:textId="77777777" w:rsidR="002B785F" w:rsidRPr="002B785F" w:rsidRDefault="002B785F" w:rsidP="002B785F">
      <w:pPr>
        <w:pStyle w:val="EndNoteBibliography"/>
        <w:spacing w:after="0"/>
        <w:ind w:left="720" w:hanging="720"/>
      </w:pPr>
      <w:r w:rsidRPr="002B785F">
        <w:t xml:space="preserve">MATTILA, N., KAITALA, V., KOMONEN, A., KOTIAHO, J. S. &amp; PÄIVINEN, J. 2006. Ecological Determinants of Distribution Decline and Risk of Extinction in Moths. </w:t>
      </w:r>
      <w:r w:rsidRPr="002B785F">
        <w:rPr>
          <w:i/>
        </w:rPr>
        <w:t>Conservation Biology,</w:t>
      </w:r>
      <w:r w:rsidRPr="002B785F">
        <w:t xml:space="preserve"> 20</w:t>
      </w:r>
      <w:r w:rsidRPr="002B785F">
        <w:rPr>
          <w:b/>
        </w:rPr>
        <w:t>,</w:t>
      </w:r>
      <w:r w:rsidRPr="002B785F">
        <w:t xml:space="preserve"> 1161-1168.</w:t>
      </w:r>
    </w:p>
    <w:p w14:paraId="61E149CC" w14:textId="77777777" w:rsidR="002B785F" w:rsidRPr="002B785F" w:rsidRDefault="002B785F" w:rsidP="002B785F">
      <w:pPr>
        <w:pStyle w:val="EndNoteBibliography"/>
        <w:spacing w:after="0"/>
        <w:ind w:left="720" w:hanging="720"/>
      </w:pPr>
      <w:r w:rsidRPr="002B785F">
        <w:t xml:space="preserve">MENÉNDEZ, R. 2007. How are insects responding to global warming? </w:t>
      </w:r>
      <w:r w:rsidRPr="002B785F">
        <w:rPr>
          <w:i/>
        </w:rPr>
        <w:t>Tijdschrift voor Entomologie,</w:t>
      </w:r>
      <w:r w:rsidRPr="002B785F">
        <w:t xml:space="preserve"> 150</w:t>
      </w:r>
      <w:r w:rsidRPr="002B785F">
        <w:rPr>
          <w:b/>
        </w:rPr>
        <w:t>,</w:t>
      </w:r>
      <w:r w:rsidRPr="002B785F">
        <w:t xml:space="preserve"> 355.</w:t>
      </w:r>
    </w:p>
    <w:p w14:paraId="17BE9123" w14:textId="77777777" w:rsidR="002B785F" w:rsidRPr="002B785F" w:rsidRDefault="002B785F" w:rsidP="002B785F">
      <w:pPr>
        <w:pStyle w:val="EndNoteBibliography"/>
        <w:spacing w:after="0"/>
        <w:ind w:left="720" w:hanging="720"/>
      </w:pPr>
      <w:r w:rsidRPr="002B785F">
        <w:t xml:space="preserve">MENÉNDEZ, R., MEGÍAS, A. G., HILL, J. K., BRASCHLER, B., WILLIS, S. G., COLLINGHAM, Y., FOX, R., ROY, D. B. &amp; THOMAS, C. D. 2006. Species richness changes lag behind climate change. </w:t>
      </w:r>
      <w:r w:rsidRPr="002B785F">
        <w:rPr>
          <w:i/>
        </w:rPr>
        <w:t>Proceedings of the Royal Society B: Biological Sciences,</w:t>
      </w:r>
      <w:r w:rsidRPr="002B785F">
        <w:t xml:space="preserve"> 273</w:t>
      </w:r>
      <w:r w:rsidRPr="002B785F">
        <w:rPr>
          <w:b/>
        </w:rPr>
        <w:t>,</w:t>
      </w:r>
      <w:r w:rsidRPr="002B785F">
        <w:t xml:space="preserve"> 1465-1470.</w:t>
      </w:r>
    </w:p>
    <w:p w14:paraId="6B226A8F" w14:textId="77777777" w:rsidR="002B785F" w:rsidRPr="002B785F" w:rsidRDefault="002B785F" w:rsidP="002B785F">
      <w:pPr>
        <w:pStyle w:val="EndNoteBibliography"/>
        <w:spacing w:after="0"/>
        <w:ind w:left="720" w:hanging="720"/>
      </w:pPr>
      <w:r w:rsidRPr="002B785F">
        <w:t xml:space="preserve">MERCKX, T., FEBER, R. E., HOARE, D. J., PARSONS, M. S., KELLY, C. J., BOURN, N. A. &amp; MACDONALD, D. W. 2012a. Conserving threatened Lepidoptera: towards an effective woodland management policy in landscapes under intense human land-use. </w:t>
      </w:r>
      <w:r w:rsidRPr="002B785F">
        <w:rPr>
          <w:i/>
        </w:rPr>
        <w:t>Biological Conservation,</w:t>
      </w:r>
      <w:r w:rsidRPr="002B785F">
        <w:t xml:space="preserve"> 149</w:t>
      </w:r>
      <w:r w:rsidRPr="002B785F">
        <w:rPr>
          <w:b/>
        </w:rPr>
        <w:t>,</w:t>
      </w:r>
      <w:r w:rsidRPr="002B785F">
        <w:t xml:space="preserve"> 32-39.</w:t>
      </w:r>
    </w:p>
    <w:p w14:paraId="7B37D148" w14:textId="77777777" w:rsidR="002B785F" w:rsidRPr="002B785F" w:rsidRDefault="002B785F" w:rsidP="002B785F">
      <w:pPr>
        <w:pStyle w:val="EndNoteBibliography"/>
        <w:spacing w:after="0"/>
        <w:ind w:left="720" w:hanging="720"/>
      </w:pPr>
      <w:r w:rsidRPr="002B785F">
        <w:t xml:space="preserve">MERCKX, T., MARINI, L., FEBER, R. E. &amp; MACDONALD, D. W. 2012b. Hedgerow trees and extended-width field margins enhance macro-moth diversity: implications for management. </w:t>
      </w:r>
      <w:r w:rsidRPr="002B785F">
        <w:rPr>
          <w:i/>
        </w:rPr>
        <w:t>Journal of Applied Ecology,</w:t>
      </w:r>
      <w:r w:rsidRPr="002B785F">
        <w:t xml:space="preserve"> 49</w:t>
      </w:r>
      <w:r w:rsidRPr="002B785F">
        <w:rPr>
          <w:b/>
        </w:rPr>
        <w:t>,</w:t>
      </w:r>
      <w:r w:rsidRPr="002B785F">
        <w:t xml:space="preserve"> 1396-1404.</w:t>
      </w:r>
    </w:p>
    <w:p w14:paraId="392C8A32" w14:textId="77777777" w:rsidR="002B785F" w:rsidRPr="002B785F" w:rsidRDefault="002B785F" w:rsidP="002B785F">
      <w:pPr>
        <w:pStyle w:val="EndNoteBibliography"/>
        <w:spacing w:after="0"/>
        <w:ind w:left="720" w:hanging="720"/>
      </w:pPr>
      <w:r w:rsidRPr="002B785F">
        <w:t xml:space="preserve">MERCKX, T. &amp; SLADE, E. M. 2014. Macro-moth families differ in their attraction to light: implications for light-trap monitoring programmes. </w:t>
      </w:r>
      <w:r w:rsidRPr="002B785F">
        <w:rPr>
          <w:i/>
        </w:rPr>
        <w:t>Insect Conservation and Diversity,</w:t>
      </w:r>
      <w:r w:rsidRPr="002B785F">
        <w:t xml:space="preserve"> 7</w:t>
      </w:r>
      <w:r w:rsidRPr="002B785F">
        <w:rPr>
          <w:b/>
        </w:rPr>
        <w:t>,</w:t>
      </w:r>
      <w:r w:rsidRPr="002B785F">
        <w:t xml:space="preserve"> 453-461.</w:t>
      </w:r>
    </w:p>
    <w:p w14:paraId="2E72F70B" w14:textId="77777777" w:rsidR="002B785F" w:rsidRPr="002B785F" w:rsidRDefault="002B785F" w:rsidP="002B785F">
      <w:pPr>
        <w:pStyle w:val="EndNoteBibliography"/>
        <w:spacing w:after="0"/>
        <w:ind w:left="720" w:hanging="720"/>
      </w:pPr>
      <w:r w:rsidRPr="002B785F">
        <w:lastRenderedPageBreak/>
        <w:t xml:space="preserve">MØLLER, A. P. 2019. Parallel declines in abundance of insects and insectivorous birds in Denmark over 22 years. </w:t>
      </w:r>
      <w:r w:rsidRPr="002B785F">
        <w:rPr>
          <w:i/>
        </w:rPr>
        <w:t>Ecology and Evolution</w:t>
      </w:r>
      <w:r w:rsidRPr="002B785F">
        <w:t>.</w:t>
      </w:r>
    </w:p>
    <w:p w14:paraId="4D745FE2" w14:textId="77777777" w:rsidR="002B785F" w:rsidRPr="002B785F" w:rsidRDefault="002B785F" w:rsidP="002B785F">
      <w:pPr>
        <w:pStyle w:val="EndNoteBibliography"/>
        <w:spacing w:after="0"/>
        <w:ind w:left="720" w:hanging="720"/>
      </w:pPr>
      <w:r w:rsidRPr="002B785F">
        <w:t xml:space="preserve">MORECROFT, M., TAYLOR, M., ELLWOOD, S. &amp; QUINN, S. 2001. Impacts of deer herbivory on ground vegetation at Wytham Woods, central England. </w:t>
      </w:r>
      <w:r w:rsidRPr="002B785F">
        <w:rPr>
          <w:i/>
        </w:rPr>
        <w:t>Forestry,</w:t>
      </w:r>
      <w:r w:rsidRPr="002B785F">
        <w:t xml:space="preserve"> 74</w:t>
      </w:r>
      <w:r w:rsidRPr="002B785F">
        <w:rPr>
          <w:b/>
        </w:rPr>
        <w:t>,</w:t>
      </w:r>
      <w:r w:rsidRPr="002B785F">
        <w:t xml:space="preserve"> 251-257.</w:t>
      </w:r>
    </w:p>
    <w:p w14:paraId="0E33F310" w14:textId="77777777" w:rsidR="002B785F" w:rsidRPr="002B785F" w:rsidRDefault="002B785F" w:rsidP="002B785F">
      <w:pPr>
        <w:pStyle w:val="EndNoteBibliography"/>
        <w:spacing w:after="0"/>
        <w:ind w:left="720" w:hanging="720"/>
      </w:pPr>
      <w:r w:rsidRPr="002B785F">
        <w:t xml:space="preserve">NEWSON, S. E., JOHNSTON, A., RENWICK, A. R., BAILLIE, S. R. &amp; FULLER, R. J. 2012. Modelling large‐scale relationships between changes in woodland deer and bird populations. </w:t>
      </w:r>
      <w:r w:rsidRPr="002B785F">
        <w:rPr>
          <w:i/>
        </w:rPr>
        <w:t>Journal of Applied Ecology,</w:t>
      </w:r>
      <w:r w:rsidRPr="002B785F">
        <w:t xml:space="preserve"> 49</w:t>
      </w:r>
      <w:r w:rsidRPr="002B785F">
        <w:rPr>
          <w:b/>
        </w:rPr>
        <w:t>,</w:t>
      </w:r>
      <w:r w:rsidRPr="002B785F">
        <w:t xml:space="preserve"> 278-286.</w:t>
      </w:r>
    </w:p>
    <w:p w14:paraId="7EB0E390" w14:textId="77777777" w:rsidR="002B785F" w:rsidRPr="002B785F" w:rsidRDefault="002B785F" w:rsidP="002B785F">
      <w:pPr>
        <w:pStyle w:val="EndNoteBibliography"/>
        <w:spacing w:after="0"/>
        <w:ind w:left="720" w:hanging="720"/>
      </w:pPr>
      <w:r w:rsidRPr="002B785F">
        <w:t xml:space="preserve">OUTHWAITE, C. L., GREGORY, R. D., CHANDLER, R. E., COLLEN, B. &amp; ISAAC, N. J. 2020. Complex long-term biodiversity change among invertebrates, bryophytes and lichens. </w:t>
      </w:r>
      <w:r w:rsidRPr="002B785F">
        <w:rPr>
          <w:i/>
        </w:rPr>
        <w:t>Nature Ecology &amp; Evolution</w:t>
      </w:r>
      <w:r w:rsidRPr="002B785F">
        <w:rPr>
          <w:b/>
        </w:rPr>
        <w:t>,</w:t>
      </w:r>
      <w:r w:rsidRPr="002B785F">
        <w:t xml:space="preserve"> 1-9.</w:t>
      </w:r>
    </w:p>
    <w:p w14:paraId="67542C83" w14:textId="77777777" w:rsidR="002B785F" w:rsidRPr="002B785F" w:rsidRDefault="002B785F" w:rsidP="002B785F">
      <w:pPr>
        <w:pStyle w:val="EndNoteBibliography"/>
        <w:spacing w:after="0"/>
        <w:ind w:left="720" w:hanging="720"/>
      </w:pPr>
      <w:r w:rsidRPr="002B785F">
        <w:t xml:space="preserve">OWENS, A., COCHARD, P., DURRANT, J., PERKIN, E. &amp; SEYMOURE, B. 2019. Light Pollution Is a Driver of Insect Declines. </w:t>
      </w:r>
      <w:r w:rsidRPr="002B785F">
        <w:rPr>
          <w:i/>
        </w:rPr>
        <w:t>Available at SSRN 3378835</w:t>
      </w:r>
      <w:r w:rsidRPr="002B785F">
        <w:t>.</w:t>
      </w:r>
    </w:p>
    <w:p w14:paraId="67058BD9" w14:textId="77777777" w:rsidR="002B785F" w:rsidRPr="002B785F" w:rsidRDefault="002B785F" w:rsidP="002B785F">
      <w:pPr>
        <w:pStyle w:val="EndNoteBibliography"/>
        <w:spacing w:after="0"/>
        <w:ind w:left="720" w:hanging="720"/>
      </w:pPr>
      <w:r w:rsidRPr="002B785F">
        <w:t xml:space="preserve">PERRINS, C. &amp; OVERALL, R. 2001. Effect of increasing numbers of deer on bird populations in Wytham Woods, central England. </w:t>
      </w:r>
      <w:r w:rsidRPr="002B785F">
        <w:rPr>
          <w:i/>
        </w:rPr>
        <w:t>Forestry,</w:t>
      </w:r>
      <w:r w:rsidRPr="002B785F">
        <w:t xml:space="preserve"> 74</w:t>
      </w:r>
      <w:r w:rsidRPr="002B785F">
        <w:rPr>
          <w:b/>
        </w:rPr>
        <w:t>,</w:t>
      </w:r>
      <w:r w:rsidRPr="002B785F">
        <w:t xml:space="preserve"> 299-309.</w:t>
      </w:r>
    </w:p>
    <w:p w14:paraId="58CA78EE" w14:textId="77777777" w:rsidR="002B785F" w:rsidRPr="002B785F" w:rsidRDefault="002B785F" w:rsidP="002B785F">
      <w:pPr>
        <w:pStyle w:val="EndNoteBibliography"/>
        <w:spacing w:after="0"/>
        <w:ind w:left="720" w:hanging="720"/>
      </w:pPr>
      <w:r w:rsidRPr="002B785F">
        <w:t xml:space="preserve">PÖYRY, J., CARVALHEIRO, L. G., HEIKKINEN, R. K., KÜHN, I., KUUSSAARI, M., SCHWEIGER, O., VALTONEN, A., VAN BODEGOM, P. M. &amp; FRANZÉN, M. 2017. The effects of soil eutrophication propagate to higher trophic levels. </w:t>
      </w:r>
      <w:r w:rsidRPr="002B785F">
        <w:rPr>
          <w:i/>
        </w:rPr>
        <w:t>Global Ecology and Biogeography,</w:t>
      </w:r>
      <w:r w:rsidRPr="002B785F">
        <w:t xml:space="preserve"> 26</w:t>
      </w:r>
      <w:r w:rsidRPr="002B785F">
        <w:rPr>
          <w:b/>
        </w:rPr>
        <w:t>,</w:t>
      </w:r>
      <w:r w:rsidRPr="002B785F">
        <w:t xml:space="preserve"> 18-30.</w:t>
      </w:r>
    </w:p>
    <w:p w14:paraId="0A88654B" w14:textId="77777777" w:rsidR="002B785F" w:rsidRPr="002B785F" w:rsidRDefault="002B785F" w:rsidP="002B785F">
      <w:pPr>
        <w:pStyle w:val="EndNoteBibliography"/>
        <w:ind w:left="720" w:hanging="720"/>
      </w:pPr>
      <w:r w:rsidRPr="002B785F">
        <w:t>R CORE TEAM 2020. R: A language and environment for statistical computing. R Foundation</w:t>
      </w:r>
    </w:p>
    <w:p w14:paraId="51515CD4" w14:textId="6FB8891B" w:rsidR="002B785F" w:rsidRPr="002B785F" w:rsidRDefault="002B785F" w:rsidP="002B785F">
      <w:pPr>
        <w:pStyle w:val="EndNoteBibliography"/>
        <w:spacing w:after="0"/>
        <w:ind w:left="720" w:hanging="720"/>
      </w:pPr>
      <w:r w:rsidRPr="002B785F">
        <w:t xml:space="preserve">  for Statistical Computing, Vienna, Austria. URL </w:t>
      </w:r>
      <w:hyperlink r:id="rId14" w:history="1">
        <w:r w:rsidRPr="002B785F">
          <w:rPr>
            <w:rStyle w:val="Hyperlink"/>
          </w:rPr>
          <w:t>https://www.R-project.org/</w:t>
        </w:r>
      </w:hyperlink>
      <w:r w:rsidRPr="002B785F">
        <w:t>.</w:t>
      </w:r>
    </w:p>
    <w:p w14:paraId="29E32B5E" w14:textId="77777777" w:rsidR="002B785F" w:rsidRPr="002B785F" w:rsidRDefault="002B785F" w:rsidP="002B785F">
      <w:pPr>
        <w:pStyle w:val="EndNoteBibliography"/>
        <w:spacing w:after="0"/>
        <w:ind w:left="720" w:hanging="720"/>
      </w:pPr>
      <w:r w:rsidRPr="002B785F">
        <w:t xml:space="preserve">RACKHAM, O. 2003. </w:t>
      </w:r>
      <w:r w:rsidRPr="002B785F">
        <w:rPr>
          <w:i/>
        </w:rPr>
        <w:t>Ancient woodland, its history, vegetation and uses in England</w:t>
      </w:r>
      <w:r w:rsidRPr="002B785F">
        <w:t>.</w:t>
      </w:r>
    </w:p>
    <w:p w14:paraId="52168A4A" w14:textId="77777777" w:rsidR="002B785F" w:rsidRPr="002B785F" w:rsidRDefault="002B785F" w:rsidP="002B785F">
      <w:pPr>
        <w:pStyle w:val="EndNoteBibliography"/>
        <w:spacing w:after="0"/>
        <w:ind w:left="720" w:hanging="720"/>
      </w:pPr>
      <w:r w:rsidRPr="002B785F">
        <w:t xml:space="preserve">RANDLE, Z. 2019. </w:t>
      </w:r>
      <w:r w:rsidRPr="002B785F">
        <w:rPr>
          <w:i/>
        </w:rPr>
        <w:t>Atlas of Britain &amp; Ireland's Larger Moths</w:t>
      </w:r>
      <w:r w:rsidRPr="002B785F">
        <w:t>, Pisces Publications for Butterfly Conservation and MothsIreland.</w:t>
      </w:r>
    </w:p>
    <w:p w14:paraId="4428BEFE" w14:textId="77777777" w:rsidR="002B785F" w:rsidRPr="002B785F" w:rsidRDefault="002B785F" w:rsidP="002B785F">
      <w:pPr>
        <w:pStyle w:val="EndNoteBibliography"/>
        <w:spacing w:after="0"/>
        <w:ind w:left="720" w:hanging="720"/>
      </w:pPr>
      <w:r w:rsidRPr="002B785F">
        <w:t>REID, C., HORNIGOLD, K., MCHENRY, E., NICHOLS, C., TOWNSEND, M., LEWTHWAITE, K., ELLIOT, M., PULLINGER, R., HOTCHKISS, A., GILMARTIN, E., WHITE, I., CHESSHIRE, H., WHITTLE, L., GARFORTH, J., GOSLING, R. &amp; REED, T. 2021. State of the UK's Woods and Trees 2021. Woodland Trust.</w:t>
      </w:r>
    </w:p>
    <w:p w14:paraId="08B628E5" w14:textId="77777777" w:rsidR="002B785F" w:rsidRPr="002B785F" w:rsidRDefault="002B785F" w:rsidP="002B785F">
      <w:pPr>
        <w:pStyle w:val="EndNoteBibliography"/>
        <w:spacing w:after="0"/>
        <w:ind w:left="720" w:hanging="720"/>
      </w:pPr>
      <w:r w:rsidRPr="002B785F">
        <w:t xml:space="preserve">ROBINSON, R. A. &amp; SUTHERLAND, W. J. 2002. Post-war changes in arable farming and biodiversity in Great Britain. </w:t>
      </w:r>
      <w:r w:rsidRPr="002B785F">
        <w:rPr>
          <w:i/>
        </w:rPr>
        <w:t>Journal of Applied Ecology,</w:t>
      </w:r>
      <w:r w:rsidRPr="002B785F">
        <w:t xml:space="preserve"> 39</w:t>
      </w:r>
      <w:r w:rsidRPr="002B785F">
        <w:rPr>
          <w:b/>
        </w:rPr>
        <w:t>,</w:t>
      </w:r>
      <w:r w:rsidRPr="002B785F">
        <w:t xml:space="preserve"> 157-176.</w:t>
      </w:r>
    </w:p>
    <w:p w14:paraId="37BF4655" w14:textId="77777777" w:rsidR="002B785F" w:rsidRPr="002B785F" w:rsidRDefault="002B785F" w:rsidP="002B785F">
      <w:pPr>
        <w:pStyle w:val="EndNoteBibliography"/>
        <w:spacing w:after="0"/>
        <w:ind w:left="720" w:hanging="720"/>
      </w:pPr>
      <w:r w:rsidRPr="002B785F">
        <w:t xml:space="preserve">ROTH, N., HACKER, H. H., HEIDRICH, L., FRIESS, N., GARCÍA‐BARROS, E., HABEL, J. C., THORN, S. &amp; MÜLLER, J. 2021. Host specificity and species colouration mediate the regional decline of nocturnal moths in central European forests. </w:t>
      </w:r>
      <w:r w:rsidRPr="002B785F">
        <w:rPr>
          <w:i/>
        </w:rPr>
        <w:t>Ecography</w:t>
      </w:r>
      <w:r w:rsidRPr="002B785F">
        <w:t>.</w:t>
      </w:r>
    </w:p>
    <w:p w14:paraId="73F02B65" w14:textId="77777777" w:rsidR="002B785F" w:rsidRPr="002B785F" w:rsidRDefault="002B785F" w:rsidP="002B785F">
      <w:pPr>
        <w:pStyle w:val="EndNoteBibliography"/>
        <w:spacing w:after="0"/>
        <w:ind w:left="720" w:hanging="720"/>
      </w:pPr>
      <w:r w:rsidRPr="002B785F">
        <w:t xml:space="preserve">ROWLAND, C. S., MORTON, R. D., CARRASCO, L., MCSHANE, G., O’NEIL, A. W. &amp; WOOD, C. M. 2017a. Land Cover Map 2015 (25m raster, GB). </w:t>
      </w:r>
      <w:r w:rsidRPr="002B785F">
        <w:rPr>
          <w:i/>
        </w:rPr>
        <w:t>In:</w:t>
      </w:r>
      <w:r w:rsidRPr="002B785F">
        <w:t xml:space="preserve"> CENTRE., N. E. I. D. (ed.).</w:t>
      </w:r>
    </w:p>
    <w:p w14:paraId="5EA03CEA" w14:textId="77777777" w:rsidR="002B785F" w:rsidRPr="002B785F" w:rsidRDefault="002B785F" w:rsidP="002B785F">
      <w:pPr>
        <w:pStyle w:val="EndNoteBibliography"/>
        <w:spacing w:after="0"/>
        <w:ind w:left="720" w:hanging="720"/>
      </w:pPr>
      <w:r w:rsidRPr="002B785F">
        <w:t xml:space="preserve">ROWLAND, C. S., MORTON, R. D., CARRASCO, L., MCSHANE, G., O’NEIL, A. W. &amp; WOOD, C. M. 2017b. Land Cover Map 2015 (25m raster, N. Ireland). </w:t>
      </w:r>
      <w:r w:rsidRPr="002B785F">
        <w:rPr>
          <w:i/>
        </w:rPr>
        <w:t>In:</w:t>
      </w:r>
      <w:r w:rsidRPr="002B785F">
        <w:t xml:space="preserve"> CENTRE., N. E. I. D. (ed.).</w:t>
      </w:r>
    </w:p>
    <w:p w14:paraId="4C979118" w14:textId="77777777" w:rsidR="002B785F" w:rsidRPr="002B785F" w:rsidRDefault="002B785F" w:rsidP="002B785F">
      <w:pPr>
        <w:pStyle w:val="EndNoteBibliography"/>
        <w:spacing w:after="0"/>
        <w:ind w:left="720" w:hanging="720"/>
      </w:pPr>
      <w:r w:rsidRPr="002B785F">
        <w:t xml:space="preserve">SALCIDO, D. M., FORISTER, M. L., LOPEZ, H. G. &amp; DYER, L. A. 2020. Loss of dominant caterpillar genera in a protected tropical forest. </w:t>
      </w:r>
      <w:r w:rsidRPr="002B785F">
        <w:rPr>
          <w:i/>
        </w:rPr>
        <w:t>Scientific reports,</w:t>
      </w:r>
      <w:r w:rsidRPr="002B785F">
        <w:t xml:space="preserve"> 10</w:t>
      </w:r>
      <w:r w:rsidRPr="002B785F">
        <w:rPr>
          <w:b/>
        </w:rPr>
        <w:t>,</w:t>
      </w:r>
      <w:r w:rsidRPr="002B785F">
        <w:t xml:space="preserve"> 1-10.</w:t>
      </w:r>
    </w:p>
    <w:p w14:paraId="1BA4E523" w14:textId="77777777" w:rsidR="002B785F" w:rsidRPr="002B785F" w:rsidRDefault="002B785F" w:rsidP="002B785F">
      <w:pPr>
        <w:pStyle w:val="EndNoteBibliography"/>
        <w:spacing w:after="0"/>
        <w:ind w:left="720" w:hanging="720"/>
      </w:pPr>
      <w:r w:rsidRPr="002B785F">
        <w:t xml:space="preserve">SEIBOLD, S., GOSSNER, M. M., SIMONS, N. K., BLÜTHGEN, N., MÜLLER, J., AMBARLı, D., AMMER, C., BAUHUS, J., FISCHER, M. &amp; HABEL, J. C. 2019. Arthropod decline in grasslands and forests is associated with landscape-level drivers. </w:t>
      </w:r>
      <w:r w:rsidRPr="002B785F">
        <w:rPr>
          <w:i/>
        </w:rPr>
        <w:t>Nature,</w:t>
      </w:r>
      <w:r w:rsidRPr="002B785F">
        <w:t xml:space="preserve"> 574</w:t>
      </w:r>
      <w:r w:rsidRPr="002B785F">
        <w:rPr>
          <w:b/>
        </w:rPr>
        <w:t>,</w:t>
      </w:r>
      <w:r w:rsidRPr="002B785F">
        <w:t xml:space="preserve"> 671-674.</w:t>
      </w:r>
    </w:p>
    <w:p w14:paraId="60D33F5B" w14:textId="77777777" w:rsidR="002B785F" w:rsidRPr="002B785F" w:rsidRDefault="002B785F" w:rsidP="002B785F">
      <w:pPr>
        <w:pStyle w:val="EndNoteBibliography"/>
        <w:spacing w:after="0"/>
        <w:ind w:left="720" w:hanging="720"/>
      </w:pPr>
      <w:r w:rsidRPr="002B785F">
        <w:t xml:space="preserve">SLADE, E. M., MERCKX, T., RIUTTA, T., BEBBER, D. P., REDHEAD, D., RIORDAN, P. &amp; MACDONALD, D. W. 2013. Life-history traits and landscape characteristics predict macro-moth responses to forest fragmentation. </w:t>
      </w:r>
      <w:r w:rsidRPr="002B785F">
        <w:rPr>
          <w:i/>
        </w:rPr>
        <w:t>Ecology,</w:t>
      </w:r>
      <w:r w:rsidRPr="002B785F">
        <w:t xml:space="preserve"> 94</w:t>
      </w:r>
      <w:r w:rsidRPr="002B785F">
        <w:rPr>
          <w:b/>
        </w:rPr>
        <w:t>,</w:t>
      </w:r>
      <w:r w:rsidRPr="002B785F">
        <w:t xml:space="preserve"> 1519-1530.</w:t>
      </w:r>
    </w:p>
    <w:p w14:paraId="35906D6B" w14:textId="77777777" w:rsidR="002B785F" w:rsidRPr="002B785F" w:rsidRDefault="002B785F" w:rsidP="002B785F">
      <w:pPr>
        <w:pStyle w:val="EndNoteBibliography"/>
        <w:spacing w:after="0"/>
        <w:ind w:left="720" w:hanging="720"/>
      </w:pPr>
      <w:r w:rsidRPr="002B785F">
        <w:t xml:space="preserve">SPAKE, R., BELLAMY, C., GILL, R., WATTS, K., WILSON, T., DITCHBURN, B. &amp; EIGENBROD, F. 2020. Forest damage by deer depends on cross‐scale interactions between climate, deer density and landscape structure. </w:t>
      </w:r>
      <w:r w:rsidRPr="002B785F">
        <w:rPr>
          <w:i/>
        </w:rPr>
        <w:t>Journal of Applied Ecology,</w:t>
      </w:r>
      <w:r w:rsidRPr="002B785F">
        <w:t xml:space="preserve"> 57</w:t>
      </w:r>
      <w:r w:rsidRPr="002B785F">
        <w:rPr>
          <w:b/>
        </w:rPr>
        <w:t>,</w:t>
      </w:r>
      <w:r w:rsidRPr="002B785F">
        <w:t xml:space="preserve"> 1376-1390.</w:t>
      </w:r>
    </w:p>
    <w:p w14:paraId="16180A7D" w14:textId="77777777" w:rsidR="002B785F" w:rsidRPr="002B785F" w:rsidRDefault="002B785F" w:rsidP="002B785F">
      <w:pPr>
        <w:pStyle w:val="EndNoteBibliography"/>
        <w:spacing w:after="0"/>
        <w:ind w:left="720" w:hanging="720"/>
      </w:pPr>
      <w:r w:rsidRPr="002B785F">
        <w:t xml:space="preserve">SPARKS, T., GREATOREX-DAVIES, J., MOUNTFORD, J., HALL, M. &amp; MARRS, R. 1996. The effects of shade on the plant communities of rides in plantation woodland and implications for butterfly conservation. </w:t>
      </w:r>
      <w:r w:rsidRPr="002B785F">
        <w:rPr>
          <w:i/>
        </w:rPr>
        <w:t>Forest Ecology and Management,</w:t>
      </w:r>
      <w:r w:rsidRPr="002B785F">
        <w:t xml:space="preserve"> 80</w:t>
      </w:r>
      <w:r w:rsidRPr="002B785F">
        <w:rPr>
          <w:b/>
        </w:rPr>
        <w:t>,</w:t>
      </w:r>
      <w:r w:rsidRPr="002B785F">
        <w:t xml:space="preserve"> 197-207.</w:t>
      </w:r>
    </w:p>
    <w:p w14:paraId="475516ED" w14:textId="77777777" w:rsidR="002B785F" w:rsidRPr="002B785F" w:rsidRDefault="002B785F" w:rsidP="002B785F">
      <w:pPr>
        <w:pStyle w:val="EndNoteBibliography"/>
        <w:spacing w:after="0"/>
        <w:ind w:left="720" w:hanging="720"/>
      </w:pPr>
      <w:r w:rsidRPr="002B785F">
        <w:lastRenderedPageBreak/>
        <w:t xml:space="preserve">STALEY, J. T., BOTHAM, M. S., CHAPMAN, R. E., AMY, S. R., HEARD, M. S., HULMES, L., SAVAGE, J. &amp; PYWELL, R. F. 2016. Little and late: How reduced hedgerow cutting can benefit Lepidoptera. </w:t>
      </w:r>
      <w:r w:rsidRPr="002B785F">
        <w:rPr>
          <w:i/>
        </w:rPr>
        <w:t>Agriculture, Ecosystems &amp; Environment,</w:t>
      </w:r>
      <w:r w:rsidRPr="002B785F">
        <w:t xml:space="preserve"> 224</w:t>
      </w:r>
      <w:r w:rsidRPr="002B785F">
        <w:rPr>
          <w:b/>
        </w:rPr>
        <w:t>,</w:t>
      </w:r>
      <w:r w:rsidRPr="002B785F">
        <w:t xml:space="preserve"> 22-28.</w:t>
      </w:r>
    </w:p>
    <w:p w14:paraId="6756B352" w14:textId="77777777" w:rsidR="002B785F" w:rsidRPr="002B785F" w:rsidRDefault="002B785F" w:rsidP="002B785F">
      <w:pPr>
        <w:pStyle w:val="EndNoteBibliography"/>
        <w:spacing w:after="0"/>
        <w:ind w:left="720" w:hanging="720"/>
      </w:pPr>
      <w:r w:rsidRPr="002B785F">
        <w:t xml:space="preserve">STERLING, P. &amp; HENWOOD, B. 2020. </w:t>
      </w:r>
      <w:r w:rsidRPr="002B785F">
        <w:rPr>
          <w:i/>
        </w:rPr>
        <w:t>Field Guide to the Caterpillars of Great Britain and Ireland</w:t>
      </w:r>
      <w:r w:rsidRPr="002B785F">
        <w:t>, Bloomsbury Publishing.</w:t>
      </w:r>
    </w:p>
    <w:p w14:paraId="36E53854" w14:textId="77777777" w:rsidR="002B785F" w:rsidRPr="002B785F" w:rsidRDefault="002B785F" w:rsidP="002B785F">
      <w:pPr>
        <w:pStyle w:val="EndNoteBibliography"/>
        <w:spacing w:after="0"/>
        <w:ind w:left="720" w:hanging="720"/>
      </w:pPr>
      <w:r w:rsidRPr="002B785F">
        <w:t xml:space="preserve">STEWART, A. 2001. The impact of deer on lowland woodland invertebrates: a review of the evidence and priorities for future research. </w:t>
      </w:r>
      <w:r w:rsidRPr="002B785F">
        <w:rPr>
          <w:i/>
        </w:rPr>
        <w:t>Forestry: An International Journal of Forest Research,</w:t>
      </w:r>
      <w:r w:rsidRPr="002B785F">
        <w:t xml:space="preserve"> 74</w:t>
      </w:r>
      <w:r w:rsidRPr="002B785F">
        <w:rPr>
          <w:b/>
        </w:rPr>
        <w:t>,</w:t>
      </w:r>
      <w:r w:rsidRPr="002B785F">
        <w:t xml:space="preserve"> 259-270.</w:t>
      </w:r>
    </w:p>
    <w:p w14:paraId="52AE663E" w14:textId="77777777" w:rsidR="002B785F" w:rsidRPr="002B785F" w:rsidRDefault="002B785F" w:rsidP="002B785F">
      <w:pPr>
        <w:pStyle w:val="EndNoteBibliography"/>
        <w:spacing w:after="0"/>
        <w:ind w:left="720" w:hanging="720"/>
      </w:pPr>
      <w:r w:rsidRPr="002B785F">
        <w:t xml:space="preserve">VALTONEN, A., HIRKA, A., SZŐCS, L., AYRES, M. P., ROININEN, H. &amp; CSÓKA, G. 2017. Long‐term species loss and homogenization of moth communities in Central Europe. </w:t>
      </w:r>
      <w:r w:rsidRPr="002B785F">
        <w:rPr>
          <w:i/>
        </w:rPr>
        <w:t>Journal of Animal Ecology</w:t>
      </w:r>
      <w:r w:rsidRPr="002B785F">
        <w:t>.</w:t>
      </w:r>
    </w:p>
    <w:p w14:paraId="24D4708C" w14:textId="77777777" w:rsidR="002B785F" w:rsidRPr="002B785F" w:rsidRDefault="002B785F" w:rsidP="002B785F">
      <w:pPr>
        <w:pStyle w:val="EndNoteBibliography"/>
        <w:spacing w:after="0"/>
        <w:ind w:left="720" w:hanging="720"/>
      </w:pPr>
      <w:r w:rsidRPr="002B785F">
        <w:t xml:space="preserve">VAN DYCK, H., VAN STRIEN, A. J., MAES, D. &amp; VAN SWAAY, C. A. M. 2009. Declines in common, widespread butterflies in a landscape under intense human use. </w:t>
      </w:r>
      <w:r w:rsidRPr="002B785F">
        <w:rPr>
          <w:i/>
        </w:rPr>
        <w:t>Conserv Biol,</w:t>
      </w:r>
      <w:r w:rsidRPr="002B785F">
        <w:t xml:space="preserve"> 23.</w:t>
      </w:r>
    </w:p>
    <w:p w14:paraId="73F2DD8D" w14:textId="77777777" w:rsidR="002B785F" w:rsidRPr="002B785F" w:rsidRDefault="002B785F" w:rsidP="002B785F">
      <w:pPr>
        <w:pStyle w:val="EndNoteBibliography"/>
        <w:spacing w:after="0"/>
        <w:ind w:left="720" w:hanging="720"/>
      </w:pPr>
      <w:r w:rsidRPr="002B785F">
        <w:t xml:space="preserve">VAN GRUNSVEN, R. H. A., LHAM, D., VAN GEFFEN, K. G. &amp; VEENENDAAL, E. M. 2014. Range of attraction of a 6-W moth light trap. </w:t>
      </w:r>
      <w:r w:rsidRPr="002B785F">
        <w:rPr>
          <w:i/>
        </w:rPr>
        <w:t>Entomologia Experimentalis et Applicata,</w:t>
      </w:r>
      <w:r w:rsidRPr="002B785F">
        <w:t xml:space="preserve"> 152</w:t>
      </w:r>
      <w:r w:rsidRPr="002B785F">
        <w:rPr>
          <w:b/>
        </w:rPr>
        <w:t>,</w:t>
      </w:r>
      <w:r w:rsidRPr="002B785F">
        <w:t xml:space="preserve"> 87-90.</w:t>
      </w:r>
    </w:p>
    <w:p w14:paraId="40F9CCA7" w14:textId="77777777" w:rsidR="002B785F" w:rsidRPr="002B785F" w:rsidRDefault="002B785F" w:rsidP="002B785F">
      <w:pPr>
        <w:pStyle w:val="EndNoteBibliography"/>
        <w:spacing w:after="0"/>
        <w:ind w:left="720" w:hanging="720"/>
      </w:pPr>
      <w:r w:rsidRPr="002B785F">
        <w:t xml:space="preserve">VAN KLINK, R., BOWLER, D. E., GONGALSKY, K. B., SWENGEL, A. B., GENTILE, A. &amp; CHASE, J. M. 2020. Meta-analysis reveals declines in terrestrial but increases in freshwater insect abundances. </w:t>
      </w:r>
      <w:r w:rsidRPr="002B785F">
        <w:rPr>
          <w:i/>
        </w:rPr>
        <w:t>Science,</w:t>
      </w:r>
      <w:r w:rsidRPr="002B785F">
        <w:t xml:space="preserve"> 368</w:t>
      </w:r>
      <w:r w:rsidRPr="002B785F">
        <w:rPr>
          <w:b/>
        </w:rPr>
        <w:t>,</w:t>
      </w:r>
      <w:r w:rsidRPr="002B785F">
        <w:t xml:space="preserve"> 417-420.</w:t>
      </w:r>
    </w:p>
    <w:p w14:paraId="67CAA4DD" w14:textId="77777777" w:rsidR="002B785F" w:rsidRPr="002B785F" w:rsidRDefault="002B785F" w:rsidP="002B785F">
      <w:pPr>
        <w:pStyle w:val="EndNoteBibliography"/>
        <w:spacing w:after="0"/>
        <w:ind w:left="720" w:hanging="720"/>
      </w:pPr>
      <w:r w:rsidRPr="002B785F">
        <w:t xml:space="preserve">WAGNER, D. L. 2020. Insect declines in the Anthropocene. </w:t>
      </w:r>
      <w:r w:rsidRPr="002B785F">
        <w:rPr>
          <w:i/>
        </w:rPr>
        <w:t>Annual review of entomology,</w:t>
      </w:r>
      <w:r w:rsidRPr="002B785F">
        <w:t xml:space="preserve"> 65</w:t>
      </w:r>
      <w:r w:rsidRPr="002B785F">
        <w:rPr>
          <w:b/>
        </w:rPr>
        <w:t>,</w:t>
      </w:r>
      <w:r w:rsidRPr="002B785F">
        <w:t xml:space="preserve"> 457-480.</w:t>
      </w:r>
    </w:p>
    <w:p w14:paraId="14642895" w14:textId="77777777" w:rsidR="002B785F" w:rsidRPr="002B785F" w:rsidRDefault="002B785F" w:rsidP="002B785F">
      <w:pPr>
        <w:pStyle w:val="EndNoteBibliography"/>
        <w:spacing w:after="0"/>
        <w:ind w:left="720" w:hanging="720"/>
      </w:pPr>
      <w:r w:rsidRPr="002B785F">
        <w:t xml:space="preserve">WAGNER, D. L., GRAMES, E. M., FORISTER, M. L., BERENBAUM, M. R. &amp; STOPAK, D. 2021. Insect decline in the Anthropocene: Death by a thousand cuts. </w:t>
      </w:r>
      <w:r w:rsidRPr="002B785F">
        <w:rPr>
          <w:i/>
        </w:rPr>
        <w:t>Proceedings of the National Academy of Sciences,</w:t>
      </w:r>
      <w:r w:rsidRPr="002B785F">
        <w:t xml:space="preserve"> 118.</w:t>
      </w:r>
    </w:p>
    <w:p w14:paraId="76B6D79B" w14:textId="77777777" w:rsidR="002B785F" w:rsidRPr="002B785F" w:rsidRDefault="002B785F" w:rsidP="002B785F">
      <w:pPr>
        <w:pStyle w:val="EndNoteBibliography"/>
        <w:spacing w:after="0"/>
        <w:ind w:left="720" w:hanging="720"/>
      </w:pPr>
      <w:r w:rsidRPr="002B785F">
        <w:t xml:space="preserve">WALKER, L., MORRIS, A., CRISTINACCE, A., DADAM, D., GRICE, P. &amp; PEACH, W. 2018. Effects of higher‐tier agri‐environment scheme on the abundance of priority farmland birds. </w:t>
      </w:r>
      <w:r w:rsidRPr="002B785F">
        <w:rPr>
          <w:i/>
        </w:rPr>
        <w:t>Animal Conservation,</w:t>
      </w:r>
      <w:r w:rsidRPr="002B785F">
        <w:t xml:space="preserve"> 21</w:t>
      </w:r>
      <w:r w:rsidRPr="002B785F">
        <w:rPr>
          <w:b/>
        </w:rPr>
        <w:t>,</w:t>
      </w:r>
      <w:r w:rsidRPr="002B785F">
        <w:t xml:space="preserve"> 183-192.</w:t>
      </w:r>
    </w:p>
    <w:p w14:paraId="40CB9D04" w14:textId="77777777" w:rsidR="002B785F" w:rsidRPr="002B785F" w:rsidRDefault="002B785F" w:rsidP="002B785F">
      <w:pPr>
        <w:pStyle w:val="EndNoteBibliography"/>
        <w:spacing w:after="0"/>
        <w:ind w:left="720" w:hanging="720"/>
      </w:pPr>
      <w:r w:rsidRPr="002B785F">
        <w:t xml:space="preserve">WARING, P. &amp; TOWNSEND, M. 2017. </w:t>
      </w:r>
      <w:r w:rsidRPr="002B785F">
        <w:rPr>
          <w:i/>
        </w:rPr>
        <w:t>Field guide to the moths of Great Britain and Ireland</w:t>
      </w:r>
      <w:r w:rsidRPr="002B785F">
        <w:t>, Bloomsbury Publishing.</w:t>
      </w:r>
    </w:p>
    <w:p w14:paraId="42C02755" w14:textId="77777777" w:rsidR="002B785F" w:rsidRPr="002B785F" w:rsidRDefault="002B785F" w:rsidP="002B785F">
      <w:pPr>
        <w:pStyle w:val="EndNoteBibliography"/>
        <w:spacing w:after="0"/>
        <w:ind w:left="720" w:hanging="720"/>
      </w:pPr>
      <w:r w:rsidRPr="002B785F">
        <w:t xml:space="preserve">WARREN, M., HILL, J., THOMAS, J. &amp; ASHER, J. 2001. Rapid responses of British butterflies to opposing forces of climate and habitat change. </w:t>
      </w:r>
      <w:r w:rsidRPr="002B785F">
        <w:rPr>
          <w:i/>
        </w:rPr>
        <w:t>Nature,</w:t>
      </w:r>
      <w:r w:rsidRPr="002B785F">
        <w:t xml:space="preserve"> 414</w:t>
      </w:r>
      <w:r w:rsidRPr="002B785F">
        <w:rPr>
          <w:b/>
        </w:rPr>
        <w:t>,</w:t>
      </w:r>
      <w:r w:rsidRPr="002B785F">
        <w:t xml:space="preserve"> 65.</w:t>
      </w:r>
    </w:p>
    <w:p w14:paraId="740E3180" w14:textId="77777777" w:rsidR="002B785F" w:rsidRPr="002B785F" w:rsidRDefault="002B785F" w:rsidP="002B785F">
      <w:pPr>
        <w:pStyle w:val="EndNoteBibliography"/>
        <w:spacing w:after="0"/>
        <w:ind w:left="720" w:hanging="720"/>
      </w:pPr>
      <w:r w:rsidRPr="002B785F">
        <w:t xml:space="preserve">WENZEL, M., SCHMITT, T., WEITZEL, M. &amp; SEITZ, A. 2006. The severe decline of butterflies on western German calcareous grasslands during the last 30 years: a conservation problem. </w:t>
      </w:r>
      <w:r w:rsidRPr="002B785F">
        <w:rPr>
          <w:i/>
        </w:rPr>
        <w:t>Biological Conservation,</w:t>
      </w:r>
      <w:r w:rsidRPr="002B785F">
        <w:t xml:space="preserve"> 128</w:t>
      </w:r>
      <w:r w:rsidRPr="002B785F">
        <w:rPr>
          <w:b/>
        </w:rPr>
        <w:t>,</w:t>
      </w:r>
      <w:r w:rsidRPr="002B785F">
        <w:t xml:space="preserve"> 542-552.</w:t>
      </w:r>
    </w:p>
    <w:p w14:paraId="5CC96BAE" w14:textId="77777777" w:rsidR="002B785F" w:rsidRPr="002B785F" w:rsidRDefault="002B785F" w:rsidP="002B785F">
      <w:pPr>
        <w:pStyle w:val="EndNoteBibliography"/>
        <w:spacing w:after="0"/>
        <w:ind w:left="720" w:hanging="720"/>
      </w:pPr>
      <w:r w:rsidRPr="002B785F">
        <w:t xml:space="preserve">WILLIAMS, C. 1948. The Rothamsted light trap. </w:t>
      </w:r>
      <w:r w:rsidRPr="002B785F">
        <w:rPr>
          <w:i/>
        </w:rPr>
        <w:t>Physiological Entomology,</w:t>
      </w:r>
      <w:r w:rsidRPr="002B785F">
        <w:t xml:space="preserve"> 23</w:t>
      </w:r>
      <w:r w:rsidRPr="002B785F">
        <w:rPr>
          <w:b/>
        </w:rPr>
        <w:t>,</w:t>
      </w:r>
      <w:r w:rsidRPr="002B785F">
        <w:t xml:space="preserve"> 80-85.</w:t>
      </w:r>
    </w:p>
    <w:p w14:paraId="25538011" w14:textId="77777777" w:rsidR="002B785F" w:rsidRPr="002B785F" w:rsidRDefault="002B785F" w:rsidP="002B785F">
      <w:pPr>
        <w:pStyle w:val="EndNoteBibliography"/>
        <w:spacing w:after="0"/>
        <w:ind w:left="720" w:hanging="720"/>
      </w:pPr>
      <w:r w:rsidRPr="002B785F">
        <w:t xml:space="preserve">WILSON, R. J. &amp; FOX, R. 2020. Insect responses to global change offer signposts for biodiversity and conservation. </w:t>
      </w:r>
      <w:r w:rsidRPr="002B785F">
        <w:rPr>
          <w:i/>
        </w:rPr>
        <w:t>Ecological Entomology</w:t>
      </w:r>
      <w:r w:rsidRPr="002B785F">
        <w:t>.</w:t>
      </w:r>
    </w:p>
    <w:p w14:paraId="58BA728F" w14:textId="77777777" w:rsidR="002B785F" w:rsidRPr="002B785F" w:rsidRDefault="002B785F" w:rsidP="002B785F">
      <w:pPr>
        <w:pStyle w:val="EndNoteBibliography"/>
        <w:spacing w:after="0"/>
        <w:ind w:left="720" w:hanging="720"/>
      </w:pPr>
      <w:r w:rsidRPr="002B785F">
        <w:t xml:space="preserve">WOIWOD, I. &amp; GOULD, P. 2008. Long-term moth studies at Rothamsted. </w:t>
      </w:r>
      <w:r w:rsidRPr="002B785F">
        <w:rPr>
          <w:i/>
        </w:rPr>
        <w:t>The moths of Hertfordshire</w:t>
      </w:r>
      <w:r w:rsidRPr="002B785F">
        <w:rPr>
          <w:b/>
        </w:rPr>
        <w:t>,</w:t>
      </w:r>
      <w:r w:rsidRPr="002B785F">
        <w:t xml:space="preserve"> 31-44.</w:t>
      </w:r>
    </w:p>
    <w:p w14:paraId="6DCA2C20" w14:textId="77777777" w:rsidR="002B785F" w:rsidRPr="002B785F" w:rsidRDefault="002B785F" w:rsidP="002B785F">
      <w:pPr>
        <w:pStyle w:val="EndNoteBibliography"/>
        <w:ind w:left="720" w:hanging="720"/>
      </w:pPr>
      <w:r w:rsidRPr="002B785F">
        <w:t xml:space="preserve">WOOD, S. N. 2017. </w:t>
      </w:r>
      <w:r w:rsidRPr="002B785F">
        <w:rPr>
          <w:i/>
        </w:rPr>
        <w:t>Generalized Additive Models: An Introduction with R (2nd edition)</w:t>
      </w:r>
      <w:r w:rsidRPr="002B785F">
        <w:t>, Chapman and Hall/CRC.</w:t>
      </w:r>
    </w:p>
    <w:p w14:paraId="78BD2AE0" w14:textId="03C9BFA7" w:rsidR="00F46C81" w:rsidRDefault="00C1257C" w:rsidP="00C1257C">
      <w:r>
        <w:fldChar w:fldCharType="end"/>
      </w:r>
    </w:p>
    <w:p w14:paraId="0878D60A" w14:textId="77777777" w:rsidR="00AA1830" w:rsidRDefault="00AA1830">
      <w:r>
        <w:br w:type="page"/>
      </w:r>
    </w:p>
    <w:p w14:paraId="013E4D3F" w14:textId="1C050AB7" w:rsidR="00E167EC" w:rsidRDefault="00E167EC" w:rsidP="00E167EC">
      <w:r>
        <w:lastRenderedPageBreak/>
        <w:t>Table 1. Model AICc and p-values used to determine the significance of the effect of year and the interaction between year and region/habitat. Where non-linear models were a superior fit to linear models (</w:t>
      </w:r>
      <w:r w:rsidRPr="009668BF">
        <w:rPr>
          <w:rFonts w:ascii="Arial" w:hAnsi="Arial" w:cs="Arial"/>
          <w:color w:val="202124"/>
          <w:shd w:val="clear" w:color="auto" w:fill="FFFFFF"/>
        </w:rPr>
        <w:t>Δ</w:t>
      </w:r>
      <w:r>
        <w:t xml:space="preserve">AICc &gt; 2) then the non-linear models are presented as well. Asterisks denote the significance of Year effect or the interaction effect between year and habitat/region (p &gt;= 0.05 ‘ns’, &lt; 0.05 ‘*’, &lt; 0.01 ‘**’, &lt; 0.001 ‘***’). AICcs are shown to compare the linear to the non-linear version of the same model and can also be used to compare models with the same response variable and the same data. </w:t>
      </w:r>
    </w:p>
    <w:tbl>
      <w:tblPr>
        <w:tblStyle w:val="PlainTable3"/>
        <w:tblW w:w="7790" w:type="dxa"/>
        <w:tblLook w:val="04A0" w:firstRow="1" w:lastRow="0" w:firstColumn="1" w:lastColumn="0" w:noHBand="0" w:noVBand="1"/>
      </w:tblPr>
      <w:tblGrid>
        <w:gridCol w:w="1389"/>
        <w:gridCol w:w="696"/>
        <w:gridCol w:w="1459"/>
        <w:gridCol w:w="1559"/>
        <w:gridCol w:w="1418"/>
        <w:gridCol w:w="1269"/>
      </w:tblGrid>
      <w:tr w:rsidR="00F142BE" w14:paraId="5D582487" w14:textId="77777777" w:rsidTr="00F142BE">
        <w:trPr>
          <w:cnfStyle w:val="100000000000" w:firstRow="1" w:lastRow="0" w:firstColumn="0" w:lastColumn="0" w:oddVBand="0" w:evenVBand="0" w:oddHBand="0" w:evenHBand="0" w:firstRowFirstColumn="0" w:firstRowLastColumn="0" w:lastRowFirstColumn="0" w:lastRowLastColumn="0"/>
          <w:trHeight w:val="900"/>
          <w:tblHeader/>
        </w:trPr>
        <w:tc>
          <w:tcPr>
            <w:cnfStyle w:val="001000000100" w:firstRow="0" w:lastRow="0" w:firstColumn="1" w:lastColumn="0" w:oddVBand="0" w:evenVBand="0" w:oddHBand="0" w:evenHBand="0" w:firstRowFirstColumn="1" w:firstRowLastColumn="0" w:lastRowFirstColumn="0" w:lastRowLastColumn="0"/>
            <w:tcW w:w="1389" w:type="dxa"/>
            <w:tcBorders>
              <w:bottom w:val="single" w:sz="4" w:space="0" w:color="auto"/>
            </w:tcBorders>
            <w:shd w:val="clear" w:color="auto" w:fill="auto"/>
            <w:hideMark/>
          </w:tcPr>
          <w:p w14:paraId="4E26290D" w14:textId="77777777" w:rsidR="00F142BE" w:rsidRPr="0067395C" w:rsidRDefault="00F142BE" w:rsidP="00D20BB5">
            <w:pPr>
              <w:rPr>
                <w:rFonts w:cstheme="minorHAnsi"/>
                <w:b w:val="0"/>
                <w:bCs w:val="0"/>
              </w:rPr>
            </w:pPr>
            <w:r w:rsidRPr="0067395C">
              <w:rPr>
                <w:rFonts w:cstheme="minorHAnsi"/>
                <w:b w:val="0"/>
                <w:bCs w:val="0"/>
                <w:caps w:val="0"/>
              </w:rPr>
              <w:t>Explanatory variable(s)</w:t>
            </w:r>
          </w:p>
        </w:tc>
        <w:tc>
          <w:tcPr>
            <w:tcW w:w="2155" w:type="dxa"/>
            <w:gridSpan w:val="2"/>
            <w:tcBorders>
              <w:bottom w:val="single" w:sz="4" w:space="0" w:color="auto"/>
            </w:tcBorders>
            <w:shd w:val="clear" w:color="auto" w:fill="auto"/>
            <w:hideMark/>
          </w:tcPr>
          <w:p w14:paraId="2901B649" w14:textId="77777777" w:rsidR="00F142BE" w:rsidRPr="0067395C" w:rsidRDefault="00F142BE" w:rsidP="00D20BB5">
            <w:pPr>
              <w:cnfStyle w:val="100000000000" w:firstRow="1" w:lastRow="0" w:firstColumn="0" w:lastColumn="0" w:oddVBand="0" w:evenVBand="0" w:oddHBand="0" w:evenHBand="0" w:firstRowFirstColumn="0" w:firstRowLastColumn="0" w:lastRowFirstColumn="0" w:lastRowLastColumn="0"/>
              <w:rPr>
                <w:rFonts w:cstheme="minorHAnsi"/>
                <w:b w:val="0"/>
                <w:bCs w:val="0"/>
              </w:rPr>
            </w:pPr>
            <w:r w:rsidRPr="0067395C">
              <w:rPr>
                <w:rFonts w:cstheme="minorHAnsi"/>
                <w:b w:val="0"/>
                <w:bCs w:val="0"/>
                <w:caps w:val="0"/>
              </w:rPr>
              <w:t>Response variable</w:t>
            </w:r>
          </w:p>
        </w:tc>
        <w:tc>
          <w:tcPr>
            <w:tcW w:w="1559" w:type="dxa"/>
            <w:tcBorders>
              <w:bottom w:val="single" w:sz="4" w:space="0" w:color="auto"/>
            </w:tcBorders>
            <w:shd w:val="clear" w:color="auto" w:fill="auto"/>
            <w:hideMark/>
          </w:tcPr>
          <w:p w14:paraId="41BAD64D" w14:textId="77777777" w:rsidR="00F142BE" w:rsidRPr="0067395C" w:rsidRDefault="00F142BE" w:rsidP="00D20BB5">
            <w:pPr>
              <w:cnfStyle w:val="100000000000" w:firstRow="1" w:lastRow="0" w:firstColumn="0" w:lastColumn="0" w:oddVBand="0" w:evenVBand="0" w:oddHBand="0" w:evenHBand="0" w:firstRowFirstColumn="0" w:firstRowLastColumn="0" w:lastRowFirstColumn="0" w:lastRowLastColumn="0"/>
              <w:rPr>
                <w:rFonts w:cstheme="minorHAnsi"/>
                <w:b w:val="0"/>
                <w:bCs w:val="0"/>
              </w:rPr>
            </w:pPr>
            <w:r w:rsidRPr="0067395C">
              <w:rPr>
                <w:rFonts w:cstheme="minorHAnsi"/>
                <w:b w:val="0"/>
                <w:bCs w:val="0"/>
                <w:caps w:val="0"/>
              </w:rPr>
              <w:t>Linear/non-linear</w:t>
            </w:r>
          </w:p>
        </w:tc>
        <w:tc>
          <w:tcPr>
            <w:tcW w:w="1418" w:type="dxa"/>
            <w:tcBorders>
              <w:bottom w:val="single" w:sz="4" w:space="0" w:color="auto"/>
            </w:tcBorders>
            <w:shd w:val="clear" w:color="auto" w:fill="auto"/>
            <w:hideMark/>
          </w:tcPr>
          <w:p w14:paraId="37BC2243" w14:textId="77777777" w:rsidR="00F142BE" w:rsidRPr="0067395C" w:rsidRDefault="00F142BE" w:rsidP="00D20BB5">
            <w:pPr>
              <w:cnfStyle w:val="100000000000" w:firstRow="1" w:lastRow="0" w:firstColumn="0" w:lastColumn="0" w:oddVBand="0" w:evenVBand="0" w:oddHBand="0" w:evenHBand="0" w:firstRowFirstColumn="0" w:firstRowLastColumn="0" w:lastRowFirstColumn="0" w:lastRowLastColumn="0"/>
              <w:rPr>
                <w:rFonts w:cstheme="minorHAnsi"/>
                <w:b w:val="0"/>
                <w:bCs w:val="0"/>
              </w:rPr>
            </w:pPr>
            <w:r w:rsidRPr="0067395C">
              <w:rPr>
                <w:rFonts w:cstheme="minorHAnsi"/>
                <w:b w:val="0"/>
                <w:bCs w:val="0"/>
                <w:caps w:val="0"/>
              </w:rPr>
              <w:t>AICc</w:t>
            </w:r>
          </w:p>
        </w:tc>
        <w:tc>
          <w:tcPr>
            <w:tcW w:w="1269" w:type="dxa"/>
            <w:tcBorders>
              <w:bottom w:val="single" w:sz="4" w:space="0" w:color="auto"/>
            </w:tcBorders>
            <w:shd w:val="clear" w:color="auto" w:fill="auto"/>
            <w:hideMark/>
          </w:tcPr>
          <w:p w14:paraId="477B3975" w14:textId="2539BCEB" w:rsidR="00F142BE" w:rsidRPr="00C66E2D" w:rsidRDefault="00F142BE" w:rsidP="00D20BB5">
            <w:pPr>
              <w:cnfStyle w:val="100000000000" w:firstRow="1" w:lastRow="0" w:firstColumn="0" w:lastColumn="0" w:oddVBand="0" w:evenVBand="0" w:oddHBand="0" w:evenHBand="0" w:firstRowFirstColumn="0" w:firstRowLastColumn="0" w:lastRowFirstColumn="0" w:lastRowLastColumn="0"/>
              <w:rPr>
                <w:rFonts w:cstheme="minorHAnsi"/>
                <w:b w:val="0"/>
                <w:bCs w:val="0"/>
                <w:i/>
                <w:iCs/>
              </w:rPr>
            </w:pPr>
            <w:r w:rsidRPr="00C66E2D">
              <w:rPr>
                <w:rFonts w:cstheme="minorHAnsi"/>
                <w:b w:val="0"/>
                <w:bCs w:val="0"/>
                <w:i/>
                <w:iCs/>
                <w:caps w:val="0"/>
              </w:rPr>
              <w:t>P</w:t>
            </w:r>
          </w:p>
        </w:tc>
      </w:tr>
      <w:tr w:rsidR="00F142BE" w14:paraId="3B60EB06" w14:textId="77777777" w:rsidTr="00F142BE">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389" w:type="dxa"/>
            <w:vMerge w:val="restart"/>
            <w:tcBorders>
              <w:top w:val="single" w:sz="4" w:space="0" w:color="auto"/>
            </w:tcBorders>
            <w:shd w:val="clear" w:color="auto" w:fill="auto"/>
            <w:hideMark/>
          </w:tcPr>
          <w:p w14:paraId="197E45E2" w14:textId="77777777" w:rsidR="00F142BE" w:rsidRPr="0067395C" w:rsidRDefault="00F142BE" w:rsidP="00D20BB5">
            <w:pPr>
              <w:rPr>
                <w:rFonts w:cstheme="minorHAnsi"/>
                <w:b w:val="0"/>
                <w:bCs w:val="0"/>
              </w:rPr>
            </w:pPr>
            <w:r w:rsidRPr="0067395C">
              <w:rPr>
                <w:rFonts w:cstheme="minorHAnsi"/>
                <w:b w:val="0"/>
                <w:bCs w:val="0"/>
                <w:caps w:val="0"/>
              </w:rPr>
              <w:t>Year</w:t>
            </w:r>
          </w:p>
        </w:tc>
        <w:tc>
          <w:tcPr>
            <w:tcW w:w="2155" w:type="dxa"/>
            <w:gridSpan w:val="2"/>
            <w:tcBorders>
              <w:top w:val="single" w:sz="4" w:space="0" w:color="auto"/>
            </w:tcBorders>
            <w:shd w:val="clear" w:color="auto" w:fill="auto"/>
            <w:hideMark/>
          </w:tcPr>
          <w:p w14:paraId="1C4BA5BA" w14:textId="77777777" w:rsidR="00F142BE" w:rsidRPr="0067395C" w:rsidRDefault="00F142BE" w:rsidP="00D20BB5">
            <w:pPr>
              <w:cnfStyle w:val="000000100000" w:firstRow="0" w:lastRow="0" w:firstColumn="0" w:lastColumn="0" w:oddVBand="0" w:evenVBand="0" w:oddHBand="1" w:evenHBand="0" w:firstRowFirstColumn="0" w:firstRowLastColumn="0" w:lastRowFirstColumn="0" w:lastRowLastColumn="0"/>
              <w:rPr>
                <w:rFonts w:cstheme="minorHAnsi"/>
              </w:rPr>
            </w:pPr>
            <w:r w:rsidRPr="0067395C">
              <w:rPr>
                <w:rFonts w:cstheme="minorHAnsi"/>
              </w:rPr>
              <w:t>Total abundance</w:t>
            </w:r>
          </w:p>
        </w:tc>
        <w:tc>
          <w:tcPr>
            <w:tcW w:w="1559" w:type="dxa"/>
            <w:tcBorders>
              <w:top w:val="single" w:sz="4" w:space="0" w:color="auto"/>
            </w:tcBorders>
            <w:shd w:val="clear" w:color="auto" w:fill="auto"/>
            <w:hideMark/>
          </w:tcPr>
          <w:p w14:paraId="1D219402" w14:textId="77777777" w:rsidR="00F142BE" w:rsidRPr="0067395C" w:rsidRDefault="00F142BE" w:rsidP="00D20BB5">
            <w:pPr>
              <w:cnfStyle w:val="000000100000" w:firstRow="0" w:lastRow="0" w:firstColumn="0" w:lastColumn="0" w:oddVBand="0" w:evenVBand="0" w:oddHBand="1" w:evenHBand="0" w:firstRowFirstColumn="0" w:firstRowLastColumn="0" w:lastRowFirstColumn="0" w:lastRowLastColumn="0"/>
              <w:rPr>
                <w:rFonts w:cstheme="minorHAnsi"/>
              </w:rPr>
            </w:pPr>
            <w:r w:rsidRPr="0067395C">
              <w:rPr>
                <w:rFonts w:cstheme="minorHAnsi"/>
              </w:rPr>
              <w:t>Linear</w:t>
            </w:r>
          </w:p>
        </w:tc>
        <w:tc>
          <w:tcPr>
            <w:tcW w:w="1418" w:type="dxa"/>
            <w:tcBorders>
              <w:top w:val="single" w:sz="4" w:space="0" w:color="auto"/>
            </w:tcBorders>
            <w:shd w:val="clear" w:color="auto" w:fill="auto"/>
            <w:hideMark/>
          </w:tcPr>
          <w:p w14:paraId="2C37D67D" w14:textId="77777777" w:rsidR="00F142BE" w:rsidRPr="0067395C" w:rsidRDefault="00F142BE" w:rsidP="00D20BB5">
            <w:pPr>
              <w:cnfStyle w:val="000000100000" w:firstRow="0" w:lastRow="0" w:firstColumn="0" w:lastColumn="0" w:oddVBand="0" w:evenVBand="0" w:oddHBand="1" w:evenHBand="0" w:firstRowFirstColumn="0" w:firstRowLastColumn="0" w:lastRowFirstColumn="0" w:lastRowLastColumn="0"/>
              <w:rPr>
                <w:rFonts w:cstheme="minorHAnsi"/>
              </w:rPr>
            </w:pPr>
            <w:r w:rsidRPr="0067395C">
              <w:rPr>
                <w:rFonts w:cstheme="minorHAnsi"/>
              </w:rPr>
              <w:t>48541.55</w:t>
            </w:r>
          </w:p>
        </w:tc>
        <w:tc>
          <w:tcPr>
            <w:tcW w:w="1269" w:type="dxa"/>
            <w:tcBorders>
              <w:top w:val="single" w:sz="4" w:space="0" w:color="auto"/>
            </w:tcBorders>
            <w:shd w:val="clear" w:color="auto" w:fill="auto"/>
            <w:hideMark/>
          </w:tcPr>
          <w:p w14:paraId="752C3101" w14:textId="190CA8FA" w:rsidR="00F142BE" w:rsidRPr="0067395C" w:rsidRDefault="00F142BE" w:rsidP="00D20BB5">
            <w:pPr>
              <w:cnfStyle w:val="000000100000" w:firstRow="0" w:lastRow="0" w:firstColumn="0" w:lastColumn="0" w:oddVBand="0" w:evenVBand="0" w:oddHBand="1" w:evenHBand="0" w:firstRowFirstColumn="0" w:firstRowLastColumn="0" w:lastRowFirstColumn="0" w:lastRowLastColumn="0"/>
              <w:rPr>
                <w:rFonts w:cstheme="minorHAnsi"/>
              </w:rPr>
            </w:pPr>
            <w:r w:rsidRPr="0067395C">
              <w:rPr>
                <w:rFonts w:cstheme="minorHAnsi"/>
              </w:rPr>
              <w:t>&lt; 0.0001</w:t>
            </w:r>
          </w:p>
        </w:tc>
      </w:tr>
      <w:tr w:rsidR="00F142BE" w14:paraId="3BF4BCBF" w14:textId="77777777" w:rsidTr="00F142BE">
        <w:trPr>
          <w:trHeight w:val="300"/>
        </w:trPr>
        <w:tc>
          <w:tcPr>
            <w:cnfStyle w:val="001000000000" w:firstRow="0" w:lastRow="0" w:firstColumn="1" w:lastColumn="0" w:oddVBand="0" w:evenVBand="0" w:oddHBand="0" w:evenHBand="0" w:firstRowFirstColumn="0" w:firstRowLastColumn="0" w:lastRowFirstColumn="0" w:lastRowLastColumn="0"/>
            <w:tcW w:w="1389" w:type="dxa"/>
            <w:vMerge/>
            <w:shd w:val="clear" w:color="auto" w:fill="auto"/>
            <w:vAlign w:val="center"/>
            <w:hideMark/>
          </w:tcPr>
          <w:p w14:paraId="1025222B" w14:textId="77777777" w:rsidR="00F142BE" w:rsidRPr="0067395C" w:rsidRDefault="00F142BE" w:rsidP="00D20BB5">
            <w:pPr>
              <w:rPr>
                <w:rFonts w:cstheme="minorHAnsi"/>
              </w:rPr>
            </w:pPr>
          </w:p>
        </w:tc>
        <w:tc>
          <w:tcPr>
            <w:tcW w:w="2155" w:type="dxa"/>
            <w:gridSpan w:val="2"/>
            <w:shd w:val="clear" w:color="auto" w:fill="auto"/>
            <w:hideMark/>
          </w:tcPr>
          <w:p w14:paraId="7B9C8F0E" w14:textId="77777777" w:rsidR="00F142BE" w:rsidRPr="0067395C" w:rsidRDefault="00F142BE" w:rsidP="00D20BB5">
            <w:pPr>
              <w:cnfStyle w:val="000000000000" w:firstRow="0" w:lastRow="0" w:firstColumn="0" w:lastColumn="0" w:oddVBand="0" w:evenVBand="0" w:oddHBand="0" w:evenHBand="0" w:firstRowFirstColumn="0" w:firstRowLastColumn="0" w:lastRowFirstColumn="0" w:lastRowLastColumn="0"/>
              <w:rPr>
                <w:rFonts w:cstheme="minorHAnsi"/>
              </w:rPr>
            </w:pPr>
            <w:r w:rsidRPr="0067395C">
              <w:rPr>
                <w:rFonts w:cstheme="minorHAnsi"/>
              </w:rPr>
              <w:t>Biomass</w:t>
            </w:r>
          </w:p>
        </w:tc>
        <w:tc>
          <w:tcPr>
            <w:tcW w:w="1559" w:type="dxa"/>
            <w:shd w:val="clear" w:color="auto" w:fill="auto"/>
            <w:hideMark/>
          </w:tcPr>
          <w:p w14:paraId="4028F835" w14:textId="77777777" w:rsidR="00F142BE" w:rsidRPr="0067395C" w:rsidRDefault="00F142BE" w:rsidP="00D20BB5">
            <w:pPr>
              <w:cnfStyle w:val="000000000000" w:firstRow="0" w:lastRow="0" w:firstColumn="0" w:lastColumn="0" w:oddVBand="0" w:evenVBand="0" w:oddHBand="0" w:evenHBand="0" w:firstRowFirstColumn="0" w:firstRowLastColumn="0" w:lastRowFirstColumn="0" w:lastRowLastColumn="0"/>
              <w:rPr>
                <w:rFonts w:cstheme="minorHAnsi"/>
              </w:rPr>
            </w:pPr>
            <w:r w:rsidRPr="0067395C">
              <w:rPr>
                <w:rFonts w:cstheme="minorHAnsi"/>
              </w:rPr>
              <w:t>Linear</w:t>
            </w:r>
          </w:p>
        </w:tc>
        <w:tc>
          <w:tcPr>
            <w:tcW w:w="1418" w:type="dxa"/>
            <w:shd w:val="clear" w:color="auto" w:fill="auto"/>
            <w:hideMark/>
          </w:tcPr>
          <w:p w14:paraId="7EC6E749" w14:textId="4DA83873" w:rsidR="00F142BE" w:rsidRPr="0067395C" w:rsidRDefault="00F142BE" w:rsidP="00D20BB5">
            <w:pPr>
              <w:cnfStyle w:val="000000000000" w:firstRow="0" w:lastRow="0" w:firstColumn="0" w:lastColumn="0" w:oddVBand="0" w:evenVBand="0" w:oddHBand="0" w:evenHBand="0" w:firstRowFirstColumn="0" w:firstRowLastColumn="0" w:lastRowFirstColumn="0" w:lastRowLastColumn="0"/>
              <w:rPr>
                <w:rFonts w:cstheme="minorHAnsi"/>
              </w:rPr>
            </w:pPr>
            <w:r w:rsidRPr="00DC7550">
              <w:rPr>
                <w:rFonts w:cstheme="minorHAnsi"/>
              </w:rPr>
              <w:t>2335.06</w:t>
            </w:r>
          </w:p>
        </w:tc>
        <w:tc>
          <w:tcPr>
            <w:tcW w:w="1269" w:type="dxa"/>
            <w:shd w:val="clear" w:color="auto" w:fill="auto"/>
            <w:hideMark/>
          </w:tcPr>
          <w:p w14:paraId="2FA3DA26" w14:textId="15BB43FB" w:rsidR="00F142BE" w:rsidRPr="0067395C" w:rsidRDefault="00F142BE" w:rsidP="00D20BB5">
            <w:pPr>
              <w:cnfStyle w:val="000000000000" w:firstRow="0" w:lastRow="0" w:firstColumn="0" w:lastColumn="0" w:oddVBand="0" w:evenVBand="0" w:oddHBand="0" w:evenHBand="0" w:firstRowFirstColumn="0" w:firstRowLastColumn="0" w:lastRowFirstColumn="0" w:lastRowLastColumn="0"/>
              <w:rPr>
                <w:rFonts w:cstheme="minorHAnsi"/>
              </w:rPr>
            </w:pPr>
            <w:r w:rsidRPr="0067395C">
              <w:rPr>
                <w:rFonts w:cstheme="minorHAnsi"/>
              </w:rPr>
              <w:t>&lt; 0.0001</w:t>
            </w:r>
          </w:p>
        </w:tc>
      </w:tr>
      <w:tr w:rsidR="00F142BE" w14:paraId="1E8F9B82" w14:textId="77777777" w:rsidTr="00F142BE">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389" w:type="dxa"/>
            <w:vMerge/>
            <w:shd w:val="clear" w:color="auto" w:fill="auto"/>
            <w:vAlign w:val="center"/>
            <w:hideMark/>
          </w:tcPr>
          <w:p w14:paraId="36F9B62B" w14:textId="77777777" w:rsidR="00F142BE" w:rsidRPr="0067395C" w:rsidRDefault="00F142BE" w:rsidP="00D20BB5">
            <w:pPr>
              <w:rPr>
                <w:rFonts w:cstheme="minorHAnsi"/>
              </w:rPr>
            </w:pPr>
          </w:p>
        </w:tc>
        <w:tc>
          <w:tcPr>
            <w:tcW w:w="2155" w:type="dxa"/>
            <w:gridSpan w:val="2"/>
            <w:vMerge w:val="restart"/>
            <w:shd w:val="clear" w:color="auto" w:fill="auto"/>
            <w:hideMark/>
          </w:tcPr>
          <w:p w14:paraId="24CE4DBD" w14:textId="77777777" w:rsidR="00F142BE" w:rsidRPr="0067395C" w:rsidRDefault="00F142BE" w:rsidP="00D20BB5">
            <w:pPr>
              <w:cnfStyle w:val="000000100000" w:firstRow="0" w:lastRow="0" w:firstColumn="0" w:lastColumn="0" w:oddVBand="0" w:evenVBand="0" w:oddHBand="1" w:evenHBand="0" w:firstRowFirstColumn="0" w:firstRowLastColumn="0" w:lastRowFirstColumn="0" w:lastRowLastColumn="0"/>
              <w:rPr>
                <w:rFonts w:cstheme="minorHAnsi"/>
              </w:rPr>
            </w:pPr>
            <w:r w:rsidRPr="0067395C">
              <w:rPr>
                <w:rFonts w:cstheme="minorHAnsi"/>
              </w:rPr>
              <w:t>Species richness</w:t>
            </w:r>
          </w:p>
        </w:tc>
        <w:tc>
          <w:tcPr>
            <w:tcW w:w="1559" w:type="dxa"/>
            <w:shd w:val="clear" w:color="auto" w:fill="auto"/>
            <w:hideMark/>
          </w:tcPr>
          <w:p w14:paraId="19891564" w14:textId="77777777" w:rsidR="00F142BE" w:rsidRPr="0067395C" w:rsidRDefault="00F142BE" w:rsidP="00D20BB5">
            <w:pPr>
              <w:cnfStyle w:val="000000100000" w:firstRow="0" w:lastRow="0" w:firstColumn="0" w:lastColumn="0" w:oddVBand="0" w:evenVBand="0" w:oddHBand="1" w:evenHBand="0" w:firstRowFirstColumn="0" w:firstRowLastColumn="0" w:lastRowFirstColumn="0" w:lastRowLastColumn="0"/>
              <w:rPr>
                <w:rFonts w:cstheme="minorHAnsi"/>
              </w:rPr>
            </w:pPr>
            <w:r w:rsidRPr="0067395C">
              <w:rPr>
                <w:rFonts w:cstheme="minorHAnsi"/>
              </w:rPr>
              <w:t>Non-linear</w:t>
            </w:r>
          </w:p>
        </w:tc>
        <w:tc>
          <w:tcPr>
            <w:tcW w:w="1418" w:type="dxa"/>
            <w:shd w:val="clear" w:color="auto" w:fill="auto"/>
            <w:hideMark/>
          </w:tcPr>
          <w:p w14:paraId="3B066CFA" w14:textId="77777777" w:rsidR="00F142BE" w:rsidRPr="0067395C" w:rsidRDefault="00F142BE" w:rsidP="00D20BB5">
            <w:pPr>
              <w:cnfStyle w:val="000000100000" w:firstRow="0" w:lastRow="0" w:firstColumn="0" w:lastColumn="0" w:oddVBand="0" w:evenVBand="0" w:oddHBand="1" w:evenHBand="0" w:firstRowFirstColumn="0" w:firstRowLastColumn="0" w:lastRowFirstColumn="0" w:lastRowLastColumn="0"/>
              <w:rPr>
                <w:rFonts w:cstheme="minorHAnsi"/>
              </w:rPr>
            </w:pPr>
            <w:r w:rsidRPr="00713CFB">
              <w:rPr>
                <w:rFonts w:cstheme="minorHAnsi"/>
              </w:rPr>
              <w:t>28869.86</w:t>
            </w:r>
          </w:p>
        </w:tc>
        <w:tc>
          <w:tcPr>
            <w:tcW w:w="1269" w:type="dxa"/>
            <w:shd w:val="clear" w:color="auto" w:fill="auto"/>
            <w:hideMark/>
          </w:tcPr>
          <w:p w14:paraId="008F8FE3" w14:textId="458EC4BE" w:rsidR="00F142BE" w:rsidRPr="0067395C" w:rsidRDefault="00F142BE" w:rsidP="00D20BB5">
            <w:pPr>
              <w:cnfStyle w:val="000000100000" w:firstRow="0" w:lastRow="0" w:firstColumn="0" w:lastColumn="0" w:oddVBand="0" w:evenVBand="0" w:oddHBand="1" w:evenHBand="0" w:firstRowFirstColumn="0" w:firstRowLastColumn="0" w:lastRowFirstColumn="0" w:lastRowLastColumn="0"/>
              <w:rPr>
                <w:rFonts w:cstheme="minorHAnsi"/>
              </w:rPr>
            </w:pPr>
            <w:r>
              <w:rPr>
                <w:rFonts w:cstheme="minorHAnsi"/>
              </w:rPr>
              <w:t>0.00064</w:t>
            </w:r>
          </w:p>
        </w:tc>
      </w:tr>
      <w:tr w:rsidR="00F142BE" w14:paraId="758ED828" w14:textId="77777777" w:rsidTr="00F142BE">
        <w:trPr>
          <w:trHeight w:val="300"/>
        </w:trPr>
        <w:tc>
          <w:tcPr>
            <w:cnfStyle w:val="001000000000" w:firstRow="0" w:lastRow="0" w:firstColumn="1" w:lastColumn="0" w:oddVBand="0" w:evenVBand="0" w:oddHBand="0" w:evenHBand="0" w:firstRowFirstColumn="0" w:firstRowLastColumn="0" w:lastRowFirstColumn="0" w:lastRowLastColumn="0"/>
            <w:tcW w:w="1389" w:type="dxa"/>
            <w:vMerge/>
            <w:shd w:val="clear" w:color="auto" w:fill="auto"/>
            <w:vAlign w:val="center"/>
            <w:hideMark/>
          </w:tcPr>
          <w:p w14:paraId="064D8BDE" w14:textId="77777777" w:rsidR="00F142BE" w:rsidRPr="0067395C" w:rsidRDefault="00F142BE" w:rsidP="00D20BB5">
            <w:pPr>
              <w:rPr>
                <w:rFonts w:cstheme="minorHAnsi"/>
              </w:rPr>
            </w:pPr>
          </w:p>
        </w:tc>
        <w:tc>
          <w:tcPr>
            <w:tcW w:w="2155" w:type="dxa"/>
            <w:gridSpan w:val="2"/>
            <w:vMerge/>
            <w:shd w:val="clear" w:color="auto" w:fill="auto"/>
            <w:vAlign w:val="center"/>
            <w:hideMark/>
          </w:tcPr>
          <w:p w14:paraId="67FB871F" w14:textId="77777777" w:rsidR="00F142BE" w:rsidRPr="0067395C" w:rsidRDefault="00F142BE" w:rsidP="00D20BB5">
            <w:pPr>
              <w:cnfStyle w:val="000000000000" w:firstRow="0" w:lastRow="0" w:firstColumn="0" w:lastColumn="0" w:oddVBand="0" w:evenVBand="0" w:oddHBand="0" w:evenHBand="0" w:firstRowFirstColumn="0" w:firstRowLastColumn="0" w:lastRowFirstColumn="0" w:lastRowLastColumn="0"/>
              <w:rPr>
                <w:rFonts w:cstheme="minorHAnsi"/>
              </w:rPr>
            </w:pPr>
          </w:p>
        </w:tc>
        <w:tc>
          <w:tcPr>
            <w:tcW w:w="1559" w:type="dxa"/>
            <w:shd w:val="clear" w:color="auto" w:fill="auto"/>
            <w:hideMark/>
          </w:tcPr>
          <w:p w14:paraId="377B8CB0" w14:textId="77777777" w:rsidR="00F142BE" w:rsidRPr="0067395C" w:rsidRDefault="00F142BE" w:rsidP="00D20BB5">
            <w:pPr>
              <w:cnfStyle w:val="000000000000" w:firstRow="0" w:lastRow="0" w:firstColumn="0" w:lastColumn="0" w:oddVBand="0" w:evenVBand="0" w:oddHBand="0" w:evenHBand="0" w:firstRowFirstColumn="0" w:firstRowLastColumn="0" w:lastRowFirstColumn="0" w:lastRowLastColumn="0"/>
              <w:rPr>
                <w:rFonts w:cstheme="minorHAnsi"/>
              </w:rPr>
            </w:pPr>
            <w:r w:rsidRPr="0067395C">
              <w:rPr>
                <w:rFonts w:cstheme="minorHAnsi"/>
              </w:rPr>
              <w:t>Linear</w:t>
            </w:r>
          </w:p>
        </w:tc>
        <w:tc>
          <w:tcPr>
            <w:tcW w:w="1418" w:type="dxa"/>
            <w:shd w:val="clear" w:color="auto" w:fill="auto"/>
            <w:hideMark/>
          </w:tcPr>
          <w:p w14:paraId="19D1049F" w14:textId="77777777" w:rsidR="00F142BE" w:rsidRPr="0067395C" w:rsidRDefault="00F142BE" w:rsidP="00D20BB5">
            <w:pPr>
              <w:cnfStyle w:val="000000000000" w:firstRow="0" w:lastRow="0" w:firstColumn="0" w:lastColumn="0" w:oddVBand="0" w:evenVBand="0" w:oddHBand="0" w:evenHBand="0" w:firstRowFirstColumn="0" w:firstRowLastColumn="0" w:lastRowFirstColumn="0" w:lastRowLastColumn="0"/>
              <w:rPr>
                <w:rFonts w:cstheme="minorHAnsi"/>
              </w:rPr>
            </w:pPr>
            <w:r w:rsidRPr="004E2E08">
              <w:rPr>
                <w:rFonts w:cstheme="minorHAnsi"/>
              </w:rPr>
              <w:t>28873.81</w:t>
            </w:r>
          </w:p>
        </w:tc>
        <w:tc>
          <w:tcPr>
            <w:tcW w:w="1269" w:type="dxa"/>
            <w:shd w:val="clear" w:color="auto" w:fill="auto"/>
            <w:hideMark/>
          </w:tcPr>
          <w:p w14:paraId="02AB0296" w14:textId="2B304D1D" w:rsidR="00F142BE" w:rsidRPr="0067395C" w:rsidRDefault="00F142BE" w:rsidP="00D20BB5">
            <w:pPr>
              <w:cnfStyle w:val="000000000000" w:firstRow="0" w:lastRow="0" w:firstColumn="0" w:lastColumn="0" w:oddVBand="0" w:evenVBand="0" w:oddHBand="0" w:evenHBand="0" w:firstRowFirstColumn="0" w:firstRowLastColumn="0" w:lastRowFirstColumn="0" w:lastRowLastColumn="0"/>
              <w:rPr>
                <w:rFonts w:cstheme="minorHAnsi"/>
              </w:rPr>
            </w:pPr>
            <w:r w:rsidRPr="004E2E08">
              <w:rPr>
                <w:rFonts w:cstheme="minorHAnsi"/>
              </w:rPr>
              <w:t>0.67</w:t>
            </w:r>
          </w:p>
        </w:tc>
      </w:tr>
      <w:tr w:rsidR="00F142BE" w14:paraId="67E11527" w14:textId="77777777" w:rsidTr="00F142BE">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389" w:type="dxa"/>
            <w:vMerge/>
            <w:shd w:val="clear" w:color="auto" w:fill="auto"/>
            <w:vAlign w:val="center"/>
            <w:hideMark/>
          </w:tcPr>
          <w:p w14:paraId="0407620F" w14:textId="77777777" w:rsidR="00F142BE" w:rsidRPr="0067395C" w:rsidRDefault="00F142BE" w:rsidP="00D20BB5">
            <w:pPr>
              <w:rPr>
                <w:rFonts w:cstheme="minorHAnsi"/>
              </w:rPr>
            </w:pPr>
          </w:p>
        </w:tc>
        <w:tc>
          <w:tcPr>
            <w:tcW w:w="2155" w:type="dxa"/>
            <w:gridSpan w:val="2"/>
            <w:shd w:val="clear" w:color="auto" w:fill="auto"/>
            <w:hideMark/>
          </w:tcPr>
          <w:p w14:paraId="2A4996AB" w14:textId="77777777" w:rsidR="00F142BE" w:rsidRPr="0067395C" w:rsidRDefault="00F142BE" w:rsidP="00D20BB5">
            <w:pPr>
              <w:cnfStyle w:val="000000100000" w:firstRow="0" w:lastRow="0" w:firstColumn="0" w:lastColumn="0" w:oddVBand="0" w:evenVBand="0" w:oddHBand="1" w:evenHBand="0" w:firstRowFirstColumn="0" w:firstRowLastColumn="0" w:lastRowFirstColumn="0" w:lastRowLastColumn="0"/>
              <w:rPr>
                <w:rFonts w:cstheme="minorHAnsi"/>
              </w:rPr>
            </w:pPr>
            <w:r w:rsidRPr="0067395C">
              <w:rPr>
                <w:rFonts w:cstheme="minorHAnsi"/>
              </w:rPr>
              <w:t>Diversity</w:t>
            </w:r>
          </w:p>
        </w:tc>
        <w:tc>
          <w:tcPr>
            <w:tcW w:w="1559" w:type="dxa"/>
            <w:shd w:val="clear" w:color="auto" w:fill="auto"/>
            <w:hideMark/>
          </w:tcPr>
          <w:p w14:paraId="6425E0F5" w14:textId="77777777" w:rsidR="00F142BE" w:rsidRPr="0067395C" w:rsidRDefault="00F142BE" w:rsidP="00D20BB5">
            <w:pPr>
              <w:cnfStyle w:val="000000100000" w:firstRow="0" w:lastRow="0" w:firstColumn="0" w:lastColumn="0" w:oddVBand="0" w:evenVBand="0" w:oddHBand="1" w:evenHBand="0" w:firstRowFirstColumn="0" w:firstRowLastColumn="0" w:lastRowFirstColumn="0" w:lastRowLastColumn="0"/>
              <w:rPr>
                <w:rFonts w:cstheme="minorHAnsi"/>
              </w:rPr>
            </w:pPr>
            <w:r w:rsidRPr="0067395C">
              <w:rPr>
                <w:rFonts w:cstheme="minorHAnsi"/>
              </w:rPr>
              <w:t>Linear</w:t>
            </w:r>
          </w:p>
        </w:tc>
        <w:tc>
          <w:tcPr>
            <w:tcW w:w="1418" w:type="dxa"/>
            <w:shd w:val="clear" w:color="auto" w:fill="auto"/>
            <w:hideMark/>
          </w:tcPr>
          <w:p w14:paraId="1C33F1BF" w14:textId="77777777" w:rsidR="00F142BE" w:rsidRPr="0067395C" w:rsidRDefault="00F142BE" w:rsidP="00D20BB5">
            <w:pPr>
              <w:cnfStyle w:val="000000100000" w:firstRow="0" w:lastRow="0" w:firstColumn="0" w:lastColumn="0" w:oddVBand="0" w:evenVBand="0" w:oddHBand="1" w:evenHBand="0" w:firstRowFirstColumn="0" w:firstRowLastColumn="0" w:lastRowFirstColumn="0" w:lastRowLastColumn="0"/>
              <w:rPr>
                <w:rFonts w:cstheme="minorHAnsi"/>
              </w:rPr>
            </w:pPr>
            <w:r w:rsidRPr="00F63298">
              <w:rPr>
                <w:rFonts w:cstheme="minorHAnsi"/>
              </w:rPr>
              <w:t>23449.32</w:t>
            </w:r>
          </w:p>
        </w:tc>
        <w:tc>
          <w:tcPr>
            <w:tcW w:w="1269" w:type="dxa"/>
            <w:shd w:val="clear" w:color="auto" w:fill="auto"/>
            <w:hideMark/>
          </w:tcPr>
          <w:p w14:paraId="0FCDDE98" w14:textId="111E86F1" w:rsidR="00F142BE" w:rsidRPr="0067395C" w:rsidRDefault="00F142BE" w:rsidP="00D20BB5">
            <w:pPr>
              <w:cnfStyle w:val="000000100000" w:firstRow="0" w:lastRow="0" w:firstColumn="0" w:lastColumn="0" w:oddVBand="0" w:evenVBand="0" w:oddHBand="1" w:evenHBand="0" w:firstRowFirstColumn="0" w:firstRowLastColumn="0" w:lastRowFirstColumn="0" w:lastRowLastColumn="0"/>
              <w:rPr>
                <w:rFonts w:cstheme="minorHAnsi"/>
              </w:rPr>
            </w:pPr>
            <w:r w:rsidRPr="00F63298">
              <w:rPr>
                <w:rFonts w:cstheme="minorHAnsi"/>
              </w:rPr>
              <w:t>0.006</w:t>
            </w:r>
            <w:r>
              <w:rPr>
                <w:rFonts w:cstheme="minorHAnsi"/>
              </w:rPr>
              <w:t>4</w:t>
            </w:r>
          </w:p>
        </w:tc>
      </w:tr>
      <w:tr w:rsidR="00F142BE" w14:paraId="055E41D9" w14:textId="77777777" w:rsidTr="00F142BE">
        <w:trPr>
          <w:trHeight w:val="300"/>
        </w:trPr>
        <w:tc>
          <w:tcPr>
            <w:cnfStyle w:val="001000000000" w:firstRow="0" w:lastRow="0" w:firstColumn="1" w:lastColumn="0" w:oddVBand="0" w:evenVBand="0" w:oddHBand="0" w:evenHBand="0" w:firstRowFirstColumn="0" w:firstRowLastColumn="0" w:lastRowFirstColumn="0" w:lastRowLastColumn="0"/>
            <w:tcW w:w="1389" w:type="dxa"/>
            <w:vMerge w:val="restart"/>
            <w:shd w:val="clear" w:color="auto" w:fill="auto"/>
            <w:hideMark/>
          </w:tcPr>
          <w:p w14:paraId="40F57241" w14:textId="77777777" w:rsidR="00F142BE" w:rsidRPr="0067395C" w:rsidRDefault="00F142BE" w:rsidP="00D20BB5">
            <w:pPr>
              <w:rPr>
                <w:rFonts w:cstheme="minorHAnsi"/>
                <w:b w:val="0"/>
                <w:bCs w:val="0"/>
              </w:rPr>
            </w:pPr>
            <w:r w:rsidRPr="0067395C">
              <w:rPr>
                <w:rFonts w:cstheme="minorHAnsi"/>
                <w:b w:val="0"/>
                <w:bCs w:val="0"/>
                <w:caps w:val="0"/>
              </w:rPr>
              <w:t>Year*region</w:t>
            </w:r>
          </w:p>
        </w:tc>
        <w:tc>
          <w:tcPr>
            <w:tcW w:w="2155" w:type="dxa"/>
            <w:gridSpan w:val="2"/>
            <w:shd w:val="clear" w:color="auto" w:fill="auto"/>
            <w:hideMark/>
          </w:tcPr>
          <w:p w14:paraId="232CEF79" w14:textId="77777777" w:rsidR="00F142BE" w:rsidRPr="0067395C" w:rsidRDefault="00F142BE" w:rsidP="00D20BB5">
            <w:pPr>
              <w:cnfStyle w:val="000000000000" w:firstRow="0" w:lastRow="0" w:firstColumn="0" w:lastColumn="0" w:oddVBand="0" w:evenVBand="0" w:oddHBand="0" w:evenHBand="0" w:firstRowFirstColumn="0" w:firstRowLastColumn="0" w:lastRowFirstColumn="0" w:lastRowLastColumn="0"/>
              <w:rPr>
                <w:rFonts w:cstheme="minorHAnsi"/>
              </w:rPr>
            </w:pPr>
            <w:r w:rsidRPr="0067395C">
              <w:rPr>
                <w:rFonts w:cstheme="minorHAnsi"/>
              </w:rPr>
              <w:t>Total abundance</w:t>
            </w:r>
          </w:p>
        </w:tc>
        <w:tc>
          <w:tcPr>
            <w:tcW w:w="1559" w:type="dxa"/>
            <w:shd w:val="clear" w:color="auto" w:fill="auto"/>
            <w:hideMark/>
          </w:tcPr>
          <w:p w14:paraId="0DEBAFDB" w14:textId="77777777" w:rsidR="00F142BE" w:rsidRPr="0067395C" w:rsidRDefault="00F142BE" w:rsidP="00D20BB5">
            <w:pPr>
              <w:cnfStyle w:val="000000000000" w:firstRow="0" w:lastRow="0" w:firstColumn="0" w:lastColumn="0" w:oddVBand="0" w:evenVBand="0" w:oddHBand="0" w:evenHBand="0" w:firstRowFirstColumn="0" w:firstRowLastColumn="0" w:lastRowFirstColumn="0" w:lastRowLastColumn="0"/>
              <w:rPr>
                <w:rFonts w:cstheme="minorHAnsi"/>
              </w:rPr>
            </w:pPr>
            <w:r w:rsidRPr="0067395C">
              <w:rPr>
                <w:rFonts w:cstheme="minorHAnsi"/>
              </w:rPr>
              <w:t>Linear</w:t>
            </w:r>
          </w:p>
        </w:tc>
        <w:tc>
          <w:tcPr>
            <w:tcW w:w="1418" w:type="dxa"/>
            <w:shd w:val="clear" w:color="auto" w:fill="auto"/>
            <w:hideMark/>
          </w:tcPr>
          <w:p w14:paraId="25C60F32" w14:textId="77777777" w:rsidR="00F142BE" w:rsidRPr="0067395C" w:rsidRDefault="00F142BE" w:rsidP="00D20BB5">
            <w:pPr>
              <w:cnfStyle w:val="000000000000" w:firstRow="0" w:lastRow="0" w:firstColumn="0" w:lastColumn="0" w:oddVBand="0" w:evenVBand="0" w:oddHBand="0" w:evenHBand="0" w:firstRowFirstColumn="0" w:firstRowLastColumn="0" w:lastRowFirstColumn="0" w:lastRowLastColumn="0"/>
              <w:rPr>
                <w:rFonts w:cstheme="minorHAnsi"/>
              </w:rPr>
            </w:pPr>
            <w:r w:rsidRPr="0067395C">
              <w:rPr>
                <w:rFonts w:cstheme="minorHAnsi"/>
              </w:rPr>
              <w:t>48537.04</w:t>
            </w:r>
          </w:p>
        </w:tc>
        <w:tc>
          <w:tcPr>
            <w:tcW w:w="1269" w:type="dxa"/>
            <w:shd w:val="clear" w:color="auto" w:fill="auto"/>
            <w:hideMark/>
          </w:tcPr>
          <w:p w14:paraId="3A41B234" w14:textId="5B2B7DD4" w:rsidR="00F142BE" w:rsidRPr="0067395C" w:rsidRDefault="00F142BE" w:rsidP="00D20BB5">
            <w:pPr>
              <w:cnfStyle w:val="000000000000" w:firstRow="0" w:lastRow="0" w:firstColumn="0" w:lastColumn="0" w:oddVBand="0" w:evenVBand="0" w:oddHBand="0" w:evenHBand="0" w:firstRowFirstColumn="0" w:firstRowLastColumn="0" w:lastRowFirstColumn="0" w:lastRowLastColumn="0"/>
              <w:rPr>
                <w:rFonts w:cstheme="minorHAnsi"/>
              </w:rPr>
            </w:pPr>
            <w:r w:rsidRPr="0067395C">
              <w:rPr>
                <w:rFonts w:cstheme="minorHAnsi"/>
              </w:rPr>
              <w:t>0.015</w:t>
            </w:r>
          </w:p>
        </w:tc>
      </w:tr>
      <w:tr w:rsidR="00F142BE" w14:paraId="0B368DF2" w14:textId="77777777" w:rsidTr="00F142BE">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389" w:type="dxa"/>
            <w:vMerge/>
            <w:shd w:val="clear" w:color="auto" w:fill="auto"/>
            <w:vAlign w:val="center"/>
            <w:hideMark/>
          </w:tcPr>
          <w:p w14:paraId="0C10C3DA" w14:textId="77777777" w:rsidR="00F142BE" w:rsidRPr="0067395C" w:rsidRDefault="00F142BE" w:rsidP="00D20BB5">
            <w:pPr>
              <w:rPr>
                <w:rFonts w:cstheme="minorHAnsi"/>
              </w:rPr>
            </w:pPr>
          </w:p>
        </w:tc>
        <w:tc>
          <w:tcPr>
            <w:tcW w:w="2155" w:type="dxa"/>
            <w:gridSpan w:val="2"/>
            <w:shd w:val="clear" w:color="auto" w:fill="auto"/>
            <w:vAlign w:val="center"/>
            <w:hideMark/>
          </w:tcPr>
          <w:p w14:paraId="7A364780" w14:textId="77777777" w:rsidR="00F142BE" w:rsidRPr="0067395C" w:rsidRDefault="00F142BE" w:rsidP="00D20BB5">
            <w:pPr>
              <w:cnfStyle w:val="000000100000" w:firstRow="0" w:lastRow="0" w:firstColumn="0" w:lastColumn="0" w:oddVBand="0" w:evenVBand="0" w:oddHBand="1" w:evenHBand="0" w:firstRowFirstColumn="0" w:firstRowLastColumn="0" w:lastRowFirstColumn="0" w:lastRowLastColumn="0"/>
              <w:rPr>
                <w:rFonts w:cstheme="minorHAnsi"/>
              </w:rPr>
            </w:pPr>
            <w:r>
              <w:rPr>
                <w:rFonts w:cstheme="minorHAnsi"/>
              </w:rPr>
              <w:t>Biomass</w:t>
            </w:r>
          </w:p>
        </w:tc>
        <w:tc>
          <w:tcPr>
            <w:tcW w:w="1559" w:type="dxa"/>
            <w:shd w:val="clear" w:color="auto" w:fill="auto"/>
            <w:hideMark/>
          </w:tcPr>
          <w:p w14:paraId="0F61FA61" w14:textId="77777777" w:rsidR="00F142BE" w:rsidRPr="0067395C" w:rsidRDefault="00F142BE" w:rsidP="00D20BB5">
            <w:pPr>
              <w:cnfStyle w:val="000000100000" w:firstRow="0" w:lastRow="0" w:firstColumn="0" w:lastColumn="0" w:oddVBand="0" w:evenVBand="0" w:oddHBand="1" w:evenHBand="0" w:firstRowFirstColumn="0" w:firstRowLastColumn="0" w:lastRowFirstColumn="0" w:lastRowLastColumn="0"/>
              <w:rPr>
                <w:rFonts w:cstheme="minorHAnsi"/>
              </w:rPr>
            </w:pPr>
            <w:r w:rsidRPr="0067395C">
              <w:rPr>
                <w:rFonts w:cstheme="minorHAnsi"/>
              </w:rPr>
              <w:t>Linear</w:t>
            </w:r>
          </w:p>
        </w:tc>
        <w:tc>
          <w:tcPr>
            <w:tcW w:w="1418" w:type="dxa"/>
            <w:shd w:val="clear" w:color="auto" w:fill="auto"/>
            <w:hideMark/>
          </w:tcPr>
          <w:p w14:paraId="3CCF1EE6" w14:textId="738ACC5E" w:rsidR="00F142BE" w:rsidRPr="0067395C" w:rsidRDefault="00F142BE" w:rsidP="00D20BB5">
            <w:pPr>
              <w:cnfStyle w:val="000000100000" w:firstRow="0" w:lastRow="0" w:firstColumn="0" w:lastColumn="0" w:oddVBand="0" w:evenVBand="0" w:oddHBand="1" w:evenHBand="0" w:firstRowFirstColumn="0" w:firstRowLastColumn="0" w:lastRowFirstColumn="0" w:lastRowLastColumn="0"/>
              <w:rPr>
                <w:rFonts w:cstheme="minorHAnsi"/>
              </w:rPr>
            </w:pPr>
            <w:r w:rsidRPr="00DC7550">
              <w:rPr>
                <w:rFonts w:cstheme="minorHAnsi"/>
              </w:rPr>
              <w:t>2306.</w:t>
            </w:r>
            <w:r>
              <w:rPr>
                <w:rFonts w:cstheme="minorHAnsi"/>
              </w:rPr>
              <w:t>40</w:t>
            </w:r>
          </w:p>
        </w:tc>
        <w:tc>
          <w:tcPr>
            <w:tcW w:w="1269" w:type="dxa"/>
            <w:shd w:val="clear" w:color="auto" w:fill="auto"/>
            <w:hideMark/>
          </w:tcPr>
          <w:p w14:paraId="70E13837" w14:textId="6B442B7E" w:rsidR="00F142BE" w:rsidRPr="0067395C" w:rsidRDefault="00F142BE" w:rsidP="00D20BB5">
            <w:pPr>
              <w:cnfStyle w:val="000000100000" w:firstRow="0" w:lastRow="0" w:firstColumn="0" w:lastColumn="0" w:oddVBand="0" w:evenVBand="0" w:oddHBand="1" w:evenHBand="0" w:firstRowFirstColumn="0" w:firstRowLastColumn="0" w:lastRowFirstColumn="0" w:lastRowLastColumn="0"/>
              <w:rPr>
                <w:rFonts w:cstheme="minorHAnsi"/>
              </w:rPr>
            </w:pPr>
            <w:r w:rsidRPr="0067395C">
              <w:rPr>
                <w:rFonts w:cstheme="minorHAnsi"/>
              </w:rPr>
              <w:t>&lt; 0.0001</w:t>
            </w:r>
          </w:p>
        </w:tc>
      </w:tr>
      <w:tr w:rsidR="00F142BE" w14:paraId="7E1494C0" w14:textId="77777777" w:rsidTr="00F142BE">
        <w:trPr>
          <w:trHeight w:val="300"/>
        </w:trPr>
        <w:tc>
          <w:tcPr>
            <w:cnfStyle w:val="001000000000" w:firstRow="0" w:lastRow="0" w:firstColumn="1" w:lastColumn="0" w:oddVBand="0" w:evenVBand="0" w:oddHBand="0" w:evenHBand="0" w:firstRowFirstColumn="0" w:firstRowLastColumn="0" w:lastRowFirstColumn="0" w:lastRowLastColumn="0"/>
            <w:tcW w:w="1389" w:type="dxa"/>
            <w:vMerge/>
            <w:shd w:val="clear" w:color="auto" w:fill="auto"/>
            <w:vAlign w:val="center"/>
            <w:hideMark/>
          </w:tcPr>
          <w:p w14:paraId="46F0290C" w14:textId="77777777" w:rsidR="00F142BE" w:rsidRPr="0067395C" w:rsidRDefault="00F142BE" w:rsidP="00D20BB5">
            <w:pPr>
              <w:rPr>
                <w:rFonts w:cstheme="minorHAnsi"/>
              </w:rPr>
            </w:pPr>
          </w:p>
        </w:tc>
        <w:tc>
          <w:tcPr>
            <w:tcW w:w="2155" w:type="dxa"/>
            <w:gridSpan w:val="2"/>
            <w:shd w:val="clear" w:color="auto" w:fill="auto"/>
            <w:hideMark/>
          </w:tcPr>
          <w:p w14:paraId="06638AAE" w14:textId="77777777" w:rsidR="00F142BE" w:rsidRPr="0067395C" w:rsidRDefault="00F142BE" w:rsidP="00D20BB5">
            <w:pPr>
              <w:cnfStyle w:val="000000000000" w:firstRow="0" w:lastRow="0" w:firstColumn="0" w:lastColumn="0" w:oddVBand="0" w:evenVBand="0" w:oddHBand="0" w:evenHBand="0" w:firstRowFirstColumn="0" w:firstRowLastColumn="0" w:lastRowFirstColumn="0" w:lastRowLastColumn="0"/>
              <w:rPr>
                <w:rFonts w:cstheme="minorHAnsi"/>
              </w:rPr>
            </w:pPr>
            <w:r w:rsidRPr="0067395C">
              <w:rPr>
                <w:rFonts w:cstheme="minorHAnsi"/>
              </w:rPr>
              <w:t>Species richness</w:t>
            </w:r>
          </w:p>
        </w:tc>
        <w:tc>
          <w:tcPr>
            <w:tcW w:w="1559" w:type="dxa"/>
            <w:shd w:val="clear" w:color="auto" w:fill="auto"/>
            <w:hideMark/>
          </w:tcPr>
          <w:p w14:paraId="33CBD61B" w14:textId="77777777" w:rsidR="00F142BE" w:rsidRPr="0067395C" w:rsidRDefault="00F142BE" w:rsidP="00D20BB5">
            <w:pPr>
              <w:cnfStyle w:val="000000000000" w:firstRow="0" w:lastRow="0" w:firstColumn="0" w:lastColumn="0" w:oddVBand="0" w:evenVBand="0" w:oddHBand="0" w:evenHBand="0" w:firstRowFirstColumn="0" w:firstRowLastColumn="0" w:lastRowFirstColumn="0" w:lastRowLastColumn="0"/>
              <w:rPr>
                <w:rFonts w:cstheme="minorHAnsi"/>
              </w:rPr>
            </w:pPr>
            <w:r w:rsidRPr="0067395C">
              <w:rPr>
                <w:rFonts w:cstheme="minorHAnsi"/>
              </w:rPr>
              <w:t>Linear</w:t>
            </w:r>
          </w:p>
        </w:tc>
        <w:tc>
          <w:tcPr>
            <w:tcW w:w="1418" w:type="dxa"/>
            <w:shd w:val="clear" w:color="auto" w:fill="auto"/>
            <w:hideMark/>
          </w:tcPr>
          <w:p w14:paraId="2DE199AF" w14:textId="77777777" w:rsidR="00F142BE" w:rsidRPr="0067395C" w:rsidRDefault="00F142BE" w:rsidP="00D20BB5">
            <w:pPr>
              <w:cnfStyle w:val="000000000000" w:firstRow="0" w:lastRow="0" w:firstColumn="0" w:lastColumn="0" w:oddVBand="0" w:evenVBand="0" w:oddHBand="0" w:evenHBand="0" w:firstRowFirstColumn="0" w:firstRowLastColumn="0" w:lastRowFirstColumn="0" w:lastRowLastColumn="0"/>
              <w:rPr>
                <w:rFonts w:cstheme="minorHAnsi"/>
              </w:rPr>
            </w:pPr>
            <w:r w:rsidRPr="00FC757F">
              <w:rPr>
                <w:rFonts w:cstheme="minorHAnsi"/>
              </w:rPr>
              <w:t>28852.79</w:t>
            </w:r>
          </w:p>
        </w:tc>
        <w:tc>
          <w:tcPr>
            <w:tcW w:w="1269" w:type="dxa"/>
            <w:shd w:val="clear" w:color="auto" w:fill="auto"/>
            <w:hideMark/>
          </w:tcPr>
          <w:p w14:paraId="42D19A2D" w14:textId="4BA1FD54" w:rsidR="00F142BE" w:rsidRPr="0067395C" w:rsidRDefault="00F142BE" w:rsidP="00D20BB5">
            <w:pPr>
              <w:cnfStyle w:val="000000000000" w:firstRow="0" w:lastRow="0" w:firstColumn="0" w:lastColumn="0" w:oddVBand="0" w:evenVBand="0" w:oddHBand="0" w:evenHBand="0" w:firstRowFirstColumn="0" w:firstRowLastColumn="0" w:lastRowFirstColumn="0" w:lastRowLastColumn="0"/>
              <w:rPr>
                <w:rFonts w:cstheme="minorHAnsi"/>
              </w:rPr>
            </w:pPr>
            <w:r w:rsidRPr="0067395C">
              <w:rPr>
                <w:rFonts w:cstheme="minorHAnsi"/>
              </w:rPr>
              <w:t>0.00026</w:t>
            </w:r>
          </w:p>
        </w:tc>
      </w:tr>
      <w:tr w:rsidR="00F142BE" w14:paraId="0B668449" w14:textId="77777777" w:rsidTr="00F142BE">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389" w:type="dxa"/>
            <w:vMerge/>
            <w:shd w:val="clear" w:color="auto" w:fill="auto"/>
            <w:vAlign w:val="center"/>
            <w:hideMark/>
          </w:tcPr>
          <w:p w14:paraId="769B72DF" w14:textId="77777777" w:rsidR="00F142BE" w:rsidRPr="0067395C" w:rsidRDefault="00F142BE" w:rsidP="00D20BB5">
            <w:pPr>
              <w:rPr>
                <w:rFonts w:cstheme="minorHAnsi"/>
              </w:rPr>
            </w:pPr>
          </w:p>
        </w:tc>
        <w:tc>
          <w:tcPr>
            <w:tcW w:w="2155" w:type="dxa"/>
            <w:gridSpan w:val="2"/>
            <w:vMerge w:val="restart"/>
            <w:shd w:val="clear" w:color="auto" w:fill="auto"/>
            <w:hideMark/>
          </w:tcPr>
          <w:p w14:paraId="4492CF38" w14:textId="77777777" w:rsidR="00F142BE" w:rsidRPr="0067395C" w:rsidRDefault="00F142BE" w:rsidP="00D20BB5">
            <w:pPr>
              <w:cnfStyle w:val="000000100000" w:firstRow="0" w:lastRow="0" w:firstColumn="0" w:lastColumn="0" w:oddVBand="0" w:evenVBand="0" w:oddHBand="1" w:evenHBand="0" w:firstRowFirstColumn="0" w:firstRowLastColumn="0" w:lastRowFirstColumn="0" w:lastRowLastColumn="0"/>
              <w:rPr>
                <w:rFonts w:cstheme="minorHAnsi"/>
              </w:rPr>
            </w:pPr>
            <w:r w:rsidRPr="0067395C">
              <w:rPr>
                <w:rFonts w:cstheme="minorHAnsi"/>
              </w:rPr>
              <w:t>Diversity</w:t>
            </w:r>
          </w:p>
        </w:tc>
        <w:tc>
          <w:tcPr>
            <w:tcW w:w="1559" w:type="dxa"/>
            <w:shd w:val="clear" w:color="auto" w:fill="auto"/>
            <w:hideMark/>
          </w:tcPr>
          <w:p w14:paraId="4F247B13" w14:textId="77777777" w:rsidR="00F142BE" w:rsidRPr="0067395C" w:rsidRDefault="00F142BE" w:rsidP="00D20BB5">
            <w:pPr>
              <w:cnfStyle w:val="000000100000" w:firstRow="0" w:lastRow="0" w:firstColumn="0" w:lastColumn="0" w:oddVBand="0" w:evenVBand="0" w:oddHBand="1" w:evenHBand="0" w:firstRowFirstColumn="0" w:firstRowLastColumn="0" w:lastRowFirstColumn="0" w:lastRowLastColumn="0"/>
              <w:rPr>
                <w:rFonts w:cstheme="minorHAnsi"/>
              </w:rPr>
            </w:pPr>
            <w:r w:rsidRPr="0067395C">
              <w:rPr>
                <w:rFonts w:cstheme="minorHAnsi"/>
              </w:rPr>
              <w:t>Non-linear</w:t>
            </w:r>
          </w:p>
        </w:tc>
        <w:tc>
          <w:tcPr>
            <w:tcW w:w="1418" w:type="dxa"/>
            <w:shd w:val="clear" w:color="auto" w:fill="auto"/>
            <w:hideMark/>
          </w:tcPr>
          <w:p w14:paraId="459258AD" w14:textId="77777777" w:rsidR="00F142BE" w:rsidRPr="0067395C" w:rsidRDefault="00F142BE" w:rsidP="00D20BB5">
            <w:pPr>
              <w:cnfStyle w:val="000000100000" w:firstRow="0" w:lastRow="0" w:firstColumn="0" w:lastColumn="0" w:oddVBand="0" w:evenVBand="0" w:oddHBand="1" w:evenHBand="0" w:firstRowFirstColumn="0" w:firstRowLastColumn="0" w:lastRowFirstColumn="0" w:lastRowLastColumn="0"/>
              <w:rPr>
                <w:rFonts w:cstheme="minorHAnsi"/>
              </w:rPr>
            </w:pPr>
            <w:r w:rsidRPr="009A69EF">
              <w:rPr>
                <w:rFonts w:cstheme="minorHAnsi"/>
              </w:rPr>
              <w:t>23430.11</w:t>
            </w:r>
          </w:p>
        </w:tc>
        <w:tc>
          <w:tcPr>
            <w:tcW w:w="1269" w:type="dxa"/>
            <w:shd w:val="clear" w:color="auto" w:fill="auto"/>
            <w:hideMark/>
          </w:tcPr>
          <w:p w14:paraId="1A60B759" w14:textId="183892DC" w:rsidR="00F142BE" w:rsidRPr="0067395C" w:rsidRDefault="00F142BE" w:rsidP="00D20BB5">
            <w:pPr>
              <w:cnfStyle w:val="000000100000" w:firstRow="0" w:lastRow="0" w:firstColumn="0" w:lastColumn="0" w:oddVBand="0" w:evenVBand="0" w:oddHBand="1" w:evenHBand="0" w:firstRowFirstColumn="0" w:firstRowLastColumn="0" w:lastRowFirstColumn="0" w:lastRowLastColumn="0"/>
              <w:rPr>
                <w:rFonts w:cstheme="minorHAnsi"/>
              </w:rPr>
            </w:pPr>
            <w:r w:rsidRPr="0067395C">
              <w:rPr>
                <w:rFonts w:cstheme="minorHAnsi"/>
              </w:rPr>
              <w:t>0.0002</w:t>
            </w:r>
            <w:r>
              <w:rPr>
                <w:rFonts w:cstheme="minorHAnsi"/>
              </w:rPr>
              <w:t>3</w:t>
            </w:r>
            <w:r w:rsidRPr="0067395C">
              <w:rPr>
                <w:rFonts w:cstheme="minorHAnsi"/>
              </w:rPr>
              <w:t xml:space="preserve"> </w:t>
            </w:r>
          </w:p>
        </w:tc>
      </w:tr>
      <w:tr w:rsidR="00F142BE" w14:paraId="31508FC9" w14:textId="77777777" w:rsidTr="00F142BE">
        <w:trPr>
          <w:trHeight w:val="300"/>
        </w:trPr>
        <w:tc>
          <w:tcPr>
            <w:cnfStyle w:val="001000000000" w:firstRow="0" w:lastRow="0" w:firstColumn="1" w:lastColumn="0" w:oddVBand="0" w:evenVBand="0" w:oddHBand="0" w:evenHBand="0" w:firstRowFirstColumn="0" w:firstRowLastColumn="0" w:lastRowFirstColumn="0" w:lastRowLastColumn="0"/>
            <w:tcW w:w="1389" w:type="dxa"/>
            <w:vMerge/>
            <w:shd w:val="clear" w:color="auto" w:fill="auto"/>
            <w:vAlign w:val="center"/>
            <w:hideMark/>
          </w:tcPr>
          <w:p w14:paraId="76EDABC6" w14:textId="77777777" w:rsidR="00F142BE" w:rsidRPr="0067395C" w:rsidRDefault="00F142BE" w:rsidP="00D20BB5">
            <w:pPr>
              <w:rPr>
                <w:rFonts w:cstheme="minorHAnsi"/>
              </w:rPr>
            </w:pPr>
          </w:p>
        </w:tc>
        <w:tc>
          <w:tcPr>
            <w:tcW w:w="2155" w:type="dxa"/>
            <w:gridSpan w:val="2"/>
            <w:vMerge/>
            <w:shd w:val="clear" w:color="auto" w:fill="auto"/>
            <w:vAlign w:val="center"/>
            <w:hideMark/>
          </w:tcPr>
          <w:p w14:paraId="16E3C12B" w14:textId="77777777" w:rsidR="00F142BE" w:rsidRPr="0067395C" w:rsidRDefault="00F142BE" w:rsidP="00D20BB5">
            <w:pPr>
              <w:cnfStyle w:val="000000000000" w:firstRow="0" w:lastRow="0" w:firstColumn="0" w:lastColumn="0" w:oddVBand="0" w:evenVBand="0" w:oddHBand="0" w:evenHBand="0" w:firstRowFirstColumn="0" w:firstRowLastColumn="0" w:lastRowFirstColumn="0" w:lastRowLastColumn="0"/>
              <w:rPr>
                <w:rFonts w:cstheme="minorHAnsi"/>
              </w:rPr>
            </w:pPr>
          </w:p>
        </w:tc>
        <w:tc>
          <w:tcPr>
            <w:tcW w:w="1559" w:type="dxa"/>
            <w:shd w:val="clear" w:color="auto" w:fill="auto"/>
            <w:hideMark/>
          </w:tcPr>
          <w:p w14:paraId="3A765A60" w14:textId="77777777" w:rsidR="00F142BE" w:rsidRPr="0067395C" w:rsidRDefault="00F142BE" w:rsidP="00D20BB5">
            <w:pPr>
              <w:cnfStyle w:val="000000000000" w:firstRow="0" w:lastRow="0" w:firstColumn="0" w:lastColumn="0" w:oddVBand="0" w:evenVBand="0" w:oddHBand="0" w:evenHBand="0" w:firstRowFirstColumn="0" w:firstRowLastColumn="0" w:lastRowFirstColumn="0" w:lastRowLastColumn="0"/>
              <w:rPr>
                <w:rFonts w:cstheme="minorHAnsi"/>
              </w:rPr>
            </w:pPr>
            <w:r w:rsidRPr="0067395C">
              <w:rPr>
                <w:rFonts w:cstheme="minorHAnsi"/>
              </w:rPr>
              <w:t>Linear</w:t>
            </w:r>
          </w:p>
        </w:tc>
        <w:tc>
          <w:tcPr>
            <w:tcW w:w="1418" w:type="dxa"/>
            <w:shd w:val="clear" w:color="auto" w:fill="auto"/>
            <w:hideMark/>
          </w:tcPr>
          <w:p w14:paraId="6975E0DA" w14:textId="77777777" w:rsidR="00F142BE" w:rsidRPr="0067395C" w:rsidRDefault="00F142BE" w:rsidP="00D20BB5">
            <w:pPr>
              <w:cnfStyle w:val="000000000000" w:firstRow="0" w:lastRow="0" w:firstColumn="0" w:lastColumn="0" w:oddVBand="0" w:evenVBand="0" w:oddHBand="0" w:evenHBand="0" w:firstRowFirstColumn="0" w:firstRowLastColumn="0" w:lastRowFirstColumn="0" w:lastRowLastColumn="0"/>
              <w:rPr>
                <w:rFonts w:cstheme="minorHAnsi"/>
              </w:rPr>
            </w:pPr>
            <w:r w:rsidRPr="001F20A3">
              <w:rPr>
                <w:rFonts w:cstheme="minorHAnsi"/>
              </w:rPr>
              <w:t>23444.05</w:t>
            </w:r>
          </w:p>
        </w:tc>
        <w:tc>
          <w:tcPr>
            <w:tcW w:w="1269" w:type="dxa"/>
            <w:shd w:val="clear" w:color="auto" w:fill="auto"/>
            <w:hideMark/>
          </w:tcPr>
          <w:p w14:paraId="6A3FEC13" w14:textId="4D66BC97" w:rsidR="00F142BE" w:rsidRPr="0067395C" w:rsidRDefault="00F142BE" w:rsidP="00D20BB5">
            <w:pPr>
              <w:cnfStyle w:val="000000000000" w:firstRow="0" w:lastRow="0" w:firstColumn="0" w:lastColumn="0" w:oddVBand="0" w:evenVBand="0" w:oddHBand="0" w:evenHBand="0" w:firstRowFirstColumn="0" w:firstRowLastColumn="0" w:lastRowFirstColumn="0" w:lastRowLastColumn="0"/>
              <w:rPr>
                <w:rFonts w:cstheme="minorHAnsi"/>
              </w:rPr>
            </w:pPr>
            <w:r w:rsidRPr="0067395C">
              <w:rPr>
                <w:rFonts w:cstheme="minorHAnsi"/>
              </w:rPr>
              <w:t>0.0</w:t>
            </w:r>
            <w:r>
              <w:rPr>
                <w:rFonts w:cstheme="minorHAnsi"/>
              </w:rPr>
              <w:t>42</w:t>
            </w:r>
          </w:p>
        </w:tc>
      </w:tr>
      <w:tr w:rsidR="00F142BE" w14:paraId="54B5EBB5" w14:textId="77777777" w:rsidTr="00F142BE">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389" w:type="dxa"/>
            <w:vMerge w:val="restart"/>
            <w:shd w:val="clear" w:color="auto" w:fill="auto"/>
            <w:hideMark/>
          </w:tcPr>
          <w:p w14:paraId="7AA8E7A9" w14:textId="77777777" w:rsidR="00F142BE" w:rsidRPr="0067395C" w:rsidRDefault="00F142BE" w:rsidP="00D20BB5">
            <w:pPr>
              <w:rPr>
                <w:rFonts w:cstheme="minorHAnsi"/>
                <w:b w:val="0"/>
                <w:bCs w:val="0"/>
              </w:rPr>
            </w:pPr>
            <w:r w:rsidRPr="0067395C">
              <w:rPr>
                <w:rFonts w:cstheme="minorHAnsi"/>
                <w:b w:val="0"/>
                <w:bCs w:val="0"/>
                <w:caps w:val="0"/>
              </w:rPr>
              <w:t>Year*habitat</w:t>
            </w:r>
          </w:p>
        </w:tc>
        <w:tc>
          <w:tcPr>
            <w:tcW w:w="2155" w:type="dxa"/>
            <w:gridSpan w:val="2"/>
            <w:vMerge w:val="restart"/>
            <w:shd w:val="clear" w:color="auto" w:fill="auto"/>
            <w:hideMark/>
          </w:tcPr>
          <w:p w14:paraId="3CCC2FD6" w14:textId="77777777" w:rsidR="00F142BE" w:rsidRPr="0067395C" w:rsidRDefault="00F142BE" w:rsidP="00D20BB5">
            <w:pPr>
              <w:cnfStyle w:val="000000100000" w:firstRow="0" w:lastRow="0" w:firstColumn="0" w:lastColumn="0" w:oddVBand="0" w:evenVBand="0" w:oddHBand="1" w:evenHBand="0" w:firstRowFirstColumn="0" w:firstRowLastColumn="0" w:lastRowFirstColumn="0" w:lastRowLastColumn="0"/>
              <w:rPr>
                <w:rFonts w:cstheme="minorHAnsi"/>
              </w:rPr>
            </w:pPr>
            <w:r w:rsidRPr="0067395C">
              <w:rPr>
                <w:rFonts w:cstheme="minorHAnsi"/>
              </w:rPr>
              <w:t>Total abundance</w:t>
            </w:r>
          </w:p>
        </w:tc>
        <w:tc>
          <w:tcPr>
            <w:tcW w:w="1559" w:type="dxa"/>
            <w:shd w:val="clear" w:color="auto" w:fill="auto"/>
            <w:hideMark/>
          </w:tcPr>
          <w:p w14:paraId="0053FEE3" w14:textId="77777777" w:rsidR="00F142BE" w:rsidRPr="0067395C" w:rsidRDefault="00F142BE" w:rsidP="00D20BB5">
            <w:pPr>
              <w:cnfStyle w:val="000000100000" w:firstRow="0" w:lastRow="0" w:firstColumn="0" w:lastColumn="0" w:oddVBand="0" w:evenVBand="0" w:oddHBand="1" w:evenHBand="0" w:firstRowFirstColumn="0" w:firstRowLastColumn="0" w:lastRowFirstColumn="0" w:lastRowLastColumn="0"/>
              <w:rPr>
                <w:rFonts w:cstheme="minorHAnsi"/>
              </w:rPr>
            </w:pPr>
            <w:r w:rsidRPr="0067395C">
              <w:rPr>
                <w:rFonts w:cstheme="minorHAnsi"/>
              </w:rPr>
              <w:t>Non-linear</w:t>
            </w:r>
          </w:p>
        </w:tc>
        <w:tc>
          <w:tcPr>
            <w:tcW w:w="1418" w:type="dxa"/>
            <w:shd w:val="clear" w:color="auto" w:fill="auto"/>
            <w:hideMark/>
          </w:tcPr>
          <w:p w14:paraId="3165EB49" w14:textId="77777777" w:rsidR="00F142BE" w:rsidRPr="0067395C" w:rsidRDefault="00F142BE" w:rsidP="00D20BB5">
            <w:pPr>
              <w:cnfStyle w:val="000000100000" w:firstRow="0" w:lastRow="0" w:firstColumn="0" w:lastColumn="0" w:oddVBand="0" w:evenVBand="0" w:oddHBand="1" w:evenHBand="0" w:firstRowFirstColumn="0" w:firstRowLastColumn="0" w:lastRowFirstColumn="0" w:lastRowLastColumn="0"/>
              <w:rPr>
                <w:rFonts w:cstheme="minorHAnsi"/>
              </w:rPr>
            </w:pPr>
            <w:r w:rsidRPr="00AB212E">
              <w:rPr>
                <w:rFonts w:cstheme="minorHAnsi"/>
              </w:rPr>
              <w:t>48458.11</w:t>
            </w:r>
          </w:p>
        </w:tc>
        <w:tc>
          <w:tcPr>
            <w:tcW w:w="1269" w:type="dxa"/>
            <w:shd w:val="clear" w:color="auto" w:fill="auto"/>
            <w:hideMark/>
          </w:tcPr>
          <w:p w14:paraId="2E00186D" w14:textId="1E968A23" w:rsidR="00F142BE" w:rsidRPr="0067395C" w:rsidRDefault="00F142BE" w:rsidP="00D20BB5">
            <w:pPr>
              <w:cnfStyle w:val="000000100000" w:firstRow="0" w:lastRow="0" w:firstColumn="0" w:lastColumn="0" w:oddVBand="0" w:evenVBand="0" w:oddHBand="1" w:evenHBand="0" w:firstRowFirstColumn="0" w:firstRowLastColumn="0" w:lastRowFirstColumn="0" w:lastRowLastColumn="0"/>
              <w:rPr>
                <w:rFonts w:cstheme="minorHAnsi"/>
              </w:rPr>
            </w:pPr>
            <w:r w:rsidRPr="0067395C">
              <w:rPr>
                <w:rFonts w:cstheme="minorHAnsi"/>
              </w:rPr>
              <w:t>&lt; 0.0001</w:t>
            </w:r>
          </w:p>
        </w:tc>
      </w:tr>
      <w:tr w:rsidR="00F142BE" w14:paraId="22706AFD" w14:textId="77777777" w:rsidTr="00F142BE">
        <w:trPr>
          <w:trHeight w:val="300"/>
        </w:trPr>
        <w:tc>
          <w:tcPr>
            <w:cnfStyle w:val="001000000000" w:firstRow="0" w:lastRow="0" w:firstColumn="1" w:lastColumn="0" w:oddVBand="0" w:evenVBand="0" w:oddHBand="0" w:evenHBand="0" w:firstRowFirstColumn="0" w:firstRowLastColumn="0" w:lastRowFirstColumn="0" w:lastRowLastColumn="0"/>
            <w:tcW w:w="1389" w:type="dxa"/>
            <w:vMerge/>
            <w:shd w:val="clear" w:color="auto" w:fill="auto"/>
            <w:vAlign w:val="center"/>
            <w:hideMark/>
          </w:tcPr>
          <w:p w14:paraId="62205DFC" w14:textId="77777777" w:rsidR="00F142BE" w:rsidRPr="0067395C" w:rsidRDefault="00F142BE" w:rsidP="00D20BB5">
            <w:pPr>
              <w:rPr>
                <w:rFonts w:cstheme="minorHAnsi"/>
              </w:rPr>
            </w:pPr>
          </w:p>
        </w:tc>
        <w:tc>
          <w:tcPr>
            <w:tcW w:w="2155" w:type="dxa"/>
            <w:gridSpan w:val="2"/>
            <w:vMerge/>
            <w:shd w:val="clear" w:color="auto" w:fill="auto"/>
            <w:vAlign w:val="center"/>
            <w:hideMark/>
          </w:tcPr>
          <w:p w14:paraId="0EC28795" w14:textId="77777777" w:rsidR="00F142BE" w:rsidRPr="0067395C" w:rsidRDefault="00F142BE" w:rsidP="00D20BB5">
            <w:pPr>
              <w:cnfStyle w:val="000000000000" w:firstRow="0" w:lastRow="0" w:firstColumn="0" w:lastColumn="0" w:oddVBand="0" w:evenVBand="0" w:oddHBand="0" w:evenHBand="0" w:firstRowFirstColumn="0" w:firstRowLastColumn="0" w:lastRowFirstColumn="0" w:lastRowLastColumn="0"/>
              <w:rPr>
                <w:rFonts w:cstheme="minorHAnsi"/>
              </w:rPr>
            </w:pPr>
          </w:p>
        </w:tc>
        <w:tc>
          <w:tcPr>
            <w:tcW w:w="1559" w:type="dxa"/>
            <w:shd w:val="clear" w:color="auto" w:fill="auto"/>
            <w:hideMark/>
          </w:tcPr>
          <w:p w14:paraId="57D81C58" w14:textId="77777777" w:rsidR="00F142BE" w:rsidRPr="0067395C" w:rsidRDefault="00F142BE" w:rsidP="00D20BB5">
            <w:pPr>
              <w:cnfStyle w:val="000000000000" w:firstRow="0" w:lastRow="0" w:firstColumn="0" w:lastColumn="0" w:oddVBand="0" w:evenVBand="0" w:oddHBand="0" w:evenHBand="0" w:firstRowFirstColumn="0" w:firstRowLastColumn="0" w:lastRowFirstColumn="0" w:lastRowLastColumn="0"/>
              <w:rPr>
                <w:rFonts w:cstheme="minorHAnsi"/>
              </w:rPr>
            </w:pPr>
            <w:r w:rsidRPr="0067395C">
              <w:rPr>
                <w:rFonts w:cstheme="minorHAnsi"/>
              </w:rPr>
              <w:t>Linear</w:t>
            </w:r>
          </w:p>
        </w:tc>
        <w:tc>
          <w:tcPr>
            <w:tcW w:w="1418" w:type="dxa"/>
            <w:shd w:val="clear" w:color="auto" w:fill="auto"/>
            <w:hideMark/>
          </w:tcPr>
          <w:p w14:paraId="18C4452C" w14:textId="77777777" w:rsidR="00F142BE" w:rsidRPr="0067395C" w:rsidRDefault="00F142BE" w:rsidP="00D20BB5">
            <w:pPr>
              <w:cnfStyle w:val="000000000000" w:firstRow="0" w:lastRow="0" w:firstColumn="0" w:lastColumn="0" w:oddVBand="0" w:evenVBand="0" w:oddHBand="0" w:evenHBand="0" w:firstRowFirstColumn="0" w:firstRowLastColumn="0" w:lastRowFirstColumn="0" w:lastRowLastColumn="0"/>
              <w:rPr>
                <w:rFonts w:cstheme="minorHAnsi"/>
              </w:rPr>
            </w:pPr>
            <w:r w:rsidRPr="00D370B6">
              <w:rPr>
                <w:rFonts w:cstheme="minorHAnsi"/>
              </w:rPr>
              <w:t>48512.61</w:t>
            </w:r>
          </w:p>
        </w:tc>
        <w:tc>
          <w:tcPr>
            <w:tcW w:w="1269" w:type="dxa"/>
            <w:shd w:val="clear" w:color="auto" w:fill="auto"/>
            <w:hideMark/>
          </w:tcPr>
          <w:p w14:paraId="3C9E5D5C" w14:textId="63B9DA80" w:rsidR="00F142BE" w:rsidRPr="0067395C" w:rsidRDefault="00F142BE" w:rsidP="00D20BB5">
            <w:pPr>
              <w:cnfStyle w:val="000000000000" w:firstRow="0" w:lastRow="0" w:firstColumn="0" w:lastColumn="0" w:oddVBand="0" w:evenVBand="0" w:oddHBand="0" w:evenHBand="0" w:firstRowFirstColumn="0" w:firstRowLastColumn="0" w:lastRowFirstColumn="0" w:lastRowLastColumn="0"/>
              <w:rPr>
                <w:rFonts w:cstheme="minorHAnsi"/>
              </w:rPr>
            </w:pPr>
            <w:r w:rsidRPr="0067395C">
              <w:rPr>
                <w:rFonts w:cstheme="minorHAnsi"/>
              </w:rPr>
              <w:t>&lt; 0.0001</w:t>
            </w:r>
          </w:p>
        </w:tc>
      </w:tr>
      <w:tr w:rsidR="00F142BE" w14:paraId="573807FA" w14:textId="77777777" w:rsidTr="00F142BE">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389" w:type="dxa"/>
            <w:vMerge/>
            <w:shd w:val="clear" w:color="auto" w:fill="auto"/>
            <w:vAlign w:val="center"/>
            <w:hideMark/>
          </w:tcPr>
          <w:p w14:paraId="4DC53A36" w14:textId="77777777" w:rsidR="00F142BE" w:rsidRPr="0067395C" w:rsidRDefault="00F142BE" w:rsidP="00D20BB5">
            <w:pPr>
              <w:rPr>
                <w:rFonts w:cstheme="minorHAnsi"/>
              </w:rPr>
            </w:pPr>
          </w:p>
        </w:tc>
        <w:tc>
          <w:tcPr>
            <w:tcW w:w="2155" w:type="dxa"/>
            <w:gridSpan w:val="2"/>
            <w:vMerge w:val="restart"/>
            <w:shd w:val="clear" w:color="auto" w:fill="auto"/>
            <w:hideMark/>
          </w:tcPr>
          <w:p w14:paraId="2256FC57" w14:textId="77777777" w:rsidR="00F142BE" w:rsidRPr="0067395C" w:rsidRDefault="00F142BE" w:rsidP="00D20BB5">
            <w:pPr>
              <w:cnfStyle w:val="000000100000" w:firstRow="0" w:lastRow="0" w:firstColumn="0" w:lastColumn="0" w:oddVBand="0" w:evenVBand="0" w:oddHBand="1" w:evenHBand="0" w:firstRowFirstColumn="0" w:firstRowLastColumn="0" w:lastRowFirstColumn="0" w:lastRowLastColumn="0"/>
              <w:rPr>
                <w:rFonts w:cstheme="minorHAnsi"/>
              </w:rPr>
            </w:pPr>
            <w:r w:rsidRPr="0067395C">
              <w:rPr>
                <w:rFonts w:cstheme="minorHAnsi"/>
              </w:rPr>
              <w:t>Biomass</w:t>
            </w:r>
          </w:p>
        </w:tc>
        <w:tc>
          <w:tcPr>
            <w:tcW w:w="1559" w:type="dxa"/>
            <w:shd w:val="clear" w:color="auto" w:fill="auto"/>
            <w:hideMark/>
          </w:tcPr>
          <w:p w14:paraId="7E1B5D75" w14:textId="77777777" w:rsidR="00F142BE" w:rsidRPr="0067395C" w:rsidRDefault="00F142BE" w:rsidP="00D20BB5">
            <w:pPr>
              <w:cnfStyle w:val="000000100000" w:firstRow="0" w:lastRow="0" w:firstColumn="0" w:lastColumn="0" w:oddVBand="0" w:evenVBand="0" w:oddHBand="1" w:evenHBand="0" w:firstRowFirstColumn="0" w:firstRowLastColumn="0" w:lastRowFirstColumn="0" w:lastRowLastColumn="0"/>
              <w:rPr>
                <w:rFonts w:cstheme="minorHAnsi"/>
              </w:rPr>
            </w:pPr>
            <w:r w:rsidRPr="0067395C">
              <w:rPr>
                <w:rFonts w:cstheme="minorHAnsi"/>
              </w:rPr>
              <w:t>Non-linear</w:t>
            </w:r>
          </w:p>
        </w:tc>
        <w:tc>
          <w:tcPr>
            <w:tcW w:w="1418" w:type="dxa"/>
            <w:shd w:val="clear" w:color="auto" w:fill="auto"/>
            <w:hideMark/>
          </w:tcPr>
          <w:p w14:paraId="7ADD591F" w14:textId="1394B8EF" w:rsidR="00F142BE" w:rsidRPr="0067395C" w:rsidRDefault="00F142BE" w:rsidP="00D20BB5">
            <w:pPr>
              <w:cnfStyle w:val="000000100000" w:firstRow="0" w:lastRow="0" w:firstColumn="0" w:lastColumn="0" w:oddVBand="0" w:evenVBand="0" w:oddHBand="1" w:evenHBand="0" w:firstRowFirstColumn="0" w:firstRowLastColumn="0" w:lastRowFirstColumn="0" w:lastRowLastColumn="0"/>
              <w:rPr>
                <w:rFonts w:cstheme="minorHAnsi"/>
              </w:rPr>
            </w:pPr>
            <w:r w:rsidRPr="00AA3C15">
              <w:rPr>
                <w:rFonts w:cstheme="minorHAnsi"/>
              </w:rPr>
              <w:t>2273.8</w:t>
            </w:r>
            <w:r>
              <w:rPr>
                <w:rFonts w:cstheme="minorHAnsi"/>
              </w:rPr>
              <w:t>7</w:t>
            </w:r>
          </w:p>
        </w:tc>
        <w:tc>
          <w:tcPr>
            <w:tcW w:w="1269" w:type="dxa"/>
            <w:shd w:val="clear" w:color="auto" w:fill="auto"/>
            <w:hideMark/>
          </w:tcPr>
          <w:p w14:paraId="18B0F1C6" w14:textId="14CA4736" w:rsidR="00F142BE" w:rsidRPr="0067395C" w:rsidRDefault="00F142BE" w:rsidP="00D20BB5">
            <w:pPr>
              <w:cnfStyle w:val="000000100000" w:firstRow="0" w:lastRow="0" w:firstColumn="0" w:lastColumn="0" w:oddVBand="0" w:evenVBand="0" w:oddHBand="1" w:evenHBand="0" w:firstRowFirstColumn="0" w:firstRowLastColumn="0" w:lastRowFirstColumn="0" w:lastRowLastColumn="0"/>
              <w:rPr>
                <w:rFonts w:cstheme="minorHAnsi"/>
              </w:rPr>
            </w:pPr>
            <w:r w:rsidRPr="0067395C">
              <w:rPr>
                <w:rFonts w:cstheme="minorHAnsi"/>
              </w:rPr>
              <w:t>&lt; 0.0001</w:t>
            </w:r>
          </w:p>
        </w:tc>
      </w:tr>
      <w:tr w:rsidR="00F142BE" w14:paraId="4039D73E" w14:textId="77777777" w:rsidTr="00F142BE">
        <w:trPr>
          <w:trHeight w:val="300"/>
        </w:trPr>
        <w:tc>
          <w:tcPr>
            <w:cnfStyle w:val="001000000000" w:firstRow="0" w:lastRow="0" w:firstColumn="1" w:lastColumn="0" w:oddVBand="0" w:evenVBand="0" w:oddHBand="0" w:evenHBand="0" w:firstRowFirstColumn="0" w:firstRowLastColumn="0" w:lastRowFirstColumn="0" w:lastRowLastColumn="0"/>
            <w:tcW w:w="1389" w:type="dxa"/>
            <w:vMerge/>
            <w:shd w:val="clear" w:color="auto" w:fill="auto"/>
            <w:vAlign w:val="center"/>
            <w:hideMark/>
          </w:tcPr>
          <w:p w14:paraId="1B96F3DD" w14:textId="77777777" w:rsidR="00F142BE" w:rsidRPr="0067395C" w:rsidRDefault="00F142BE" w:rsidP="00D20BB5">
            <w:pPr>
              <w:rPr>
                <w:rFonts w:cstheme="minorHAnsi"/>
              </w:rPr>
            </w:pPr>
          </w:p>
        </w:tc>
        <w:tc>
          <w:tcPr>
            <w:tcW w:w="2155" w:type="dxa"/>
            <w:gridSpan w:val="2"/>
            <w:vMerge/>
            <w:shd w:val="clear" w:color="auto" w:fill="auto"/>
            <w:vAlign w:val="center"/>
            <w:hideMark/>
          </w:tcPr>
          <w:p w14:paraId="09162A4C" w14:textId="77777777" w:rsidR="00F142BE" w:rsidRPr="0067395C" w:rsidRDefault="00F142BE" w:rsidP="00D20BB5">
            <w:pPr>
              <w:cnfStyle w:val="000000000000" w:firstRow="0" w:lastRow="0" w:firstColumn="0" w:lastColumn="0" w:oddVBand="0" w:evenVBand="0" w:oddHBand="0" w:evenHBand="0" w:firstRowFirstColumn="0" w:firstRowLastColumn="0" w:lastRowFirstColumn="0" w:lastRowLastColumn="0"/>
              <w:rPr>
                <w:rFonts w:cstheme="minorHAnsi"/>
              </w:rPr>
            </w:pPr>
          </w:p>
        </w:tc>
        <w:tc>
          <w:tcPr>
            <w:tcW w:w="1559" w:type="dxa"/>
            <w:shd w:val="clear" w:color="auto" w:fill="auto"/>
            <w:hideMark/>
          </w:tcPr>
          <w:p w14:paraId="32616440" w14:textId="77777777" w:rsidR="00F142BE" w:rsidRPr="0067395C" w:rsidRDefault="00F142BE" w:rsidP="00D20BB5">
            <w:pPr>
              <w:cnfStyle w:val="000000000000" w:firstRow="0" w:lastRow="0" w:firstColumn="0" w:lastColumn="0" w:oddVBand="0" w:evenVBand="0" w:oddHBand="0" w:evenHBand="0" w:firstRowFirstColumn="0" w:firstRowLastColumn="0" w:lastRowFirstColumn="0" w:lastRowLastColumn="0"/>
              <w:rPr>
                <w:rFonts w:cstheme="minorHAnsi"/>
              </w:rPr>
            </w:pPr>
            <w:r w:rsidRPr="0067395C">
              <w:rPr>
                <w:rFonts w:cstheme="minorHAnsi"/>
              </w:rPr>
              <w:t>Linear</w:t>
            </w:r>
          </w:p>
        </w:tc>
        <w:tc>
          <w:tcPr>
            <w:tcW w:w="1418" w:type="dxa"/>
            <w:shd w:val="clear" w:color="auto" w:fill="auto"/>
            <w:hideMark/>
          </w:tcPr>
          <w:p w14:paraId="5D4FBF65" w14:textId="4B875A80" w:rsidR="00F142BE" w:rsidRPr="0067395C" w:rsidRDefault="00F142BE" w:rsidP="00D20BB5">
            <w:pPr>
              <w:cnfStyle w:val="000000000000" w:firstRow="0" w:lastRow="0" w:firstColumn="0" w:lastColumn="0" w:oddVBand="0" w:evenVBand="0" w:oddHBand="0" w:evenHBand="0" w:firstRowFirstColumn="0" w:firstRowLastColumn="0" w:lastRowFirstColumn="0" w:lastRowLastColumn="0"/>
              <w:rPr>
                <w:rFonts w:cstheme="minorHAnsi"/>
              </w:rPr>
            </w:pPr>
            <w:r w:rsidRPr="000A634C">
              <w:rPr>
                <w:rFonts w:cstheme="minorHAnsi"/>
              </w:rPr>
              <w:t>2329.44</w:t>
            </w:r>
          </w:p>
        </w:tc>
        <w:tc>
          <w:tcPr>
            <w:tcW w:w="1269" w:type="dxa"/>
            <w:shd w:val="clear" w:color="auto" w:fill="auto"/>
            <w:hideMark/>
          </w:tcPr>
          <w:p w14:paraId="576E5EDB" w14:textId="156B28C6" w:rsidR="00F142BE" w:rsidRPr="0067395C" w:rsidRDefault="00F142BE" w:rsidP="00D20BB5">
            <w:pPr>
              <w:cnfStyle w:val="000000000000" w:firstRow="0" w:lastRow="0" w:firstColumn="0" w:lastColumn="0" w:oddVBand="0" w:evenVBand="0" w:oddHBand="0" w:evenHBand="0" w:firstRowFirstColumn="0" w:firstRowLastColumn="0" w:lastRowFirstColumn="0" w:lastRowLastColumn="0"/>
              <w:rPr>
                <w:rFonts w:cstheme="minorHAnsi"/>
              </w:rPr>
            </w:pPr>
            <w:r w:rsidRPr="000A634C">
              <w:rPr>
                <w:rFonts w:cstheme="minorHAnsi"/>
              </w:rPr>
              <w:t>0.0096</w:t>
            </w:r>
          </w:p>
        </w:tc>
      </w:tr>
      <w:tr w:rsidR="00F142BE" w14:paraId="7DEBE740" w14:textId="77777777" w:rsidTr="00F142BE">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389" w:type="dxa"/>
            <w:vMerge/>
            <w:shd w:val="clear" w:color="auto" w:fill="auto"/>
            <w:vAlign w:val="center"/>
            <w:hideMark/>
          </w:tcPr>
          <w:p w14:paraId="06033DA5" w14:textId="77777777" w:rsidR="00F142BE" w:rsidRPr="0067395C" w:rsidRDefault="00F142BE" w:rsidP="00D20BB5">
            <w:pPr>
              <w:rPr>
                <w:rFonts w:cstheme="minorHAnsi"/>
              </w:rPr>
            </w:pPr>
          </w:p>
        </w:tc>
        <w:tc>
          <w:tcPr>
            <w:tcW w:w="2155" w:type="dxa"/>
            <w:gridSpan w:val="2"/>
            <w:vMerge w:val="restart"/>
            <w:shd w:val="clear" w:color="auto" w:fill="auto"/>
            <w:hideMark/>
          </w:tcPr>
          <w:p w14:paraId="4560876E" w14:textId="77777777" w:rsidR="00F142BE" w:rsidRPr="0067395C" w:rsidRDefault="00F142BE" w:rsidP="00D20BB5">
            <w:pPr>
              <w:cnfStyle w:val="000000100000" w:firstRow="0" w:lastRow="0" w:firstColumn="0" w:lastColumn="0" w:oddVBand="0" w:evenVBand="0" w:oddHBand="1" w:evenHBand="0" w:firstRowFirstColumn="0" w:firstRowLastColumn="0" w:lastRowFirstColumn="0" w:lastRowLastColumn="0"/>
              <w:rPr>
                <w:rFonts w:cstheme="minorHAnsi"/>
              </w:rPr>
            </w:pPr>
            <w:r w:rsidRPr="0067395C">
              <w:rPr>
                <w:rFonts w:cstheme="minorHAnsi"/>
              </w:rPr>
              <w:t>Species richness</w:t>
            </w:r>
          </w:p>
        </w:tc>
        <w:tc>
          <w:tcPr>
            <w:tcW w:w="1559" w:type="dxa"/>
            <w:shd w:val="clear" w:color="auto" w:fill="auto"/>
            <w:hideMark/>
          </w:tcPr>
          <w:p w14:paraId="23387269" w14:textId="77777777" w:rsidR="00F142BE" w:rsidRPr="0067395C" w:rsidRDefault="00F142BE" w:rsidP="00D20BB5">
            <w:pPr>
              <w:cnfStyle w:val="000000100000" w:firstRow="0" w:lastRow="0" w:firstColumn="0" w:lastColumn="0" w:oddVBand="0" w:evenVBand="0" w:oddHBand="1" w:evenHBand="0" w:firstRowFirstColumn="0" w:firstRowLastColumn="0" w:lastRowFirstColumn="0" w:lastRowLastColumn="0"/>
              <w:rPr>
                <w:rFonts w:cstheme="minorHAnsi"/>
              </w:rPr>
            </w:pPr>
            <w:r w:rsidRPr="0067395C">
              <w:rPr>
                <w:rFonts w:cstheme="minorHAnsi"/>
              </w:rPr>
              <w:t>Non-linear</w:t>
            </w:r>
          </w:p>
        </w:tc>
        <w:tc>
          <w:tcPr>
            <w:tcW w:w="1418" w:type="dxa"/>
            <w:shd w:val="clear" w:color="auto" w:fill="auto"/>
            <w:hideMark/>
          </w:tcPr>
          <w:p w14:paraId="4789EBC1" w14:textId="77777777" w:rsidR="00F142BE" w:rsidRPr="0067395C" w:rsidRDefault="00F142BE" w:rsidP="00D20BB5">
            <w:pPr>
              <w:cnfStyle w:val="000000100000" w:firstRow="0" w:lastRow="0" w:firstColumn="0" w:lastColumn="0" w:oddVBand="0" w:evenVBand="0" w:oddHBand="1" w:evenHBand="0" w:firstRowFirstColumn="0" w:firstRowLastColumn="0" w:lastRowFirstColumn="0" w:lastRowLastColumn="0"/>
              <w:rPr>
                <w:rFonts w:cstheme="minorHAnsi"/>
              </w:rPr>
            </w:pPr>
            <w:r w:rsidRPr="008A4E8E">
              <w:rPr>
                <w:rFonts w:cstheme="minorHAnsi"/>
              </w:rPr>
              <w:t>28846.92</w:t>
            </w:r>
          </w:p>
        </w:tc>
        <w:tc>
          <w:tcPr>
            <w:tcW w:w="1269" w:type="dxa"/>
            <w:shd w:val="clear" w:color="auto" w:fill="auto"/>
            <w:hideMark/>
          </w:tcPr>
          <w:p w14:paraId="11261B24" w14:textId="05F264B5" w:rsidR="00F142BE" w:rsidRPr="0067395C" w:rsidRDefault="00F142BE" w:rsidP="00D20BB5">
            <w:pPr>
              <w:cnfStyle w:val="000000100000" w:firstRow="0" w:lastRow="0" w:firstColumn="0" w:lastColumn="0" w:oddVBand="0" w:evenVBand="0" w:oddHBand="1" w:evenHBand="0" w:firstRowFirstColumn="0" w:firstRowLastColumn="0" w:lastRowFirstColumn="0" w:lastRowLastColumn="0"/>
              <w:rPr>
                <w:rFonts w:cstheme="minorHAnsi"/>
              </w:rPr>
            </w:pPr>
            <w:r w:rsidRPr="008A4E8E">
              <w:rPr>
                <w:rFonts w:cstheme="minorHAnsi"/>
              </w:rPr>
              <w:t xml:space="preserve">0.00027 </w:t>
            </w:r>
          </w:p>
        </w:tc>
      </w:tr>
      <w:tr w:rsidR="00F142BE" w14:paraId="39B4B33C" w14:textId="77777777" w:rsidTr="00F142BE">
        <w:trPr>
          <w:trHeight w:val="300"/>
        </w:trPr>
        <w:tc>
          <w:tcPr>
            <w:cnfStyle w:val="001000000000" w:firstRow="0" w:lastRow="0" w:firstColumn="1" w:lastColumn="0" w:oddVBand="0" w:evenVBand="0" w:oddHBand="0" w:evenHBand="0" w:firstRowFirstColumn="0" w:firstRowLastColumn="0" w:lastRowFirstColumn="0" w:lastRowLastColumn="0"/>
            <w:tcW w:w="1389" w:type="dxa"/>
            <w:vMerge/>
            <w:shd w:val="clear" w:color="auto" w:fill="auto"/>
            <w:vAlign w:val="center"/>
            <w:hideMark/>
          </w:tcPr>
          <w:p w14:paraId="5E1384C6" w14:textId="77777777" w:rsidR="00F142BE" w:rsidRPr="0067395C" w:rsidRDefault="00F142BE" w:rsidP="00D20BB5">
            <w:pPr>
              <w:rPr>
                <w:rFonts w:cstheme="minorHAnsi"/>
              </w:rPr>
            </w:pPr>
          </w:p>
        </w:tc>
        <w:tc>
          <w:tcPr>
            <w:tcW w:w="2155" w:type="dxa"/>
            <w:gridSpan w:val="2"/>
            <w:vMerge/>
            <w:shd w:val="clear" w:color="auto" w:fill="auto"/>
            <w:vAlign w:val="center"/>
            <w:hideMark/>
          </w:tcPr>
          <w:p w14:paraId="2DD989F4" w14:textId="77777777" w:rsidR="00F142BE" w:rsidRPr="0067395C" w:rsidRDefault="00F142BE" w:rsidP="00D20BB5">
            <w:pPr>
              <w:cnfStyle w:val="000000000000" w:firstRow="0" w:lastRow="0" w:firstColumn="0" w:lastColumn="0" w:oddVBand="0" w:evenVBand="0" w:oddHBand="0" w:evenHBand="0" w:firstRowFirstColumn="0" w:firstRowLastColumn="0" w:lastRowFirstColumn="0" w:lastRowLastColumn="0"/>
              <w:rPr>
                <w:rFonts w:cstheme="minorHAnsi"/>
              </w:rPr>
            </w:pPr>
          </w:p>
        </w:tc>
        <w:tc>
          <w:tcPr>
            <w:tcW w:w="1559" w:type="dxa"/>
            <w:shd w:val="clear" w:color="auto" w:fill="auto"/>
            <w:hideMark/>
          </w:tcPr>
          <w:p w14:paraId="0D8E304F" w14:textId="77777777" w:rsidR="00F142BE" w:rsidRPr="0067395C" w:rsidRDefault="00F142BE" w:rsidP="00D20BB5">
            <w:pPr>
              <w:cnfStyle w:val="000000000000" w:firstRow="0" w:lastRow="0" w:firstColumn="0" w:lastColumn="0" w:oddVBand="0" w:evenVBand="0" w:oddHBand="0" w:evenHBand="0" w:firstRowFirstColumn="0" w:firstRowLastColumn="0" w:lastRowFirstColumn="0" w:lastRowLastColumn="0"/>
              <w:rPr>
                <w:rFonts w:cstheme="minorHAnsi"/>
              </w:rPr>
            </w:pPr>
            <w:r w:rsidRPr="0067395C">
              <w:rPr>
                <w:rFonts w:cstheme="minorHAnsi"/>
              </w:rPr>
              <w:t>Linear</w:t>
            </w:r>
          </w:p>
        </w:tc>
        <w:tc>
          <w:tcPr>
            <w:tcW w:w="1418" w:type="dxa"/>
            <w:shd w:val="clear" w:color="auto" w:fill="auto"/>
            <w:hideMark/>
          </w:tcPr>
          <w:p w14:paraId="22DFF1EF" w14:textId="77777777" w:rsidR="00F142BE" w:rsidRPr="0067395C" w:rsidRDefault="00F142BE" w:rsidP="00D20BB5">
            <w:pPr>
              <w:cnfStyle w:val="000000000000" w:firstRow="0" w:lastRow="0" w:firstColumn="0" w:lastColumn="0" w:oddVBand="0" w:evenVBand="0" w:oddHBand="0" w:evenHBand="0" w:firstRowFirstColumn="0" w:firstRowLastColumn="0" w:lastRowFirstColumn="0" w:lastRowLastColumn="0"/>
              <w:rPr>
                <w:rFonts w:cstheme="minorHAnsi"/>
              </w:rPr>
            </w:pPr>
            <w:r w:rsidRPr="008A4E8E">
              <w:rPr>
                <w:rFonts w:cstheme="minorHAnsi"/>
              </w:rPr>
              <w:t>28853.66</w:t>
            </w:r>
          </w:p>
        </w:tc>
        <w:tc>
          <w:tcPr>
            <w:tcW w:w="1269" w:type="dxa"/>
            <w:shd w:val="clear" w:color="auto" w:fill="auto"/>
            <w:hideMark/>
          </w:tcPr>
          <w:p w14:paraId="04513040" w14:textId="0FEA2F12" w:rsidR="00F142BE" w:rsidRPr="0067395C" w:rsidRDefault="00F142BE" w:rsidP="00D20BB5">
            <w:pPr>
              <w:cnfStyle w:val="000000000000" w:firstRow="0" w:lastRow="0" w:firstColumn="0" w:lastColumn="0" w:oddVBand="0" w:evenVBand="0" w:oddHBand="0" w:evenHBand="0" w:firstRowFirstColumn="0" w:firstRowLastColumn="0" w:lastRowFirstColumn="0" w:lastRowLastColumn="0"/>
              <w:rPr>
                <w:rFonts w:cstheme="minorHAnsi"/>
              </w:rPr>
            </w:pPr>
            <w:r w:rsidRPr="0067395C">
              <w:rPr>
                <w:rFonts w:cstheme="minorHAnsi"/>
              </w:rPr>
              <w:t>&lt; 0.0001</w:t>
            </w:r>
          </w:p>
        </w:tc>
      </w:tr>
      <w:tr w:rsidR="00F142BE" w14:paraId="4CBA34D6" w14:textId="77777777" w:rsidTr="00F142BE">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389" w:type="dxa"/>
            <w:vMerge/>
            <w:shd w:val="clear" w:color="auto" w:fill="auto"/>
            <w:vAlign w:val="center"/>
          </w:tcPr>
          <w:p w14:paraId="644CD02C" w14:textId="77777777" w:rsidR="00F142BE" w:rsidRPr="0067395C" w:rsidRDefault="00F142BE" w:rsidP="00D20BB5">
            <w:pPr>
              <w:rPr>
                <w:rFonts w:cstheme="minorHAnsi"/>
              </w:rPr>
            </w:pPr>
          </w:p>
        </w:tc>
        <w:tc>
          <w:tcPr>
            <w:tcW w:w="2155" w:type="dxa"/>
            <w:gridSpan w:val="2"/>
            <w:vMerge w:val="restart"/>
            <w:shd w:val="clear" w:color="auto" w:fill="auto"/>
          </w:tcPr>
          <w:p w14:paraId="71DB1DD8" w14:textId="77777777" w:rsidR="00F142BE" w:rsidRPr="0067395C" w:rsidRDefault="00F142BE" w:rsidP="00D20BB5">
            <w:pPr>
              <w:cnfStyle w:val="000000100000" w:firstRow="0" w:lastRow="0" w:firstColumn="0" w:lastColumn="0" w:oddVBand="0" w:evenVBand="0" w:oddHBand="1" w:evenHBand="0" w:firstRowFirstColumn="0" w:firstRowLastColumn="0" w:lastRowFirstColumn="0" w:lastRowLastColumn="0"/>
              <w:rPr>
                <w:rFonts w:cstheme="minorHAnsi"/>
              </w:rPr>
            </w:pPr>
            <w:r w:rsidRPr="0067395C">
              <w:rPr>
                <w:rFonts w:cstheme="minorHAnsi"/>
              </w:rPr>
              <w:t>Diversity</w:t>
            </w:r>
          </w:p>
        </w:tc>
        <w:tc>
          <w:tcPr>
            <w:tcW w:w="1559" w:type="dxa"/>
            <w:shd w:val="clear" w:color="auto" w:fill="auto"/>
          </w:tcPr>
          <w:p w14:paraId="7E14DCF4" w14:textId="77777777" w:rsidR="00F142BE" w:rsidRPr="0067395C" w:rsidRDefault="00F142BE" w:rsidP="00D20BB5">
            <w:pPr>
              <w:cnfStyle w:val="000000100000" w:firstRow="0" w:lastRow="0" w:firstColumn="0" w:lastColumn="0" w:oddVBand="0" w:evenVBand="0" w:oddHBand="1" w:evenHBand="0" w:firstRowFirstColumn="0" w:firstRowLastColumn="0" w:lastRowFirstColumn="0" w:lastRowLastColumn="0"/>
              <w:rPr>
                <w:rFonts w:cstheme="minorHAnsi"/>
              </w:rPr>
            </w:pPr>
            <w:r w:rsidRPr="0067395C">
              <w:rPr>
                <w:rFonts w:cstheme="minorHAnsi"/>
              </w:rPr>
              <w:t>Non-linear</w:t>
            </w:r>
          </w:p>
        </w:tc>
        <w:tc>
          <w:tcPr>
            <w:tcW w:w="1418" w:type="dxa"/>
            <w:shd w:val="clear" w:color="auto" w:fill="auto"/>
          </w:tcPr>
          <w:p w14:paraId="016D75A7" w14:textId="77777777" w:rsidR="00F142BE" w:rsidRPr="0067395C" w:rsidDel="00F83FB9" w:rsidRDefault="00F142BE" w:rsidP="00D20BB5">
            <w:pPr>
              <w:cnfStyle w:val="000000100000" w:firstRow="0" w:lastRow="0" w:firstColumn="0" w:lastColumn="0" w:oddVBand="0" w:evenVBand="0" w:oddHBand="1" w:evenHBand="0" w:firstRowFirstColumn="0" w:firstRowLastColumn="0" w:lastRowFirstColumn="0" w:lastRowLastColumn="0"/>
              <w:rPr>
                <w:rFonts w:cstheme="minorHAnsi"/>
              </w:rPr>
            </w:pPr>
            <w:r w:rsidRPr="00D30F54">
              <w:rPr>
                <w:rFonts w:cstheme="minorHAnsi"/>
              </w:rPr>
              <w:t>23397.53</w:t>
            </w:r>
          </w:p>
        </w:tc>
        <w:tc>
          <w:tcPr>
            <w:tcW w:w="1269" w:type="dxa"/>
            <w:shd w:val="clear" w:color="auto" w:fill="auto"/>
          </w:tcPr>
          <w:p w14:paraId="5F4748A1" w14:textId="377B5557" w:rsidR="00F142BE" w:rsidRPr="0067395C" w:rsidRDefault="00F142BE" w:rsidP="00D20BB5">
            <w:pPr>
              <w:cnfStyle w:val="000000100000" w:firstRow="0" w:lastRow="0" w:firstColumn="0" w:lastColumn="0" w:oddVBand="0" w:evenVBand="0" w:oddHBand="1" w:evenHBand="0" w:firstRowFirstColumn="0" w:firstRowLastColumn="0" w:lastRowFirstColumn="0" w:lastRowLastColumn="0"/>
              <w:rPr>
                <w:rFonts w:cstheme="minorHAnsi"/>
              </w:rPr>
            </w:pPr>
            <w:r w:rsidRPr="0067395C">
              <w:rPr>
                <w:rFonts w:cstheme="minorHAnsi"/>
              </w:rPr>
              <w:t>&lt; 0.0001</w:t>
            </w:r>
          </w:p>
        </w:tc>
      </w:tr>
      <w:tr w:rsidR="00F142BE" w14:paraId="31AC0549" w14:textId="77777777" w:rsidTr="00F142BE">
        <w:trPr>
          <w:trHeight w:val="300"/>
        </w:trPr>
        <w:tc>
          <w:tcPr>
            <w:cnfStyle w:val="001000000000" w:firstRow="0" w:lastRow="0" w:firstColumn="1" w:lastColumn="0" w:oddVBand="0" w:evenVBand="0" w:oddHBand="0" w:evenHBand="0" w:firstRowFirstColumn="0" w:firstRowLastColumn="0" w:lastRowFirstColumn="0" w:lastRowLastColumn="0"/>
            <w:tcW w:w="1389" w:type="dxa"/>
            <w:vMerge/>
            <w:shd w:val="clear" w:color="auto" w:fill="auto"/>
            <w:vAlign w:val="center"/>
            <w:hideMark/>
          </w:tcPr>
          <w:p w14:paraId="1E89CDB6" w14:textId="77777777" w:rsidR="00F142BE" w:rsidRPr="0067395C" w:rsidRDefault="00F142BE" w:rsidP="00D20BB5">
            <w:pPr>
              <w:rPr>
                <w:rFonts w:cstheme="minorHAnsi"/>
              </w:rPr>
            </w:pPr>
          </w:p>
        </w:tc>
        <w:tc>
          <w:tcPr>
            <w:tcW w:w="2155" w:type="dxa"/>
            <w:gridSpan w:val="2"/>
            <w:vMerge/>
            <w:shd w:val="clear" w:color="auto" w:fill="auto"/>
            <w:hideMark/>
          </w:tcPr>
          <w:p w14:paraId="27A57C09" w14:textId="77777777" w:rsidR="00F142BE" w:rsidRPr="0067395C" w:rsidRDefault="00F142BE" w:rsidP="00D20BB5">
            <w:pPr>
              <w:cnfStyle w:val="000000000000" w:firstRow="0" w:lastRow="0" w:firstColumn="0" w:lastColumn="0" w:oddVBand="0" w:evenVBand="0" w:oddHBand="0" w:evenHBand="0" w:firstRowFirstColumn="0" w:firstRowLastColumn="0" w:lastRowFirstColumn="0" w:lastRowLastColumn="0"/>
              <w:rPr>
                <w:rFonts w:cstheme="minorHAnsi"/>
              </w:rPr>
            </w:pPr>
          </w:p>
        </w:tc>
        <w:tc>
          <w:tcPr>
            <w:tcW w:w="1559" w:type="dxa"/>
            <w:shd w:val="clear" w:color="auto" w:fill="auto"/>
            <w:hideMark/>
          </w:tcPr>
          <w:p w14:paraId="12943299" w14:textId="77777777" w:rsidR="00F142BE" w:rsidRPr="0067395C" w:rsidRDefault="00F142BE" w:rsidP="00D20BB5">
            <w:pPr>
              <w:cnfStyle w:val="000000000000" w:firstRow="0" w:lastRow="0" w:firstColumn="0" w:lastColumn="0" w:oddVBand="0" w:evenVBand="0" w:oddHBand="0" w:evenHBand="0" w:firstRowFirstColumn="0" w:firstRowLastColumn="0" w:lastRowFirstColumn="0" w:lastRowLastColumn="0"/>
              <w:rPr>
                <w:rFonts w:cstheme="minorHAnsi"/>
              </w:rPr>
            </w:pPr>
            <w:r w:rsidRPr="0067395C">
              <w:rPr>
                <w:rFonts w:cstheme="minorHAnsi"/>
              </w:rPr>
              <w:t>Linear</w:t>
            </w:r>
          </w:p>
        </w:tc>
        <w:tc>
          <w:tcPr>
            <w:tcW w:w="1418" w:type="dxa"/>
            <w:shd w:val="clear" w:color="auto" w:fill="auto"/>
            <w:hideMark/>
          </w:tcPr>
          <w:p w14:paraId="5A65DC71" w14:textId="77777777" w:rsidR="00F142BE" w:rsidRPr="0067395C" w:rsidRDefault="00F142BE" w:rsidP="00D20BB5">
            <w:pPr>
              <w:cnfStyle w:val="000000000000" w:firstRow="0" w:lastRow="0" w:firstColumn="0" w:lastColumn="0" w:oddVBand="0" w:evenVBand="0" w:oddHBand="0" w:evenHBand="0" w:firstRowFirstColumn="0" w:firstRowLastColumn="0" w:lastRowFirstColumn="0" w:lastRowLastColumn="0"/>
              <w:rPr>
                <w:rFonts w:cstheme="minorHAnsi"/>
              </w:rPr>
            </w:pPr>
            <w:r>
              <w:t xml:space="preserve"> </w:t>
            </w:r>
            <w:r w:rsidRPr="00D30F54">
              <w:rPr>
                <w:rFonts w:cstheme="minorHAnsi"/>
              </w:rPr>
              <w:t>23401.16</w:t>
            </w:r>
          </w:p>
        </w:tc>
        <w:tc>
          <w:tcPr>
            <w:tcW w:w="1269" w:type="dxa"/>
            <w:shd w:val="clear" w:color="auto" w:fill="auto"/>
            <w:hideMark/>
          </w:tcPr>
          <w:p w14:paraId="10C6B21F" w14:textId="46FAB0F7" w:rsidR="00F142BE" w:rsidRPr="0067395C" w:rsidRDefault="00F142BE" w:rsidP="00D20BB5">
            <w:pPr>
              <w:cnfStyle w:val="000000000000" w:firstRow="0" w:lastRow="0" w:firstColumn="0" w:lastColumn="0" w:oddVBand="0" w:evenVBand="0" w:oddHBand="0" w:evenHBand="0" w:firstRowFirstColumn="0" w:firstRowLastColumn="0" w:lastRowFirstColumn="0" w:lastRowLastColumn="0"/>
              <w:rPr>
                <w:rFonts w:cstheme="minorHAnsi"/>
              </w:rPr>
            </w:pPr>
            <w:r w:rsidRPr="0067395C">
              <w:rPr>
                <w:rFonts w:cstheme="minorHAnsi"/>
              </w:rPr>
              <w:t>&lt; 0.0001</w:t>
            </w:r>
          </w:p>
        </w:tc>
      </w:tr>
      <w:tr w:rsidR="00C039B6" w14:paraId="35454C8D" w14:textId="77777777" w:rsidTr="00F142BE">
        <w:trPr>
          <w:gridAfter w:val="4"/>
          <w:cnfStyle w:val="000000100000" w:firstRow="0" w:lastRow="0" w:firstColumn="0" w:lastColumn="0" w:oddVBand="0" w:evenVBand="0" w:oddHBand="1" w:evenHBand="0" w:firstRowFirstColumn="0" w:firstRowLastColumn="0" w:lastRowFirstColumn="0" w:lastRowLastColumn="0"/>
          <w:wAfter w:w="5705" w:type="dxa"/>
          <w:trHeight w:val="300"/>
        </w:trPr>
        <w:tc>
          <w:tcPr>
            <w:cnfStyle w:val="001000000000" w:firstRow="0" w:lastRow="0" w:firstColumn="1" w:lastColumn="0" w:oddVBand="0" w:evenVBand="0" w:oddHBand="0" w:evenHBand="0" w:firstRowFirstColumn="0" w:firstRowLastColumn="0" w:lastRowFirstColumn="0" w:lastRowLastColumn="0"/>
            <w:tcW w:w="2085" w:type="dxa"/>
            <w:gridSpan w:val="2"/>
            <w:shd w:val="clear" w:color="auto" w:fill="auto"/>
          </w:tcPr>
          <w:p w14:paraId="20BCFA9E" w14:textId="3E33831A" w:rsidR="00C039B6" w:rsidRPr="0068244D" w:rsidRDefault="00C039B6" w:rsidP="00E27E69">
            <w:pPr>
              <w:spacing w:before="240" w:after="120"/>
              <w:rPr>
                <w:rFonts w:cstheme="minorHAnsi"/>
              </w:rPr>
            </w:pPr>
          </w:p>
        </w:tc>
      </w:tr>
      <w:tr w:rsidR="00F142BE" w14:paraId="60937A69" w14:textId="77777777" w:rsidTr="00F142BE">
        <w:trPr>
          <w:trHeight w:val="300"/>
        </w:trPr>
        <w:tc>
          <w:tcPr>
            <w:cnfStyle w:val="001000000000" w:firstRow="0" w:lastRow="0" w:firstColumn="1" w:lastColumn="0" w:oddVBand="0" w:evenVBand="0" w:oddHBand="0" w:evenHBand="0" w:firstRowFirstColumn="0" w:firstRowLastColumn="0" w:lastRowFirstColumn="0" w:lastRowLastColumn="0"/>
            <w:tcW w:w="1389" w:type="dxa"/>
            <w:vMerge w:val="restart"/>
            <w:shd w:val="clear" w:color="auto" w:fill="auto"/>
            <w:hideMark/>
          </w:tcPr>
          <w:p w14:paraId="3E969830" w14:textId="38AA62BE" w:rsidR="00F142BE" w:rsidRPr="0067395C" w:rsidRDefault="00F142BE" w:rsidP="00D20BB5">
            <w:pPr>
              <w:rPr>
                <w:rFonts w:cstheme="minorHAnsi"/>
                <w:b w:val="0"/>
                <w:bCs w:val="0"/>
              </w:rPr>
            </w:pPr>
            <w:r w:rsidRPr="0067395C">
              <w:rPr>
                <w:rFonts w:cstheme="minorHAnsi"/>
                <w:b w:val="0"/>
                <w:bCs w:val="0"/>
                <w:caps w:val="0"/>
              </w:rPr>
              <w:t>Year*</w:t>
            </w:r>
            <w:r w:rsidR="00C039B6">
              <w:rPr>
                <w:rFonts w:cstheme="minorHAnsi"/>
                <w:b w:val="0"/>
                <w:bCs w:val="0"/>
                <w:caps w:val="0"/>
              </w:rPr>
              <w:t>region (broadleaf woodland sites only)</w:t>
            </w:r>
          </w:p>
        </w:tc>
        <w:tc>
          <w:tcPr>
            <w:tcW w:w="2155" w:type="dxa"/>
            <w:gridSpan w:val="2"/>
            <w:vMerge w:val="restart"/>
            <w:shd w:val="clear" w:color="auto" w:fill="auto"/>
            <w:hideMark/>
          </w:tcPr>
          <w:p w14:paraId="3259308C" w14:textId="77777777" w:rsidR="00F142BE" w:rsidRPr="0067395C" w:rsidRDefault="00F142BE" w:rsidP="00D20BB5">
            <w:pPr>
              <w:cnfStyle w:val="000000000000" w:firstRow="0" w:lastRow="0" w:firstColumn="0" w:lastColumn="0" w:oddVBand="0" w:evenVBand="0" w:oddHBand="0" w:evenHBand="0" w:firstRowFirstColumn="0" w:firstRowLastColumn="0" w:lastRowFirstColumn="0" w:lastRowLastColumn="0"/>
              <w:rPr>
                <w:rFonts w:cstheme="minorHAnsi"/>
              </w:rPr>
            </w:pPr>
            <w:r w:rsidRPr="0067395C">
              <w:rPr>
                <w:rFonts w:cstheme="minorHAnsi"/>
              </w:rPr>
              <w:t>Total abundance</w:t>
            </w:r>
          </w:p>
        </w:tc>
        <w:tc>
          <w:tcPr>
            <w:tcW w:w="1559" w:type="dxa"/>
            <w:shd w:val="clear" w:color="auto" w:fill="auto"/>
            <w:hideMark/>
          </w:tcPr>
          <w:p w14:paraId="22A82CCC" w14:textId="77777777" w:rsidR="00F142BE" w:rsidRPr="0067395C" w:rsidRDefault="00F142BE" w:rsidP="00D20BB5">
            <w:pPr>
              <w:cnfStyle w:val="000000000000" w:firstRow="0" w:lastRow="0" w:firstColumn="0" w:lastColumn="0" w:oddVBand="0" w:evenVBand="0" w:oddHBand="0" w:evenHBand="0" w:firstRowFirstColumn="0" w:firstRowLastColumn="0" w:lastRowFirstColumn="0" w:lastRowLastColumn="0"/>
              <w:rPr>
                <w:rFonts w:cstheme="minorHAnsi"/>
              </w:rPr>
            </w:pPr>
            <w:r w:rsidRPr="0067395C">
              <w:rPr>
                <w:rFonts w:cstheme="minorHAnsi"/>
              </w:rPr>
              <w:t>Non-linear</w:t>
            </w:r>
          </w:p>
        </w:tc>
        <w:tc>
          <w:tcPr>
            <w:tcW w:w="1418" w:type="dxa"/>
            <w:shd w:val="clear" w:color="auto" w:fill="auto"/>
            <w:hideMark/>
          </w:tcPr>
          <w:p w14:paraId="28CB61F5" w14:textId="77777777" w:rsidR="00F142BE" w:rsidRPr="0067395C" w:rsidRDefault="00F142BE" w:rsidP="00D20BB5">
            <w:pPr>
              <w:cnfStyle w:val="000000000000" w:firstRow="0" w:lastRow="0" w:firstColumn="0" w:lastColumn="0" w:oddVBand="0" w:evenVBand="0" w:oddHBand="0" w:evenHBand="0" w:firstRowFirstColumn="0" w:firstRowLastColumn="0" w:lastRowFirstColumn="0" w:lastRowLastColumn="0"/>
              <w:rPr>
                <w:rFonts w:cstheme="minorHAnsi"/>
              </w:rPr>
            </w:pPr>
            <w:r w:rsidRPr="00D370B6">
              <w:rPr>
                <w:rFonts w:cstheme="minorHAnsi"/>
              </w:rPr>
              <w:t>9258.684</w:t>
            </w:r>
          </w:p>
        </w:tc>
        <w:tc>
          <w:tcPr>
            <w:tcW w:w="1269" w:type="dxa"/>
            <w:shd w:val="clear" w:color="auto" w:fill="auto"/>
            <w:hideMark/>
          </w:tcPr>
          <w:p w14:paraId="1D79B14C" w14:textId="02E8A86E" w:rsidR="00F142BE" w:rsidRPr="0067395C" w:rsidRDefault="00F142BE" w:rsidP="00D20BB5">
            <w:pPr>
              <w:cnfStyle w:val="000000000000" w:firstRow="0" w:lastRow="0" w:firstColumn="0" w:lastColumn="0" w:oddVBand="0" w:evenVBand="0" w:oddHBand="0" w:evenHBand="0" w:firstRowFirstColumn="0" w:firstRowLastColumn="0" w:lastRowFirstColumn="0" w:lastRowLastColumn="0"/>
              <w:rPr>
                <w:rFonts w:cstheme="minorHAnsi"/>
              </w:rPr>
            </w:pPr>
            <w:r w:rsidRPr="0067395C">
              <w:rPr>
                <w:rFonts w:cstheme="minorHAnsi"/>
              </w:rPr>
              <w:t>&lt; 0.0001</w:t>
            </w:r>
          </w:p>
        </w:tc>
      </w:tr>
      <w:tr w:rsidR="00F142BE" w14:paraId="05AC3035" w14:textId="77777777" w:rsidTr="00F142BE">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389" w:type="dxa"/>
            <w:vMerge/>
            <w:shd w:val="clear" w:color="auto" w:fill="auto"/>
            <w:vAlign w:val="center"/>
            <w:hideMark/>
          </w:tcPr>
          <w:p w14:paraId="14CC0B21" w14:textId="77777777" w:rsidR="00F142BE" w:rsidRPr="0067395C" w:rsidRDefault="00F142BE" w:rsidP="00D20BB5">
            <w:pPr>
              <w:rPr>
                <w:rFonts w:cstheme="minorHAnsi"/>
              </w:rPr>
            </w:pPr>
          </w:p>
        </w:tc>
        <w:tc>
          <w:tcPr>
            <w:tcW w:w="2155" w:type="dxa"/>
            <w:gridSpan w:val="2"/>
            <w:vMerge/>
            <w:shd w:val="clear" w:color="auto" w:fill="auto"/>
            <w:vAlign w:val="center"/>
            <w:hideMark/>
          </w:tcPr>
          <w:p w14:paraId="72D3A390" w14:textId="77777777" w:rsidR="00F142BE" w:rsidRPr="0067395C" w:rsidRDefault="00F142BE" w:rsidP="00D20BB5">
            <w:pPr>
              <w:cnfStyle w:val="000000100000" w:firstRow="0" w:lastRow="0" w:firstColumn="0" w:lastColumn="0" w:oddVBand="0" w:evenVBand="0" w:oddHBand="1" w:evenHBand="0" w:firstRowFirstColumn="0" w:firstRowLastColumn="0" w:lastRowFirstColumn="0" w:lastRowLastColumn="0"/>
              <w:rPr>
                <w:rFonts w:cstheme="minorHAnsi"/>
              </w:rPr>
            </w:pPr>
          </w:p>
        </w:tc>
        <w:tc>
          <w:tcPr>
            <w:tcW w:w="1559" w:type="dxa"/>
            <w:shd w:val="clear" w:color="auto" w:fill="auto"/>
            <w:hideMark/>
          </w:tcPr>
          <w:p w14:paraId="3C36BC74" w14:textId="77777777" w:rsidR="00F142BE" w:rsidRPr="0067395C" w:rsidRDefault="00F142BE" w:rsidP="00D20BB5">
            <w:pPr>
              <w:cnfStyle w:val="000000100000" w:firstRow="0" w:lastRow="0" w:firstColumn="0" w:lastColumn="0" w:oddVBand="0" w:evenVBand="0" w:oddHBand="1" w:evenHBand="0" w:firstRowFirstColumn="0" w:firstRowLastColumn="0" w:lastRowFirstColumn="0" w:lastRowLastColumn="0"/>
              <w:rPr>
                <w:rFonts w:cstheme="minorHAnsi"/>
              </w:rPr>
            </w:pPr>
            <w:r w:rsidRPr="0067395C">
              <w:rPr>
                <w:rFonts w:cstheme="minorHAnsi"/>
              </w:rPr>
              <w:t>Linear</w:t>
            </w:r>
          </w:p>
        </w:tc>
        <w:tc>
          <w:tcPr>
            <w:tcW w:w="1418" w:type="dxa"/>
            <w:shd w:val="clear" w:color="auto" w:fill="auto"/>
            <w:hideMark/>
          </w:tcPr>
          <w:p w14:paraId="1AE892C6" w14:textId="77777777" w:rsidR="00F142BE" w:rsidRPr="0067395C" w:rsidRDefault="00F142BE" w:rsidP="00D20BB5">
            <w:pPr>
              <w:cnfStyle w:val="000000100000" w:firstRow="0" w:lastRow="0" w:firstColumn="0" w:lastColumn="0" w:oddVBand="0" w:evenVBand="0" w:oddHBand="1" w:evenHBand="0" w:firstRowFirstColumn="0" w:firstRowLastColumn="0" w:lastRowFirstColumn="0" w:lastRowLastColumn="0"/>
              <w:rPr>
                <w:rFonts w:cstheme="minorHAnsi"/>
              </w:rPr>
            </w:pPr>
            <w:r w:rsidRPr="00D370B6">
              <w:rPr>
                <w:rFonts w:cstheme="minorHAnsi"/>
              </w:rPr>
              <w:t>9273.784</w:t>
            </w:r>
          </w:p>
        </w:tc>
        <w:tc>
          <w:tcPr>
            <w:tcW w:w="1269" w:type="dxa"/>
            <w:shd w:val="clear" w:color="auto" w:fill="auto"/>
            <w:hideMark/>
          </w:tcPr>
          <w:p w14:paraId="6753673B" w14:textId="3EEAF1AD" w:rsidR="00F142BE" w:rsidRPr="0067395C" w:rsidRDefault="00F142BE" w:rsidP="00D20BB5">
            <w:pPr>
              <w:cnfStyle w:val="000000100000" w:firstRow="0" w:lastRow="0" w:firstColumn="0" w:lastColumn="0" w:oddVBand="0" w:evenVBand="0" w:oddHBand="1" w:evenHBand="0" w:firstRowFirstColumn="0" w:firstRowLastColumn="0" w:lastRowFirstColumn="0" w:lastRowLastColumn="0"/>
              <w:rPr>
                <w:rFonts w:cstheme="minorHAnsi"/>
              </w:rPr>
            </w:pPr>
            <w:r>
              <w:rPr>
                <w:rFonts w:cstheme="minorHAnsi"/>
              </w:rPr>
              <w:t>0.0017</w:t>
            </w:r>
          </w:p>
        </w:tc>
      </w:tr>
      <w:tr w:rsidR="00F142BE" w14:paraId="6C8B3409" w14:textId="77777777" w:rsidTr="00F142BE">
        <w:trPr>
          <w:trHeight w:val="300"/>
        </w:trPr>
        <w:tc>
          <w:tcPr>
            <w:cnfStyle w:val="001000000000" w:firstRow="0" w:lastRow="0" w:firstColumn="1" w:lastColumn="0" w:oddVBand="0" w:evenVBand="0" w:oddHBand="0" w:evenHBand="0" w:firstRowFirstColumn="0" w:firstRowLastColumn="0" w:lastRowFirstColumn="0" w:lastRowLastColumn="0"/>
            <w:tcW w:w="1389" w:type="dxa"/>
            <w:vMerge/>
            <w:shd w:val="clear" w:color="auto" w:fill="auto"/>
            <w:vAlign w:val="center"/>
            <w:hideMark/>
          </w:tcPr>
          <w:p w14:paraId="39C218B4" w14:textId="77777777" w:rsidR="00F142BE" w:rsidRPr="0067395C" w:rsidRDefault="00F142BE" w:rsidP="00D20BB5">
            <w:pPr>
              <w:rPr>
                <w:rFonts w:cstheme="minorHAnsi"/>
              </w:rPr>
            </w:pPr>
          </w:p>
        </w:tc>
        <w:tc>
          <w:tcPr>
            <w:tcW w:w="2155" w:type="dxa"/>
            <w:gridSpan w:val="2"/>
            <w:vMerge w:val="restart"/>
            <w:shd w:val="clear" w:color="auto" w:fill="auto"/>
            <w:hideMark/>
          </w:tcPr>
          <w:p w14:paraId="663A74C0" w14:textId="77777777" w:rsidR="00F142BE" w:rsidRPr="0067395C" w:rsidRDefault="00F142BE" w:rsidP="00D20BB5">
            <w:pPr>
              <w:cnfStyle w:val="000000000000" w:firstRow="0" w:lastRow="0" w:firstColumn="0" w:lastColumn="0" w:oddVBand="0" w:evenVBand="0" w:oddHBand="0" w:evenHBand="0" w:firstRowFirstColumn="0" w:firstRowLastColumn="0" w:lastRowFirstColumn="0" w:lastRowLastColumn="0"/>
              <w:rPr>
                <w:rFonts w:cstheme="minorHAnsi"/>
              </w:rPr>
            </w:pPr>
            <w:r w:rsidRPr="0067395C">
              <w:rPr>
                <w:rFonts w:cstheme="minorHAnsi"/>
              </w:rPr>
              <w:t>Biomass</w:t>
            </w:r>
          </w:p>
        </w:tc>
        <w:tc>
          <w:tcPr>
            <w:tcW w:w="1559" w:type="dxa"/>
            <w:shd w:val="clear" w:color="auto" w:fill="auto"/>
            <w:hideMark/>
          </w:tcPr>
          <w:p w14:paraId="6B9DCEE7" w14:textId="77777777" w:rsidR="00F142BE" w:rsidRPr="0067395C" w:rsidRDefault="00F142BE" w:rsidP="00D20BB5">
            <w:pPr>
              <w:cnfStyle w:val="000000000000" w:firstRow="0" w:lastRow="0" w:firstColumn="0" w:lastColumn="0" w:oddVBand="0" w:evenVBand="0" w:oddHBand="0" w:evenHBand="0" w:firstRowFirstColumn="0" w:firstRowLastColumn="0" w:lastRowFirstColumn="0" w:lastRowLastColumn="0"/>
              <w:rPr>
                <w:rFonts w:cstheme="minorHAnsi"/>
              </w:rPr>
            </w:pPr>
            <w:r w:rsidRPr="0067395C">
              <w:rPr>
                <w:rFonts w:cstheme="minorHAnsi"/>
              </w:rPr>
              <w:t>Non-linear</w:t>
            </w:r>
          </w:p>
        </w:tc>
        <w:tc>
          <w:tcPr>
            <w:tcW w:w="1418" w:type="dxa"/>
            <w:shd w:val="clear" w:color="auto" w:fill="auto"/>
            <w:hideMark/>
          </w:tcPr>
          <w:p w14:paraId="20175600" w14:textId="77777777" w:rsidR="00F142BE" w:rsidRPr="0067395C" w:rsidRDefault="00F142BE" w:rsidP="00D20BB5">
            <w:pPr>
              <w:cnfStyle w:val="000000000000" w:firstRow="0" w:lastRow="0" w:firstColumn="0" w:lastColumn="0" w:oddVBand="0" w:evenVBand="0" w:oddHBand="0" w:evenHBand="0" w:firstRowFirstColumn="0" w:firstRowLastColumn="0" w:lastRowFirstColumn="0" w:lastRowLastColumn="0"/>
              <w:rPr>
                <w:rFonts w:cstheme="minorHAnsi"/>
              </w:rPr>
            </w:pPr>
            <w:r w:rsidRPr="000A634C">
              <w:rPr>
                <w:rFonts w:cstheme="minorHAnsi"/>
              </w:rPr>
              <w:t>143.8704</w:t>
            </w:r>
          </w:p>
        </w:tc>
        <w:tc>
          <w:tcPr>
            <w:tcW w:w="1269" w:type="dxa"/>
            <w:shd w:val="clear" w:color="auto" w:fill="auto"/>
            <w:hideMark/>
          </w:tcPr>
          <w:p w14:paraId="3A4B0F00" w14:textId="10232584" w:rsidR="00F142BE" w:rsidRPr="0067395C" w:rsidRDefault="00F142BE" w:rsidP="00D20BB5">
            <w:pPr>
              <w:cnfStyle w:val="000000000000" w:firstRow="0" w:lastRow="0" w:firstColumn="0" w:lastColumn="0" w:oddVBand="0" w:evenVBand="0" w:oddHBand="0" w:evenHBand="0" w:firstRowFirstColumn="0" w:firstRowLastColumn="0" w:lastRowFirstColumn="0" w:lastRowLastColumn="0"/>
              <w:rPr>
                <w:rFonts w:cstheme="minorHAnsi"/>
              </w:rPr>
            </w:pPr>
            <w:r w:rsidRPr="0067395C">
              <w:rPr>
                <w:rFonts w:cstheme="minorHAnsi"/>
              </w:rPr>
              <w:t>&lt; 0.0001</w:t>
            </w:r>
          </w:p>
        </w:tc>
      </w:tr>
      <w:tr w:rsidR="00F142BE" w14:paraId="165E7D5C" w14:textId="77777777" w:rsidTr="00F142BE">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389" w:type="dxa"/>
            <w:vMerge/>
            <w:shd w:val="clear" w:color="auto" w:fill="auto"/>
            <w:vAlign w:val="center"/>
            <w:hideMark/>
          </w:tcPr>
          <w:p w14:paraId="33583096" w14:textId="77777777" w:rsidR="00F142BE" w:rsidRPr="0067395C" w:rsidRDefault="00F142BE" w:rsidP="00D20BB5">
            <w:pPr>
              <w:rPr>
                <w:rFonts w:cstheme="minorHAnsi"/>
              </w:rPr>
            </w:pPr>
          </w:p>
        </w:tc>
        <w:tc>
          <w:tcPr>
            <w:tcW w:w="2155" w:type="dxa"/>
            <w:gridSpan w:val="2"/>
            <w:vMerge/>
            <w:shd w:val="clear" w:color="auto" w:fill="auto"/>
            <w:vAlign w:val="center"/>
            <w:hideMark/>
          </w:tcPr>
          <w:p w14:paraId="594CB2F2" w14:textId="77777777" w:rsidR="00F142BE" w:rsidRPr="0067395C" w:rsidRDefault="00F142BE" w:rsidP="00D20BB5">
            <w:pPr>
              <w:cnfStyle w:val="000000100000" w:firstRow="0" w:lastRow="0" w:firstColumn="0" w:lastColumn="0" w:oddVBand="0" w:evenVBand="0" w:oddHBand="1" w:evenHBand="0" w:firstRowFirstColumn="0" w:firstRowLastColumn="0" w:lastRowFirstColumn="0" w:lastRowLastColumn="0"/>
              <w:rPr>
                <w:rFonts w:cstheme="minorHAnsi"/>
              </w:rPr>
            </w:pPr>
          </w:p>
        </w:tc>
        <w:tc>
          <w:tcPr>
            <w:tcW w:w="1559" w:type="dxa"/>
            <w:shd w:val="clear" w:color="auto" w:fill="auto"/>
            <w:hideMark/>
          </w:tcPr>
          <w:p w14:paraId="6E79E08D" w14:textId="77777777" w:rsidR="00F142BE" w:rsidRPr="0067395C" w:rsidRDefault="00F142BE" w:rsidP="00D20BB5">
            <w:pPr>
              <w:cnfStyle w:val="000000100000" w:firstRow="0" w:lastRow="0" w:firstColumn="0" w:lastColumn="0" w:oddVBand="0" w:evenVBand="0" w:oddHBand="1" w:evenHBand="0" w:firstRowFirstColumn="0" w:firstRowLastColumn="0" w:lastRowFirstColumn="0" w:lastRowLastColumn="0"/>
              <w:rPr>
                <w:rFonts w:cstheme="minorHAnsi"/>
              </w:rPr>
            </w:pPr>
            <w:r w:rsidRPr="0067395C">
              <w:rPr>
                <w:rFonts w:cstheme="minorHAnsi"/>
              </w:rPr>
              <w:t>Linear</w:t>
            </w:r>
          </w:p>
        </w:tc>
        <w:tc>
          <w:tcPr>
            <w:tcW w:w="1418" w:type="dxa"/>
            <w:shd w:val="clear" w:color="auto" w:fill="auto"/>
            <w:hideMark/>
          </w:tcPr>
          <w:p w14:paraId="54A87DFA" w14:textId="77777777" w:rsidR="00F142BE" w:rsidRPr="0067395C" w:rsidRDefault="00F142BE" w:rsidP="00D20BB5">
            <w:pPr>
              <w:cnfStyle w:val="000000100000" w:firstRow="0" w:lastRow="0" w:firstColumn="0" w:lastColumn="0" w:oddVBand="0" w:evenVBand="0" w:oddHBand="1" w:evenHBand="0" w:firstRowFirstColumn="0" w:firstRowLastColumn="0" w:lastRowFirstColumn="0" w:lastRowLastColumn="0"/>
              <w:rPr>
                <w:rFonts w:cstheme="minorHAnsi"/>
              </w:rPr>
            </w:pPr>
            <w:r w:rsidRPr="000A634C">
              <w:rPr>
                <w:rFonts w:cstheme="minorHAnsi"/>
              </w:rPr>
              <w:t>160.2371</w:t>
            </w:r>
          </w:p>
        </w:tc>
        <w:tc>
          <w:tcPr>
            <w:tcW w:w="1269" w:type="dxa"/>
            <w:shd w:val="clear" w:color="auto" w:fill="auto"/>
            <w:hideMark/>
          </w:tcPr>
          <w:p w14:paraId="5EF5CA4B" w14:textId="07635A2D" w:rsidR="00F142BE" w:rsidRPr="0067395C" w:rsidRDefault="00F142BE" w:rsidP="00D20BB5">
            <w:pPr>
              <w:cnfStyle w:val="000000100000" w:firstRow="0" w:lastRow="0" w:firstColumn="0" w:lastColumn="0" w:oddVBand="0" w:evenVBand="0" w:oddHBand="1" w:evenHBand="0" w:firstRowFirstColumn="0" w:firstRowLastColumn="0" w:lastRowFirstColumn="0" w:lastRowLastColumn="0"/>
              <w:rPr>
                <w:rFonts w:cstheme="minorHAnsi"/>
              </w:rPr>
            </w:pPr>
            <w:r w:rsidRPr="0067395C">
              <w:rPr>
                <w:rFonts w:cstheme="minorHAnsi"/>
              </w:rPr>
              <w:t>&lt; 0.0001</w:t>
            </w:r>
          </w:p>
        </w:tc>
      </w:tr>
      <w:tr w:rsidR="00F142BE" w14:paraId="63C1EE16" w14:textId="77777777" w:rsidTr="00F142BE">
        <w:trPr>
          <w:trHeight w:val="300"/>
        </w:trPr>
        <w:tc>
          <w:tcPr>
            <w:cnfStyle w:val="001000000000" w:firstRow="0" w:lastRow="0" w:firstColumn="1" w:lastColumn="0" w:oddVBand="0" w:evenVBand="0" w:oddHBand="0" w:evenHBand="0" w:firstRowFirstColumn="0" w:firstRowLastColumn="0" w:lastRowFirstColumn="0" w:lastRowLastColumn="0"/>
            <w:tcW w:w="1389" w:type="dxa"/>
            <w:vMerge/>
            <w:shd w:val="clear" w:color="auto" w:fill="auto"/>
            <w:vAlign w:val="center"/>
            <w:hideMark/>
          </w:tcPr>
          <w:p w14:paraId="41FBEB4B" w14:textId="77777777" w:rsidR="00F142BE" w:rsidRPr="0067395C" w:rsidRDefault="00F142BE" w:rsidP="00D20BB5">
            <w:pPr>
              <w:rPr>
                <w:rFonts w:cstheme="minorHAnsi"/>
              </w:rPr>
            </w:pPr>
          </w:p>
        </w:tc>
        <w:tc>
          <w:tcPr>
            <w:tcW w:w="2155" w:type="dxa"/>
            <w:gridSpan w:val="2"/>
            <w:vMerge w:val="restart"/>
            <w:shd w:val="clear" w:color="auto" w:fill="auto"/>
            <w:hideMark/>
          </w:tcPr>
          <w:p w14:paraId="787E70E9" w14:textId="77777777" w:rsidR="00F142BE" w:rsidRPr="0067395C" w:rsidRDefault="00F142BE" w:rsidP="00D20BB5">
            <w:pPr>
              <w:cnfStyle w:val="000000000000" w:firstRow="0" w:lastRow="0" w:firstColumn="0" w:lastColumn="0" w:oddVBand="0" w:evenVBand="0" w:oddHBand="0" w:evenHBand="0" w:firstRowFirstColumn="0" w:firstRowLastColumn="0" w:lastRowFirstColumn="0" w:lastRowLastColumn="0"/>
              <w:rPr>
                <w:rFonts w:cstheme="minorHAnsi"/>
              </w:rPr>
            </w:pPr>
            <w:r w:rsidRPr="0067395C">
              <w:rPr>
                <w:rFonts w:cstheme="minorHAnsi"/>
              </w:rPr>
              <w:t>Species richness</w:t>
            </w:r>
          </w:p>
        </w:tc>
        <w:tc>
          <w:tcPr>
            <w:tcW w:w="1559" w:type="dxa"/>
            <w:shd w:val="clear" w:color="auto" w:fill="auto"/>
            <w:hideMark/>
          </w:tcPr>
          <w:p w14:paraId="25BEA497" w14:textId="77777777" w:rsidR="00F142BE" w:rsidRPr="0067395C" w:rsidRDefault="00F142BE" w:rsidP="00D20BB5">
            <w:pPr>
              <w:cnfStyle w:val="000000000000" w:firstRow="0" w:lastRow="0" w:firstColumn="0" w:lastColumn="0" w:oddVBand="0" w:evenVBand="0" w:oddHBand="0" w:evenHBand="0" w:firstRowFirstColumn="0" w:firstRowLastColumn="0" w:lastRowFirstColumn="0" w:lastRowLastColumn="0"/>
              <w:rPr>
                <w:rFonts w:cstheme="minorHAnsi"/>
              </w:rPr>
            </w:pPr>
            <w:r w:rsidRPr="0067395C">
              <w:rPr>
                <w:rFonts w:cstheme="minorHAnsi"/>
              </w:rPr>
              <w:t>Non-linear</w:t>
            </w:r>
          </w:p>
        </w:tc>
        <w:tc>
          <w:tcPr>
            <w:tcW w:w="1418" w:type="dxa"/>
            <w:shd w:val="clear" w:color="auto" w:fill="auto"/>
            <w:hideMark/>
          </w:tcPr>
          <w:p w14:paraId="1DBCF7C5" w14:textId="77777777" w:rsidR="00F142BE" w:rsidRPr="0067395C" w:rsidRDefault="00F142BE" w:rsidP="00D20BB5">
            <w:pPr>
              <w:cnfStyle w:val="000000000000" w:firstRow="0" w:lastRow="0" w:firstColumn="0" w:lastColumn="0" w:oddVBand="0" w:evenVBand="0" w:oddHBand="0" w:evenHBand="0" w:firstRowFirstColumn="0" w:firstRowLastColumn="0" w:lastRowFirstColumn="0" w:lastRowLastColumn="0"/>
              <w:rPr>
                <w:rFonts w:cstheme="minorHAnsi"/>
              </w:rPr>
            </w:pPr>
            <w:r w:rsidRPr="007D70B2">
              <w:rPr>
                <w:rFonts w:cstheme="minorHAnsi"/>
              </w:rPr>
              <w:t>5349.431</w:t>
            </w:r>
          </w:p>
        </w:tc>
        <w:tc>
          <w:tcPr>
            <w:tcW w:w="1269" w:type="dxa"/>
            <w:shd w:val="clear" w:color="auto" w:fill="auto"/>
            <w:hideMark/>
          </w:tcPr>
          <w:p w14:paraId="7579FBE8" w14:textId="51D4835F" w:rsidR="00F142BE" w:rsidRPr="0067395C" w:rsidRDefault="00F142BE" w:rsidP="00D20BB5">
            <w:pPr>
              <w:cnfStyle w:val="000000000000" w:firstRow="0" w:lastRow="0" w:firstColumn="0" w:lastColumn="0" w:oddVBand="0" w:evenVBand="0" w:oddHBand="0" w:evenHBand="0" w:firstRowFirstColumn="0" w:firstRowLastColumn="0" w:lastRowFirstColumn="0" w:lastRowLastColumn="0"/>
              <w:rPr>
                <w:rFonts w:cstheme="minorHAnsi"/>
              </w:rPr>
            </w:pPr>
            <w:r w:rsidRPr="007D70B2">
              <w:rPr>
                <w:rFonts w:cstheme="minorHAnsi"/>
              </w:rPr>
              <w:t>0.11</w:t>
            </w:r>
          </w:p>
        </w:tc>
      </w:tr>
      <w:tr w:rsidR="00F142BE" w14:paraId="67DB3107" w14:textId="77777777" w:rsidTr="00F142BE">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389" w:type="dxa"/>
            <w:vMerge/>
            <w:shd w:val="clear" w:color="auto" w:fill="auto"/>
            <w:vAlign w:val="center"/>
            <w:hideMark/>
          </w:tcPr>
          <w:p w14:paraId="21D7B71B" w14:textId="77777777" w:rsidR="00F142BE" w:rsidRPr="0067395C" w:rsidRDefault="00F142BE" w:rsidP="00D20BB5">
            <w:pPr>
              <w:rPr>
                <w:rFonts w:cstheme="minorHAnsi"/>
              </w:rPr>
            </w:pPr>
          </w:p>
        </w:tc>
        <w:tc>
          <w:tcPr>
            <w:tcW w:w="2155" w:type="dxa"/>
            <w:gridSpan w:val="2"/>
            <w:vMerge/>
            <w:shd w:val="clear" w:color="auto" w:fill="auto"/>
            <w:vAlign w:val="center"/>
            <w:hideMark/>
          </w:tcPr>
          <w:p w14:paraId="6B985CF9" w14:textId="77777777" w:rsidR="00F142BE" w:rsidRPr="0067395C" w:rsidRDefault="00F142BE" w:rsidP="00D20BB5">
            <w:pPr>
              <w:cnfStyle w:val="000000100000" w:firstRow="0" w:lastRow="0" w:firstColumn="0" w:lastColumn="0" w:oddVBand="0" w:evenVBand="0" w:oddHBand="1" w:evenHBand="0" w:firstRowFirstColumn="0" w:firstRowLastColumn="0" w:lastRowFirstColumn="0" w:lastRowLastColumn="0"/>
              <w:rPr>
                <w:rFonts w:cstheme="minorHAnsi"/>
              </w:rPr>
            </w:pPr>
          </w:p>
        </w:tc>
        <w:tc>
          <w:tcPr>
            <w:tcW w:w="1559" w:type="dxa"/>
            <w:shd w:val="clear" w:color="auto" w:fill="auto"/>
            <w:hideMark/>
          </w:tcPr>
          <w:p w14:paraId="4F33B850" w14:textId="77777777" w:rsidR="00F142BE" w:rsidRPr="0067395C" w:rsidRDefault="00F142BE" w:rsidP="00D20BB5">
            <w:pPr>
              <w:cnfStyle w:val="000000100000" w:firstRow="0" w:lastRow="0" w:firstColumn="0" w:lastColumn="0" w:oddVBand="0" w:evenVBand="0" w:oddHBand="1" w:evenHBand="0" w:firstRowFirstColumn="0" w:firstRowLastColumn="0" w:lastRowFirstColumn="0" w:lastRowLastColumn="0"/>
              <w:rPr>
                <w:rFonts w:cstheme="minorHAnsi"/>
              </w:rPr>
            </w:pPr>
            <w:r w:rsidRPr="0067395C">
              <w:rPr>
                <w:rFonts w:cstheme="minorHAnsi"/>
              </w:rPr>
              <w:t>Linear</w:t>
            </w:r>
          </w:p>
        </w:tc>
        <w:tc>
          <w:tcPr>
            <w:tcW w:w="1418" w:type="dxa"/>
            <w:shd w:val="clear" w:color="auto" w:fill="auto"/>
            <w:hideMark/>
          </w:tcPr>
          <w:p w14:paraId="0E32B8A5" w14:textId="77777777" w:rsidR="00F142BE" w:rsidRPr="0067395C" w:rsidRDefault="00F142BE" w:rsidP="00D20BB5">
            <w:pPr>
              <w:cnfStyle w:val="000000100000" w:firstRow="0" w:lastRow="0" w:firstColumn="0" w:lastColumn="0" w:oddVBand="0" w:evenVBand="0" w:oddHBand="1" w:evenHBand="0" w:firstRowFirstColumn="0" w:firstRowLastColumn="0" w:lastRowFirstColumn="0" w:lastRowLastColumn="0"/>
              <w:rPr>
                <w:rFonts w:cstheme="minorHAnsi"/>
              </w:rPr>
            </w:pPr>
            <w:r w:rsidRPr="007D70B2">
              <w:rPr>
                <w:rFonts w:cstheme="minorHAnsi"/>
              </w:rPr>
              <w:t>5358.454</w:t>
            </w:r>
          </w:p>
        </w:tc>
        <w:tc>
          <w:tcPr>
            <w:tcW w:w="1269" w:type="dxa"/>
            <w:shd w:val="clear" w:color="auto" w:fill="auto"/>
            <w:hideMark/>
          </w:tcPr>
          <w:p w14:paraId="4AE254C7" w14:textId="78DE2D73" w:rsidR="00F142BE" w:rsidRPr="0067395C" w:rsidRDefault="00F142BE" w:rsidP="00D20BB5">
            <w:pPr>
              <w:cnfStyle w:val="000000100000" w:firstRow="0" w:lastRow="0" w:firstColumn="0" w:lastColumn="0" w:oddVBand="0" w:evenVBand="0" w:oddHBand="1" w:evenHBand="0" w:firstRowFirstColumn="0" w:firstRowLastColumn="0" w:lastRowFirstColumn="0" w:lastRowLastColumn="0"/>
              <w:rPr>
                <w:rFonts w:cstheme="minorHAnsi"/>
              </w:rPr>
            </w:pPr>
            <w:r w:rsidRPr="007D70B2">
              <w:rPr>
                <w:rFonts w:cstheme="minorHAnsi"/>
              </w:rPr>
              <w:t>0.35</w:t>
            </w:r>
          </w:p>
        </w:tc>
      </w:tr>
      <w:tr w:rsidR="00F142BE" w14:paraId="45F95D6B" w14:textId="77777777" w:rsidTr="00F142BE">
        <w:trPr>
          <w:trHeight w:val="300"/>
        </w:trPr>
        <w:tc>
          <w:tcPr>
            <w:cnfStyle w:val="001000000000" w:firstRow="0" w:lastRow="0" w:firstColumn="1" w:lastColumn="0" w:oddVBand="0" w:evenVBand="0" w:oddHBand="0" w:evenHBand="0" w:firstRowFirstColumn="0" w:firstRowLastColumn="0" w:lastRowFirstColumn="0" w:lastRowLastColumn="0"/>
            <w:tcW w:w="1389" w:type="dxa"/>
            <w:vMerge/>
            <w:shd w:val="clear" w:color="auto" w:fill="auto"/>
            <w:vAlign w:val="center"/>
            <w:hideMark/>
          </w:tcPr>
          <w:p w14:paraId="5EF4D878" w14:textId="77777777" w:rsidR="00F142BE" w:rsidRPr="0067395C" w:rsidRDefault="00F142BE" w:rsidP="00D20BB5">
            <w:pPr>
              <w:rPr>
                <w:rFonts w:cstheme="minorHAnsi"/>
              </w:rPr>
            </w:pPr>
          </w:p>
        </w:tc>
        <w:tc>
          <w:tcPr>
            <w:tcW w:w="2155" w:type="dxa"/>
            <w:gridSpan w:val="2"/>
            <w:vMerge w:val="restart"/>
            <w:shd w:val="clear" w:color="auto" w:fill="auto"/>
            <w:hideMark/>
          </w:tcPr>
          <w:p w14:paraId="72216841" w14:textId="77777777" w:rsidR="00F142BE" w:rsidRPr="0067395C" w:rsidRDefault="00F142BE" w:rsidP="00D20BB5">
            <w:pPr>
              <w:cnfStyle w:val="000000000000" w:firstRow="0" w:lastRow="0" w:firstColumn="0" w:lastColumn="0" w:oddVBand="0" w:evenVBand="0" w:oddHBand="0" w:evenHBand="0" w:firstRowFirstColumn="0" w:firstRowLastColumn="0" w:lastRowFirstColumn="0" w:lastRowLastColumn="0"/>
              <w:rPr>
                <w:rFonts w:cstheme="minorHAnsi"/>
              </w:rPr>
            </w:pPr>
            <w:r w:rsidRPr="0067395C">
              <w:rPr>
                <w:rFonts w:cstheme="minorHAnsi"/>
              </w:rPr>
              <w:t>Diversity</w:t>
            </w:r>
          </w:p>
        </w:tc>
        <w:tc>
          <w:tcPr>
            <w:tcW w:w="1559" w:type="dxa"/>
            <w:shd w:val="clear" w:color="auto" w:fill="auto"/>
            <w:hideMark/>
          </w:tcPr>
          <w:p w14:paraId="06A97EB4" w14:textId="77777777" w:rsidR="00F142BE" w:rsidRPr="0067395C" w:rsidRDefault="00F142BE" w:rsidP="00D20BB5">
            <w:pPr>
              <w:cnfStyle w:val="000000000000" w:firstRow="0" w:lastRow="0" w:firstColumn="0" w:lastColumn="0" w:oddVBand="0" w:evenVBand="0" w:oddHBand="0" w:evenHBand="0" w:firstRowFirstColumn="0" w:firstRowLastColumn="0" w:lastRowFirstColumn="0" w:lastRowLastColumn="0"/>
              <w:rPr>
                <w:rFonts w:cstheme="minorHAnsi"/>
              </w:rPr>
            </w:pPr>
            <w:r w:rsidRPr="0067395C">
              <w:rPr>
                <w:rFonts w:cstheme="minorHAnsi"/>
              </w:rPr>
              <w:t>Non-linear</w:t>
            </w:r>
          </w:p>
        </w:tc>
        <w:tc>
          <w:tcPr>
            <w:tcW w:w="1418" w:type="dxa"/>
            <w:shd w:val="clear" w:color="auto" w:fill="auto"/>
            <w:hideMark/>
          </w:tcPr>
          <w:p w14:paraId="2F6E60E3" w14:textId="77777777" w:rsidR="00F142BE" w:rsidRPr="0067395C" w:rsidRDefault="00F142BE" w:rsidP="00D20BB5">
            <w:pPr>
              <w:cnfStyle w:val="000000000000" w:firstRow="0" w:lastRow="0" w:firstColumn="0" w:lastColumn="0" w:oddVBand="0" w:evenVBand="0" w:oddHBand="0" w:evenHBand="0" w:firstRowFirstColumn="0" w:firstRowLastColumn="0" w:lastRowFirstColumn="0" w:lastRowLastColumn="0"/>
              <w:rPr>
                <w:rFonts w:cstheme="minorHAnsi"/>
              </w:rPr>
            </w:pPr>
            <w:r w:rsidRPr="007D70B2">
              <w:rPr>
                <w:rFonts w:cstheme="minorHAnsi"/>
              </w:rPr>
              <w:t>4465.368</w:t>
            </w:r>
          </w:p>
        </w:tc>
        <w:tc>
          <w:tcPr>
            <w:tcW w:w="1269" w:type="dxa"/>
            <w:shd w:val="clear" w:color="auto" w:fill="auto"/>
            <w:hideMark/>
          </w:tcPr>
          <w:p w14:paraId="38879F5C" w14:textId="37F33C76" w:rsidR="00F142BE" w:rsidRPr="0067395C" w:rsidRDefault="00F142BE" w:rsidP="00D20BB5">
            <w:pPr>
              <w:cnfStyle w:val="000000000000" w:firstRow="0" w:lastRow="0" w:firstColumn="0" w:lastColumn="0" w:oddVBand="0" w:evenVBand="0" w:oddHBand="0" w:evenHBand="0" w:firstRowFirstColumn="0" w:firstRowLastColumn="0" w:lastRowFirstColumn="0" w:lastRowLastColumn="0"/>
              <w:rPr>
                <w:rFonts w:cstheme="minorHAnsi"/>
              </w:rPr>
            </w:pPr>
            <w:r w:rsidRPr="0067395C">
              <w:rPr>
                <w:rFonts w:cstheme="minorHAnsi"/>
              </w:rPr>
              <w:t>&lt; 0.0001</w:t>
            </w:r>
          </w:p>
        </w:tc>
      </w:tr>
      <w:tr w:rsidR="00F142BE" w14:paraId="6D85C26E" w14:textId="77777777" w:rsidTr="00F142BE">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389" w:type="dxa"/>
            <w:vMerge/>
            <w:shd w:val="clear" w:color="auto" w:fill="auto"/>
            <w:vAlign w:val="center"/>
            <w:hideMark/>
          </w:tcPr>
          <w:p w14:paraId="0A81B947" w14:textId="77777777" w:rsidR="00F142BE" w:rsidRPr="0067395C" w:rsidRDefault="00F142BE" w:rsidP="00D20BB5">
            <w:pPr>
              <w:rPr>
                <w:rFonts w:cstheme="minorHAnsi"/>
              </w:rPr>
            </w:pPr>
          </w:p>
        </w:tc>
        <w:tc>
          <w:tcPr>
            <w:tcW w:w="2155" w:type="dxa"/>
            <w:gridSpan w:val="2"/>
            <w:vMerge/>
            <w:shd w:val="clear" w:color="auto" w:fill="auto"/>
            <w:vAlign w:val="center"/>
            <w:hideMark/>
          </w:tcPr>
          <w:p w14:paraId="2DAD7F62" w14:textId="77777777" w:rsidR="00F142BE" w:rsidRPr="0067395C" w:rsidRDefault="00F142BE" w:rsidP="00D20BB5">
            <w:pPr>
              <w:cnfStyle w:val="000000100000" w:firstRow="0" w:lastRow="0" w:firstColumn="0" w:lastColumn="0" w:oddVBand="0" w:evenVBand="0" w:oddHBand="1" w:evenHBand="0" w:firstRowFirstColumn="0" w:firstRowLastColumn="0" w:lastRowFirstColumn="0" w:lastRowLastColumn="0"/>
              <w:rPr>
                <w:rFonts w:cstheme="minorHAnsi"/>
              </w:rPr>
            </w:pPr>
          </w:p>
        </w:tc>
        <w:tc>
          <w:tcPr>
            <w:tcW w:w="1559" w:type="dxa"/>
            <w:shd w:val="clear" w:color="auto" w:fill="auto"/>
            <w:hideMark/>
          </w:tcPr>
          <w:p w14:paraId="73FC9AFB" w14:textId="77777777" w:rsidR="00F142BE" w:rsidRPr="0067395C" w:rsidRDefault="00F142BE" w:rsidP="00D20BB5">
            <w:pPr>
              <w:cnfStyle w:val="000000100000" w:firstRow="0" w:lastRow="0" w:firstColumn="0" w:lastColumn="0" w:oddVBand="0" w:evenVBand="0" w:oddHBand="1" w:evenHBand="0" w:firstRowFirstColumn="0" w:firstRowLastColumn="0" w:lastRowFirstColumn="0" w:lastRowLastColumn="0"/>
              <w:rPr>
                <w:rFonts w:cstheme="minorHAnsi"/>
              </w:rPr>
            </w:pPr>
            <w:r w:rsidRPr="0067395C">
              <w:rPr>
                <w:rFonts w:cstheme="minorHAnsi"/>
              </w:rPr>
              <w:t>Linear</w:t>
            </w:r>
          </w:p>
        </w:tc>
        <w:tc>
          <w:tcPr>
            <w:tcW w:w="1418" w:type="dxa"/>
            <w:shd w:val="clear" w:color="auto" w:fill="auto"/>
            <w:hideMark/>
          </w:tcPr>
          <w:p w14:paraId="3CD27ADB" w14:textId="77777777" w:rsidR="00F142BE" w:rsidRPr="0067395C" w:rsidRDefault="00F142BE" w:rsidP="00D20BB5">
            <w:pPr>
              <w:cnfStyle w:val="000000100000" w:firstRow="0" w:lastRow="0" w:firstColumn="0" w:lastColumn="0" w:oddVBand="0" w:evenVBand="0" w:oddHBand="1" w:evenHBand="0" w:firstRowFirstColumn="0" w:firstRowLastColumn="0" w:lastRowFirstColumn="0" w:lastRowLastColumn="0"/>
              <w:rPr>
                <w:rFonts w:cstheme="minorHAnsi"/>
              </w:rPr>
            </w:pPr>
            <w:r w:rsidRPr="007D70B2">
              <w:rPr>
                <w:rFonts w:cstheme="minorHAnsi"/>
              </w:rPr>
              <w:t>4482.204</w:t>
            </w:r>
          </w:p>
        </w:tc>
        <w:tc>
          <w:tcPr>
            <w:tcW w:w="1269" w:type="dxa"/>
            <w:shd w:val="clear" w:color="auto" w:fill="auto"/>
            <w:hideMark/>
          </w:tcPr>
          <w:p w14:paraId="71BFFE25" w14:textId="3926ECA7" w:rsidR="00F142BE" w:rsidRPr="0067395C" w:rsidRDefault="00F142BE" w:rsidP="00D20BB5">
            <w:pPr>
              <w:cnfStyle w:val="000000100000" w:firstRow="0" w:lastRow="0" w:firstColumn="0" w:lastColumn="0" w:oddVBand="0" w:evenVBand="0" w:oddHBand="1" w:evenHBand="0" w:firstRowFirstColumn="0" w:firstRowLastColumn="0" w:lastRowFirstColumn="0" w:lastRowLastColumn="0"/>
              <w:rPr>
                <w:rFonts w:cstheme="minorHAnsi"/>
              </w:rPr>
            </w:pPr>
            <w:r w:rsidRPr="007D70B2">
              <w:rPr>
                <w:rFonts w:cstheme="minorHAnsi"/>
              </w:rPr>
              <w:t>0.021</w:t>
            </w:r>
          </w:p>
        </w:tc>
      </w:tr>
    </w:tbl>
    <w:p w14:paraId="3F80F2DE" w14:textId="6266E887" w:rsidR="00E167EC" w:rsidRDefault="00E167EC" w:rsidP="00E167EC"/>
    <w:sectPr w:rsidR="00E167EC" w:rsidSect="00F30544">
      <w:footerReference w:type="default" r:id="rId15"/>
      <w:pgSz w:w="11906" w:h="16838"/>
      <w:pgMar w:top="1440" w:right="1440" w:bottom="1440" w:left="1440" w:header="708" w:footer="708" w:gutter="0"/>
      <w:lnNumType w:countBy="1"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1EBA88" w14:textId="77777777" w:rsidR="00BE5E17" w:rsidRDefault="00BE5E17" w:rsidP="003C46FD">
      <w:pPr>
        <w:spacing w:after="0" w:line="240" w:lineRule="auto"/>
      </w:pPr>
      <w:r>
        <w:separator/>
      </w:r>
    </w:p>
  </w:endnote>
  <w:endnote w:type="continuationSeparator" w:id="0">
    <w:p w14:paraId="7B42032B" w14:textId="77777777" w:rsidR="00BE5E17" w:rsidRDefault="00BE5E17" w:rsidP="003C46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17360304"/>
      <w:docPartObj>
        <w:docPartGallery w:val="Page Numbers (Bottom of Page)"/>
        <w:docPartUnique/>
      </w:docPartObj>
    </w:sdtPr>
    <w:sdtEndPr>
      <w:rPr>
        <w:noProof/>
      </w:rPr>
    </w:sdtEndPr>
    <w:sdtContent>
      <w:p w14:paraId="719329EA" w14:textId="06F5668A" w:rsidR="001B5235" w:rsidRDefault="001B5235">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181FE3AC" w14:textId="77777777" w:rsidR="001B5235" w:rsidRDefault="001B523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960D16" w14:textId="77777777" w:rsidR="00BE5E17" w:rsidRDefault="00BE5E17" w:rsidP="003C46FD">
      <w:pPr>
        <w:spacing w:after="0" w:line="240" w:lineRule="auto"/>
      </w:pPr>
      <w:r>
        <w:separator/>
      </w:r>
    </w:p>
  </w:footnote>
  <w:footnote w:type="continuationSeparator" w:id="0">
    <w:p w14:paraId="13A67AE8" w14:textId="77777777" w:rsidR="00BE5E17" w:rsidRDefault="00BE5E17" w:rsidP="003C46F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B2968"/>
    <w:multiLevelType w:val="hybridMultilevel"/>
    <w:tmpl w:val="8D6E1CF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74E7BA4"/>
    <w:multiLevelType w:val="hybridMultilevel"/>
    <w:tmpl w:val="3D50B6A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E331D2E"/>
    <w:multiLevelType w:val="hybridMultilevel"/>
    <w:tmpl w:val="6690069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419413EF"/>
    <w:multiLevelType w:val="hybridMultilevel"/>
    <w:tmpl w:val="9D2C0C26"/>
    <w:lvl w:ilvl="0" w:tplc="5AA86D6E">
      <w:start w:val="3"/>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46037D3"/>
    <w:multiLevelType w:val="multilevel"/>
    <w:tmpl w:val="B23AEC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4"/>
  </w:num>
  <w:num w:numId="3">
    <w:abstractNumId w:val="3"/>
  </w:num>
  <w:num w:numId="4">
    <w:abstractNumId w:val="1"/>
  </w:num>
  <w:num w:numId="5">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Dan Blumgart">
    <w15:presenceInfo w15:providerId="AD" w15:userId="S::dan.blumgart@rothamsted.ac.uk::0ca89eae-4886-483e-b44b-155fb1e4ec9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sbQ0NjY3A5JAlpG5ko5ScGpxcWZ+HkiBkUUtAIXd86UtAAAA"/>
    <w:docVar w:name="EN.InstantFormat" w:val="&lt;ENInstantFormat&gt;&lt;Enabled&gt;1&lt;/Enabled&gt;&lt;ScanUnformatted&gt;1&lt;/ScanUnformatted&gt;&lt;ScanChanges&gt;1&lt;/ScanChanges&gt;&lt;Suspended&gt;0&lt;/Suspended&gt;&lt;/ENInstantFormat&gt;"/>
    <w:docVar w:name="EN.Layout" w:val="&lt;ENLayout&gt;&lt;Style&gt;Harvard Copy&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rvwwvxvxaxv0s1ed2aa5r5vde0sfxpswsd02&quot;&gt;My EndNote Library-Converted&lt;record-ids&gt;&lt;item&gt;3&lt;/item&gt;&lt;item&gt;8&lt;/item&gt;&lt;item&gt;11&lt;/item&gt;&lt;item&gt;12&lt;/item&gt;&lt;item&gt;13&lt;/item&gt;&lt;item&gt;16&lt;/item&gt;&lt;item&gt;18&lt;/item&gt;&lt;item&gt;37&lt;/item&gt;&lt;item&gt;56&lt;/item&gt;&lt;item&gt;63&lt;/item&gt;&lt;item&gt;95&lt;/item&gt;&lt;item&gt;131&lt;/item&gt;&lt;item&gt;150&lt;/item&gt;&lt;item&gt;179&lt;/item&gt;&lt;item&gt;182&lt;/item&gt;&lt;item&gt;183&lt;/item&gt;&lt;item&gt;201&lt;/item&gt;&lt;item&gt;224&lt;/item&gt;&lt;item&gt;346&lt;/item&gt;&lt;item&gt;352&lt;/item&gt;&lt;item&gt;353&lt;/item&gt;&lt;item&gt;370&lt;/item&gt;&lt;item&gt;382&lt;/item&gt;&lt;item&gt;398&lt;/item&gt;&lt;item&gt;487&lt;/item&gt;&lt;item&gt;528&lt;/item&gt;&lt;item&gt;529&lt;/item&gt;&lt;item&gt;536&lt;/item&gt;&lt;item&gt;544&lt;/item&gt;&lt;item&gt;552&lt;/item&gt;&lt;item&gt;558&lt;/item&gt;&lt;item&gt;561&lt;/item&gt;&lt;item&gt;577&lt;/item&gt;&lt;item&gt;584&lt;/item&gt;&lt;item&gt;598&lt;/item&gt;&lt;item&gt;657&lt;/item&gt;&lt;item&gt;658&lt;/item&gt;&lt;item&gt;660&lt;/item&gt;&lt;item&gt;662&lt;/item&gt;&lt;item&gt;664&lt;/item&gt;&lt;item&gt;676&lt;/item&gt;&lt;item&gt;682&lt;/item&gt;&lt;item&gt;685&lt;/item&gt;&lt;item&gt;688&lt;/item&gt;&lt;item&gt;697&lt;/item&gt;&lt;item&gt;698&lt;/item&gt;&lt;item&gt;711&lt;/item&gt;&lt;item&gt;713&lt;/item&gt;&lt;item&gt;725&lt;/item&gt;&lt;item&gt;735&lt;/item&gt;&lt;item&gt;741&lt;/item&gt;&lt;item&gt;756&lt;/item&gt;&lt;item&gt;767&lt;/item&gt;&lt;item&gt;782&lt;/item&gt;&lt;item&gt;805&lt;/item&gt;&lt;item&gt;823&lt;/item&gt;&lt;item&gt;824&lt;/item&gt;&lt;item&gt;826&lt;/item&gt;&lt;item&gt;829&lt;/item&gt;&lt;item&gt;830&lt;/item&gt;&lt;item&gt;832&lt;/item&gt;&lt;item&gt;833&lt;/item&gt;&lt;item&gt;850&lt;/item&gt;&lt;item&gt;851&lt;/item&gt;&lt;item&gt;928&lt;/item&gt;&lt;item&gt;969&lt;/item&gt;&lt;item&gt;970&lt;/item&gt;&lt;item&gt;982&lt;/item&gt;&lt;item&gt;984&lt;/item&gt;&lt;item&gt;985&lt;/item&gt;&lt;item&gt;986&lt;/item&gt;&lt;item&gt;987&lt;/item&gt;&lt;item&gt;989&lt;/item&gt;&lt;item&gt;990&lt;/item&gt;&lt;item&gt;1000&lt;/item&gt;&lt;item&gt;1004&lt;/item&gt;&lt;item&gt;1016&lt;/item&gt;&lt;item&gt;1017&lt;/item&gt;&lt;item&gt;1018&lt;/item&gt;&lt;item&gt;1019&lt;/item&gt;&lt;item&gt;1020&lt;/item&gt;&lt;item&gt;1021&lt;/item&gt;&lt;item&gt;1022&lt;/item&gt;&lt;item&gt;1023&lt;/item&gt;&lt;item&gt;1024&lt;/item&gt;&lt;item&gt;1025&lt;/item&gt;&lt;item&gt;1026&lt;/item&gt;&lt;item&gt;1027&lt;/item&gt;&lt;item&gt;1028&lt;/item&gt;&lt;item&gt;1029&lt;/item&gt;&lt;item&gt;1030&lt;/item&gt;&lt;item&gt;1033&lt;/item&gt;&lt;item&gt;1038&lt;/item&gt;&lt;item&gt;1041&lt;/item&gt;&lt;/record-ids&gt;&lt;/item&gt;&lt;/Libraries&gt;"/>
  </w:docVars>
  <w:rsids>
    <w:rsidRoot w:val="00F46C81"/>
    <w:rsid w:val="000003E0"/>
    <w:rsid w:val="00000A8B"/>
    <w:rsid w:val="000018FB"/>
    <w:rsid w:val="000031C7"/>
    <w:rsid w:val="00006AE7"/>
    <w:rsid w:val="00011D81"/>
    <w:rsid w:val="00013E44"/>
    <w:rsid w:val="00015541"/>
    <w:rsid w:val="00015B9D"/>
    <w:rsid w:val="00021300"/>
    <w:rsid w:val="000218BC"/>
    <w:rsid w:val="00025532"/>
    <w:rsid w:val="000264E7"/>
    <w:rsid w:val="000321EA"/>
    <w:rsid w:val="00033204"/>
    <w:rsid w:val="0003416A"/>
    <w:rsid w:val="00034774"/>
    <w:rsid w:val="000348B5"/>
    <w:rsid w:val="00034AD5"/>
    <w:rsid w:val="00034B39"/>
    <w:rsid w:val="00035902"/>
    <w:rsid w:val="00035B5E"/>
    <w:rsid w:val="0003680E"/>
    <w:rsid w:val="00036DC1"/>
    <w:rsid w:val="0003781E"/>
    <w:rsid w:val="00041965"/>
    <w:rsid w:val="000429B0"/>
    <w:rsid w:val="00044DAB"/>
    <w:rsid w:val="00044DB8"/>
    <w:rsid w:val="0004508C"/>
    <w:rsid w:val="00045C02"/>
    <w:rsid w:val="00046074"/>
    <w:rsid w:val="00046E26"/>
    <w:rsid w:val="000519BC"/>
    <w:rsid w:val="00051ED2"/>
    <w:rsid w:val="00052256"/>
    <w:rsid w:val="00052B3C"/>
    <w:rsid w:val="00052EBE"/>
    <w:rsid w:val="0005405A"/>
    <w:rsid w:val="000543FD"/>
    <w:rsid w:val="00054B44"/>
    <w:rsid w:val="0006120A"/>
    <w:rsid w:val="00061E36"/>
    <w:rsid w:val="00062A1F"/>
    <w:rsid w:val="00063348"/>
    <w:rsid w:val="000640BE"/>
    <w:rsid w:val="000657B1"/>
    <w:rsid w:val="0006667E"/>
    <w:rsid w:val="00066CAA"/>
    <w:rsid w:val="000679CF"/>
    <w:rsid w:val="000703FA"/>
    <w:rsid w:val="000708C5"/>
    <w:rsid w:val="0007136B"/>
    <w:rsid w:val="0007217A"/>
    <w:rsid w:val="000729A5"/>
    <w:rsid w:val="00072A2C"/>
    <w:rsid w:val="00072E7F"/>
    <w:rsid w:val="00075990"/>
    <w:rsid w:val="00075D37"/>
    <w:rsid w:val="00076415"/>
    <w:rsid w:val="00076AFF"/>
    <w:rsid w:val="00077909"/>
    <w:rsid w:val="000804E6"/>
    <w:rsid w:val="00082589"/>
    <w:rsid w:val="0008389F"/>
    <w:rsid w:val="00091609"/>
    <w:rsid w:val="000917FA"/>
    <w:rsid w:val="00092D82"/>
    <w:rsid w:val="00094E1B"/>
    <w:rsid w:val="00094EA5"/>
    <w:rsid w:val="00095492"/>
    <w:rsid w:val="0009652D"/>
    <w:rsid w:val="00097A7F"/>
    <w:rsid w:val="000A0D96"/>
    <w:rsid w:val="000A0E12"/>
    <w:rsid w:val="000A5592"/>
    <w:rsid w:val="000A634C"/>
    <w:rsid w:val="000B0D36"/>
    <w:rsid w:val="000B120F"/>
    <w:rsid w:val="000B27CB"/>
    <w:rsid w:val="000B3223"/>
    <w:rsid w:val="000B352A"/>
    <w:rsid w:val="000B35FD"/>
    <w:rsid w:val="000B4814"/>
    <w:rsid w:val="000B5A50"/>
    <w:rsid w:val="000C0588"/>
    <w:rsid w:val="000C095D"/>
    <w:rsid w:val="000C338E"/>
    <w:rsid w:val="000C3456"/>
    <w:rsid w:val="000C3907"/>
    <w:rsid w:val="000C486F"/>
    <w:rsid w:val="000C4A34"/>
    <w:rsid w:val="000C4AA5"/>
    <w:rsid w:val="000C6E84"/>
    <w:rsid w:val="000C753F"/>
    <w:rsid w:val="000D02AB"/>
    <w:rsid w:val="000D1990"/>
    <w:rsid w:val="000D202D"/>
    <w:rsid w:val="000D2E5F"/>
    <w:rsid w:val="000D523B"/>
    <w:rsid w:val="000D61A3"/>
    <w:rsid w:val="000E0444"/>
    <w:rsid w:val="000E0624"/>
    <w:rsid w:val="000E3683"/>
    <w:rsid w:val="000E3883"/>
    <w:rsid w:val="000E471E"/>
    <w:rsid w:val="000E57D7"/>
    <w:rsid w:val="000E5C4D"/>
    <w:rsid w:val="000E66E2"/>
    <w:rsid w:val="000F08E2"/>
    <w:rsid w:val="000F1C90"/>
    <w:rsid w:val="000F4046"/>
    <w:rsid w:val="000F56A0"/>
    <w:rsid w:val="000F5A66"/>
    <w:rsid w:val="000F634F"/>
    <w:rsid w:val="000F6494"/>
    <w:rsid w:val="000F67D6"/>
    <w:rsid w:val="000F7ADB"/>
    <w:rsid w:val="000F7D0D"/>
    <w:rsid w:val="00100F68"/>
    <w:rsid w:val="001016E3"/>
    <w:rsid w:val="0010270B"/>
    <w:rsid w:val="0010389A"/>
    <w:rsid w:val="00104CEA"/>
    <w:rsid w:val="0010618B"/>
    <w:rsid w:val="00106777"/>
    <w:rsid w:val="00107501"/>
    <w:rsid w:val="00110606"/>
    <w:rsid w:val="00110769"/>
    <w:rsid w:val="001109B0"/>
    <w:rsid w:val="00110FBC"/>
    <w:rsid w:val="0011103D"/>
    <w:rsid w:val="00113F29"/>
    <w:rsid w:val="001146BB"/>
    <w:rsid w:val="00114804"/>
    <w:rsid w:val="00114953"/>
    <w:rsid w:val="00115DE2"/>
    <w:rsid w:val="00124715"/>
    <w:rsid w:val="001304F7"/>
    <w:rsid w:val="00131DC1"/>
    <w:rsid w:val="0013578C"/>
    <w:rsid w:val="00135AF7"/>
    <w:rsid w:val="0014029C"/>
    <w:rsid w:val="00140EE6"/>
    <w:rsid w:val="00142536"/>
    <w:rsid w:val="001429A7"/>
    <w:rsid w:val="00143C9C"/>
    <w:rsid w:val="00144BC6"/>
    <w:rsid w:val="00145295"/>
    <w:rsid w:val="001453F0"/>
    <w:rsid w:val="0014540E"/>
    <w:rsid w:val="0014574B"/>
    <w:rsid w:val="00145850"/>
    <w:rsid w:val="00146CAE"/>
    <w:rsid w:val="0014702E"/>
    <w:rsid w:val="0015017A"/>
    <w:rsid w:val="00150428"/>
    <w:rsid w:val="00150798"/>
    <w:rsid w:val="00150935"/>
    <w:rsid w:val="001511C3"/>
    <w:rsid w:val="001516D1"/>
    <w:rsid w:val="00151C9B"/>
    <w:rsid w:val="0015386E"/>
    <w:rsid w:val="00153A2B"/>
    <w:rsid w:val="00154D4B"/>
    <w:rsid w:val="0015689F"/>
    <w:rsid w:val="0015740F"/>
    <w:rsid w:val="00157B66"/>
    <w:rsid w:val="00157E17"/>
    <w:rsid w:val="001600CE"/>
    <w:rsid w:val="00160957"/>
    <w:rsid w:val="00160E8B"/>
    <w:rsid w:val="00160FC6"/>
    <w:rsid w:val="00162901"/>
    <w:rsid w:val="00162D20"/>
    <w:rsid w:val="00162E78"/>
    <w:rsid w:val="001645E0"/>
    <w:rsid w:val="00166D11"/>
    <w:rsid w:val="00166EF3"/>
    <w:rsid w:val="00166F51"/>
    <w:rsid w:val="00167BA2"/>
    <w:rsid w:val="001703B7"/>
    <w:rsid w:val="00170447"/>
    <w:rsid w:val="001715C4"/>
    <w:rsid w:val="00171A56"/>
    <w:rsid w:val="00172189"/>
    <w:rsid w:val="00172352"/>
    <w:rsid w:val="001724E7"/>
    <w:rsid w:val="00172C07"/>
    <w:rsid w:val="00173C90"/>
    <w:rsid w:val="00174FC2"/>
    <w:rsid w:val="0017531F"/>
    <w:rsid w:val="001765A6"/>
    <w:rsid w:val="00176891"/>
    <w:rsid w:val="00177BE0"/>
    <w:rsid w:val="0018026D"/>
    <w:rsid w:val="00180492"/>
    <w:rsid w:val="0018074F"/>
    <w:rsid w:val="00181C08"/>
    <w:rsid w:val="00181DEA"/>
    <w:rsid w:val="00182C7A"/>
    <w:rsid w:val="00182E95"/>
    <w:rsid w:val="00183B3F"/>
    <w:rsid w:val="00183FED"/>
    <w:rsid w:val="001842B1"/>
    <w:rsid w:val="00184C8C"/>
    <w:rsid w:val="00185173"/>
    <w:rsid w:val="00186877"/>
    <w:rsid w:val="00187442"/>
    <w:rsid w:val="00190030"/>
    <w:rsid w:val="00190576"/>
    <w:rsid w:val="00190901"/>
    <w:rsid w:val="00190B46"/>
    <w:rsid w:val="00191963"/>
    <w:rsid w:val="00192368"/>
    <w:rsid w:val="0019248A"/>
    <w:rsid w:val="00192AF1"/>
    <w:rsid w:val="00195B3C"/>
    <w:rsid w:val="0019662A"/>
    <w:rsid w:val="00197240"/>
    <w:rsid w:val="001A1775"/>
    <w:rsid w:val="001A1B48"/>
    <w:rsid w:val="001A2832"/>
    <w:rsid w:val="001A37E3"/>
    <w:rsid w:val="001A3BE3"/>
    <w:rsid w:val="001A3CDE"/>
    <w:rsid w:val="001A6635"/>
    <w:rsid w:val="001A6F07"/>
    <w:rsid w:val="001A7482"/>
    <w:rsid w:val="001B04F9"/>
    <w:rsid w:val="001B05E2"/>
    <w:rsid w:val="001B1D05"/>
    <w:rsid w:val="001B5235"/>
    <w:rsid w:val="001B5DC6"/>
    <w:rsid w:val="001B60EA"/>
    <w:rsid w:val="001B7F22"/>
    <w:rsid w:val="001C11C4"/>
    <w:rsid w:val="001C197E"/>
    <w:rsid w:val="001C3472"/>
    <w:rsid w:val="001C45C9"/>
    <w:rsid w:val="001C47C3"/>
    <w:rsid w:val="001C595E"/>
    <w:rsid w:val="001C61D6"/>
    <w:rsid w:val="001C6984"/>
    <w:rsid w:val="001C6BF1"/>
    <w:rsid w:val="001C6D68"/>
    <w:rsid w:val="001C7DDF"/>
    <w:rsid w:val="001D2258"/>
    <w:rsid w:val="001D23B1"/>
    <w:rsid w:val="001D2408"/>
    <w:rsid w:val="001D2E0D"/>
    <w:rsid w:val="001D3D5F"/>
    <w:rsid w:val="001D40C7"/>
    <w:rsid w:val="001E00E9"/>
    <w:rsid w:val="001E1BB2"/>
    <w:rsid w:val="001E2052"/>
    <w:rsid w:val="001E25C6"/>
    <w:rsid w:val="001E27DB"/>
    <w:rsid w:val="001E2C2D"/>
    <w:rsid w:val="001E4551"/>
    <w:rsid w:val="001E4CF4"/>
    <w:rsid w:val="001F02FB"/>
    <w:rsid w:val="001F0355"/>
    <w:rsid w:val="001F0787"/>
    <w:rsid w:val="001F0955"/>
    <w:rsid w:val="001F1026"/>
    <w:rsid w:val="001F14AF"/>
    <w:rsid w:val="001F20A3"/>
    <w:rsid w:val="001F2138"/>
    <w:rsid w:val="001F2622"/>
    <w:rsid w:val="001F3532"/>
    <w:rsid w:val="001F4A06"/>
    <w:rsid w:val="001F4D0F"/>
    <w:rsid w:val="001F4E39"/>
    <w:rsid w:val="001F51BC"/>
    <w:rsid w:val="001F638B"/>
    <w:rsid w:val="001F6C8B"/>
    <w:rsid w:val="0020167F"/>
    <w:rsid w:val="002016D4"/>
    <w:rsid w:val="002038C7"/>
    <w:rsid w:val="00210FC9"/>
    <w:rsid w:val="002120AC"/>
    <w:rsid w:val="00214EDA"/>
    <w:rsid w:val="002170DE"/>
    <w:rsid w:val="00217E11"/>
    <w:rsid w:val="00220DD9"/>
    <w:rsid w:val="00221A32"/>
    <w:rsid w:val="00222D5F"/>
    <w:rsid w:val="002240AD"/>
    <w:rsid w:val="00227578"/>
    <w:rsid w:val="0022775E"/>
    <w:rsid w:val="00230C97"/>
    <w:rsid w:val="00231B9A"/>
    <w:rsid w:val="002328A3"/>
    <w:rsid w:val="002341A9"/>
    <w:rsid w:val="00234AEF"/>
    <w:rsid w:val="00234EF4"/>
    <w:rsid w:val="00235CF3"/>
    <w:rsid w:val="002360BE"/>
    <w:rsid w:val="002377F9"/>
    <w:rsid w:val="002427D5"/>
    <w:rsid w:val="00242CFE"/>
    <w:rsid w:val="00242D9E"/>
    <w:rsid w:val="00242F58"/>
    <w:rsid w:val="00242F65"/>
    <w:rsid w:val="00244ABE"/>
    <w:rsid w:val="0024632F"/>
    <w:rsid w:val="002501D8"/>
    <w:rsid w:val="00252228"/>
    <w:rsid w:val="002536EB"/>
    <w:rsid w:val="00256AD7"/>
    <w:rsid w:val="00256F94"/>
    <w:rsid w:val="002570BE"/>
    <w:rsid w:val="00261EF9"/>
    <w:rsid w:val="00262486"/>
    <w:rsid w:val="0026344F"/>
    <w:rsid w:val="00263E1C"/>
    <w:rsid w:val="00264D88"/>
    <w:rsid w:val="00270FFB"/>
    <w:rsid w:val="002712E9"/>
    <w:rsid w:val="00271C5E"/>
    <w:rsid w:val="00271F10"/>
    <w:rsid w:val="002738B6"/>
    <w:rsid w:val="00274334"/>
    <w:rsid w:val="00274689"/>
    <w:rsid w:val="00277DC7"/>
    <w:rsid w:val="00277DED"/>
    <w:rsid w:val="00280DCB"/>
    <w:rsid w:val="0028413E"/>
    <w:rsid w:val="00284DE6"/>
    <w:rsid w:val="00285147"/>
    <w:rsid w:val="002871C5"/>
    <w:rsid w:val="00287F95"/>
    <w:rsid w:val="002905D9"/>
    <w:rsid w:val="002909C1"/>
    <w:rsid w:val="00290A4B"/>
    <w:rsid w:val="00290EE1"/>
    <w:rsid w:val="00291C9A"/>
    <w:rsid w:val="002920A1"/>
    <w:rsid w:val="00292214"/>
    <w:rsid w:val="0029228B"/>
    <w:rsid w:val="00292873"/>
    <w:rsid w:val="00293773"/>
    <w:rsid w:val="002A1253"/>
    <w:rsid w:val="002A24B2"/>
    <w:rsid w:val="002A2A01"/>
    <w:rsid w:val="002A2A56"/>
    <w:rsid w:val="002A2DB7"/>
    <w:rsid w:val="002A34E1"/>
    <w:rsid w:val="002A3B8D"/>
    <w:rsid w:val="002A52D4"/>
    <w:rsid w:val="002A6662"/>
    <w:rsid w:val="002A6CDE"/>
    <w:rsid w:val="002A6FA4"/>
    <w:rsid w:val="002B1065"/>
    <w:rsid w:val="002B1D2F"/>
    <w:rsid w:val="002B2B2F"/>
    <w:rsid w:val="002B3F48"/>
    <w:rsid w:val="002B61EF"/>
    <w:rsid w:val="002B785F"/>
    <w:rsid w:val="002C06E4"/>
    <w:rsid w:val="002C0DED"/>
    <w:rsid w:val="002C116D"/>
    <w:rsid w:val="002C2842"/>
    <w:rsid w:val="002C3551"/>
    <w:rsid w:val="002C3935"/>
    <w:rsid w:val="002C4E44"/>
    <w:rsid w:val="002C6040"/>
    <w:rsid w:val="002C71B2"/>
    <w:rsid w:val="002C7273"/>
    <w:rsid w:val="002D0678"/>
    <w:rsid w:val="002D1188"/>
    <w:rsid w:val="002D1F1A"/>
    <w:rsid w:val="002D2170"/>
    <w:rsid w:val="002D2740"/>
    <w:rsid w:val="002D2E65"/>
    <w:rsid w:val="002D339D"/>
    <w:rsid w:val="002D45E2"/>
    <w:rsid w:val="002D4DCA"/>
    <w:rsid w:val="002D667C"/>
    <w:rsid w:val="002D70CC"/>
    <w:rsid w:val="002D73F0"/>
    <w:rsid w:val="002D7869"/>
    <w:rsid w:val="002E0701"/>
    <w:rsid w:val="002E0C79"/>
    <w:rsid w:val="002E257D"/>
    <w:rsid w:val="002E332B"/>
    <w:rsid w:val="002E37C3"/>
    <w:rsid w:val="002E696F"/>
    <w:rsid w:val="002E7EFC"/>
    <w:rsid w:val="002E7FF7"/>
    <w:rsid w:val="002F0318"/>
    <w:rsid w:val="002F226B"/>
    <w:rsid w:val="002F3EAF"/>
    <w:rsid w:val="002F4599"/>
    <w:rsid w:val="002F48C8"/>
    <w:rsid w:val="002F6719"/>
    <w:rsid w:val="00304A52"/>
    <w:rsid w:val="0030525B"/>
    <w:rsid w:val="003062BC"/>
    <w:rsid w:val="003073C2"/>
    <w:rsid w:val="00311277"/>
    <w:rsid w:val="00312A64"/>
    <w:rsid w:val="003132E8"/>
    <w:rsid w:val="00313C89"/>
    <w:rsid w:val="00314B2D"/>
    <w:rsid w:val="00316E20"/>
    <w:rsid w:val="0031764A"/>
    <w:rsid w:val="00320E5C"/>
    <w:rsid w:val="00321D95"/>
    <w:rsid w:val="003230C3"/>
    <w:rsid w:val="00323DBD"/>
    <w:rsid w:val="0032448D"/>
    <w:rsid w:val="003257C3"/>
    <w:rsid w:val="00330D68"/>
    <w:rsid w:val="0033116A"/>
    <w:rsid w:val="003312C0"/>
    <w:rsid w:val="003342F3"/>
    <w:rsid w:val="00334D13"/>
    <w:rsid w:val="003350F7"/>
    <w:rsid w:val="00336687"/>
    <w:rsid w:val="003373C8"/>
    <w:rsid w:val="00337C98"/>
    <w:rsid w:val="00340973"/>
    <w:rsid w:val="00341470"/>
    <w:rsid w:val="0034252C"/>
    <w:rsid w:val="0034261F"/>
    <w:rsid w:val="00343270"/>
    <w:rsid w:val="003450AC"/>
    <w:rsid w:val="003521E8"/>
    <w:rsid w:val="00353AE1"/>
    <w:rsid w:val="00353E2A"/>
    <w:rsid w:val="00355B04"/>
    <w:rsid w:val="00355FBA"/>
    <w:rsid w:val="00356562"/>
    <w:rsid w:val="00356672"/>
    <w:rsid w:val="00356C41"/>
    <w:rsid w:val="00356FCB"/>
    <w:rsid w:val="00357344"/>
    <w:rsid w:val="003573D2"/>
    <w:rsid w:val="0035764A"/>
    <w:rsid w:val="0036121C"/>
    <w:rsid w:val="003615A2"/>
    <w:rsid w:val="00361DDC"/>
    <w:rsid w:val="00362152"/>
    <w:rsid w:val="00362AE0"/>
    <w:rsid w:val="00363D6D"/>
    <w:rsid w:val="00364A0B"/>
    <w:rsid w:val="00367392"/>
    <w:rsid w:val="00367C78"/>
    <w:rsid w:val="00370F62"/>
    <w:rsid w:val="00371A93"/>
    <w:rsid w:val="00371C81"/>
    <w:rsid w:val="003725BF"/>
    <w:rsid w:val="00372E4B"/>
    <w:rsid w:val="0037376D"/>
    <w:rsid w:val="00373F41"/>
    <w:rsid w:val="003766A3"/>
    <w:rsid w:val="00380B0D"/>
    <w:rsid w:val="003819A1"/>
    <w:rsid w:val="00383308"/>
    <w:rsid w:val="003845F3"/>
    <w:rsid w:val="00384D34"/>
    <w:rsid w:val="003870C9"/>
    <w:rsid w:val="003872C6"/>
    <w:rsid w:val="00393DD4"/>
    <w:rsid w:val="00393DF9"/>
    <w:rsid w:val="00394BEB"/>
    <w:rsid w:val="00396814"/>
    <w:rsid w:val="00396F75"/>
    <w:rsid w:val="003A14FE"/>
    <w:rsid w:val="003A1A82"/>
    <w:rsid w:val="003A37A1"/>
    <w:rsid w:val="003A3F05"/>
    <w:rsid w:val="003A5D8C"/>
    <w:rsid w:val="003A67DA"/>
    <w:rsid w:val="003A7404"/>
    <w:rsid w:val="003B0CE1"/>
    <w:rsid w:val="003B2BB4"/>
    <w:rsid w:val="003B3793"/>
    <w:rsid w:val="003B68B9"/>
    <w:rsid w:val="003B7464"/>
    <w:rsid w:val="003C080B"/>
    <w:rsid w:val="003C0DBE"/>
    <w:rsid w:val="003C14B1"/>
    <w:rsid w:val="003C1DC6"/>
    <w:rsid w:val="003C31D3"/>
    <w:rsid w:val="003C46FD"/>
    <w:rsid w:val="003C5301"/>
    <w:rsid w:val="003C5EDD"/>
    <w:rsid w:val="003C5F39"/>
    <w:rsid w:val="003D0CCC"/>
    <w:rsid w:val="003D16DB"/>
    <w:rsid w:val="003D2AB4"/>
    <w:rsid w:val="003D3130"/>
    <w:rsid w:val="003D3362"/>
    <w:rsid w:val="003D350B"/>
    <w:rsid w:val="003D4898"/>
    <w:rsid w:val="003D65CE"/>
    <w:rsid w:val="003D68BD"/>
    <w:rsid w:val="003D74D9"/>
    <w:rsid w:val="003D755E"/>
    <w:rsid w:val="003D7ADB"/>
    <w:rsid w:val="003E0F41"/>
    <w:rsid w:val="003E1EBD"/>
    <w:rsid w:val="003E1EE9"/>
    <w:rsid w:val="003E3142"/>
    <w:rsid w:val="003E6FB6"/>
    <w:rsid w:val="003E7F9D"/>
    <w:rsid w:val="003E7FD0"/>
    <w:rsid w:val="003F1930"/>
    <w:rsid w:val="003F22EF"/>
    <w:rsid w:val="003F230A"/>
    <w:rsid w:val="003F2790"/>
    <w:rsid w:val="003F36D4"/>
    <w:rsid w:val="003F3FFE"/>
    <w:rsid w:val="003F6E74"/>
    <w:rsid w:val="0040043D"/>
    <w:rsid w:val="004017E1"/>
    <w:rsid w:val="00402443"/>
    <w:rsid w:val="0040337F"/>
    <w:rsid w:val="004040A5"/>
    <w:rsid w:val="00404855"/>
    <w:rsid w:val="00404F81"/>
    <w:rsid w:val="00405083"/>
    <w:rsid w:val="004050AF"/>
    <w:rsid w:val="004055AF"/>
    <w:rsid w:val="00410A59"/>
    <w:rsid w:val="00412EBD"/>
    <w:rsid w:val="004130AA"/>
    <w:rsid w:val="00413206"/>
    <w:rsid w:val="004143B4"/>
    <w:rsid w:val="004206BD"/>
    <w:rsid w:val="004214E6"/>
    <w:rsid w:val="00421882"/>
    <w:rsid w:val="00421E26"/>
    <w:rsid w:val="0042272E"/>
    <w:rsid w:val="00422E9A"/>
    <w:rsid w:val="00422F86"/>
    <w:rsid w:val="00425306"/>
    <w:rsid w:val="0042543E"/>
    <w:rsid w:val="00430281"/>
    <w:rsid w:val="00430B9F"/>
    <w:rsid w:val="0043169D"/>
    <w:rsid w:val="00431C1A"/>
    <w:rsid w:val="00432EA7"/>
    <w:rsid w:val="00434A87"/>
    <w:rsid w:val="00435100"/>
    <w:rsid w:val="00437B7C"/>
    <w:rsid w:val="0044087F"/>
    <w:rsid w:val="00441A0A"/>
    <w:rsid w:val="004448E3"/>
    <w:rsid w:val="00445485"/>
    <w:rsid w:val="00447429"/>
    <w:rsid w:val="00451169"/>
    <w:rsid w:val="00452C72"/>
    <w:rsid w:val="00454115"/>
    <w:rsid w:val="0045438A"/>
    <w:rsid w:val="00454D9C"/>
    <w:rsid w:val="00455114"/>
    <w:rsid w:val="00455594"/>
    <w:rsid w:val="00455F3A"/>
    <w:rsid w:val="00457AA8"/>
    <w:rsid w:val="0046038A"/>
    <w:rsid w:val="0046073F"/>
    <w:rsid w:val="0046180D"/>
    <w:rsid w:val="0046294D"/>
    <w:rsid w:val="00464E40"/>
    <w:rsid w:val="00465475"/>
    <w:rsid w:val="00470EC6"/>
    <w:rsid w:val="00473F9D"/>
    <w:rsid w:val="00474E02"/>
    <w:rsid w:val="004765D0"/>
    <w:rsid w:val="0048010E"/>
    <w:rsid w:val="00481289"/>
    <w:rsid w:val="00481F38"/>
    <w:rsid w:val="004820F1"/>
    <w:rsid w:val="00482FA2"/>
    <w:rsid w:val="00483442"/>
    <w:rsid w:val="004841FB"/>
    <w:rsid w:val="0048437F"/>
    <w:rsid w:val="004843AD"/>
    <w:rsid w:val="004848AE"/>
    <w:rsid w:val="004848B9"/>
    <w:rsid w:val="00484F3A"/>
    <w:rsid w:val="00485BFA"/>
    <w:rsid w:val="00487B2E"/>
    <w:rsid w:val="00490176"/>
    <w:rsid w:val="004907D4"/>
    <w:rsid w:val="00490F24"/>
    <w:rsid w:val="004919CC"/>
    <w:rsid w:val="00492B24"/>
    <w:rsid w:val="004949E3"/>
    <w:rsid w:val="00494AD2"/>
    <w:rsid w:val="00494D24"/>
    <w:rsid w:val="004950C8"/>
    <w:rsid w:val="00495E70"/>
    <w:rsid w:val="004A0726"/>
    <w:rsid w:val="004A1F6D"/>
    <w:rsid w:val="004A29DA"/>
    <w:rsid w:val="004A5F8D"/>
    <w:rsid w:val="004A6092"/>
    <w:rsid w:val="004A68A3"/>
    <w:rsid w:val="004A6D55"/>
    <w:rsid w:val="004B04CF"/>
    <w:rsid w:val="004B0E60"/>
    <w:rsid w:val="004B1D63"/>
    <w:rsid w:val="004B22A4"/>
    <w:rsid w:val="004B27B9"/>
    <w:rsid w:val="004B5FDC"/>
    <w:rsid w:val="004C01FF"/>
    <w:rsid w:val="004C0C79"/>
    <w:rsid w:val="004C47FC"/>
    <w:rsid w:val="004C7CB5"/>
    <w:rsid w:val="004D1C03"/>
    <w:rsid w:val="004D1C2F"/>
    <w:rsid w:val="004D2686"/>
    <w:rsid w:val="004D3827"/>
    <w:rsid w:val="004D5977"/>
    <w:rsid w:val="004D6354"/>
    <w:rsid w:val="004D757C"/>
    <w:rsid w:val="004E0E3E"/>
    <w:rsid w:val="004E109E"/>
    <w:rsid w:val="004E10DB"/>
    <w:rsid w:val="004E2A42"/>
    <w:rsid w:val="004E2E08"/>
    <w:rsid w:val="004E4ABB"/>
    <w:rsid w:val="004E4D38"/>
    <w:rsid w:val="004E5629"/>
    <w:rsid w:val="004E7204"/>
    <w:rsid w:val="004F0085"/>
    <w:rsid w:val="004F0C4C"/>
    <w:rsid w:val="004F12A1"/>
    <w:rsid w:val="004F1454"/>
    <w:rsid w:val="004F1E21"/>
    <w:rsid w:val="004F264A"/>
    <w:rsid w:val="004F269C"/>
    <w:rsid w:val="004F2AD6"/>
    <w:rsid w:val="004F2CB5"/>
    <w:rsid w:val="004F4194"/>
    <w:rsid w:val="004F4347"/>
    <w:rsid w:val="004F44C0"/>
    <w:rsid w:val="004F7874"/>
    <w:rsid w:val="004F7C54"/>
    <w:rsid w:val="00502763"/>
    <w:rsid w:val="00502A55"/>
    <w:rsid w:val="00503A8A"/>
    <w:rsid w:val="005060B7"/>
    <w:rsid w:val="0051035C"/>
    <w:rsid w:val="00511AD5"/>
    <w:rsid w:val="005128C1"/>
    <w:rsid w:val="005145E4"/>
    <w:rsid w:val="00514832"/>
    <w:rsid w:val="005152E8"/>
    <w:rsid w:val="00516736"/>
    <w:rsid w:val="00516934"/>
    <w:rsid w:val="00517530"/>
    <w:rsid w:val="005175E6"/>
    <w:rsid w:val="00520550"/>
    <w:rsid w:val="00520B24"/>
    <w:rsid w:val="00521FB1"/>
    <w:rsid w:val="005231CD"/>
    <w:rsid w:val="00523FB2"/>
    <w:rsid w:val="00524974"/>
    <w:rsid w:val="00531547"/>
    <w:rsid w:val="00532725"/>
    <w:rsid w:val="005343BD"/>
    <w:rsid w:val="00535194"/>
    <w:rsid w:val="00536CF5"/>
    <w:rsid w:val="00537D5A"/>
    <w:rsid w:val="00541717"/>
    <w:rsid w:val="00541E82"/>
    <w:rsid w:val="00542553"/>
    <w:rsid w:val="005440A5"/>
    <w:rsid w:val="005456CC"/>
    <w:rsid w:val="00545D2E"/>
    <w:rsid w:val="005460CD"/>
    <w:rsid w:val="0055078E"/>
    <w:rsid w:val="00550B4F"/>
    <w:rsid w:val="00551C5B"/>
    <w:rsid w:val="005523F6"/>
    <w:rsid w:val="00553410"/>
    <w:rsid w:val="00553F01"/>
    <w:rsid w:val="005548A8"/>
    <w:rsid w:val="00554E6C"/>
    <w:rsid w:val="00555889"/>
    <w:rsid w:val="005567BD"/>
    <w:rsid w:val="005609B6"/>
    <w:rsid w:val="00561038"/>
    <w:rsid w:val="00561486"/>
    <w:rsid w:val="00564D51"/>
    <w:rsid w:val="005656C5"/>
    <w:rsid w:val="00566621"/>
    <w:rsid w:val="00567083"/>
    <w:rsid w:val="0056776B"/>
    <w:rsid w:val="00567A27"/>
    <w:rsid w:val="005722D2"/>
    <w:rsid w:val="005737B9"/>
    <w:rsid w:val="0057566F"/>
    <w:rsid w:val="005761D5"/>
    <w:rsid w:val="005776AC"/>
    <w:rsid w:val="005819DA"/>
    <w:rsid w:val="00582A48"/>
    <w:rsid w:val="00583575"/>
    <w:rsid w:val="00583EFB"/>
    <w:rsid w:val="00584477"/>
    <w:rsid w:val="00585DC4"/>
    <w:rsid w:val="00585DEB"/>
    <w:rsid w:val="00586AC5"/>
    <w:rsid w:val="00586F21"/>
    <w:rsid w:val="00586FF2"/>
    <w:rsid w:val="00587A2B"/>
    <w:rsid w:val="00587DDF"/>
    <w:rsid w:val="00587E04"/>
    <w:rsid w:val="0059049E"/>
    <w:rsid w:val="0059100D"/>
    <w:rsid w:val="005921A0"/>
    <w:rsid w:val="0059515E"/>
    <w:rsid w:val="00596CE6"/>
    <w:rsid w:val="00597106"/>
    <w:rsid w:val="00597153"/>
    <w:rsid w:val="005976F0"/>
    <w:rsid w:val="00597F16"/>
    <w:rsid w:val="005A0962"/>
    <w:rsid w:val="005A1669"/>
    <w:rsid w:val="005A4133"/>
    <w:rsid w:val="005A44B2"/>
    <w:rsid w:val="005A4729"/>
    <w:rsid w:val="005A4E68"/>
    <w:rsid w:val="005A5AE6"/>
    <w:rsid w:val="005A5B6B"/>
    <w:rsid w:val="005A7DB3"/>
    <w:rsid w:val="005B026C"/>
    <w:rsid w:val="005B1121"/>
    <w:rsid w:val="005B1374"/>
    <w:rsid w:val="005B1C67"/>
    <w:rsid w:val="005B214D"/>
    <w:rsid w:val="005B2F5B"/>
    <w:rsid w:val="005B30B1"/>
    <w:rsid w:val="005B369F"/>
    <w:rsid w:val="005B382D"/>
    <w:rsid w:val="005B5AA2"/>
    <w:rsid w:val="005B6865"/>
    <w:rsid w:val="005C0765"/>
    <w:rsid w:val="005C1D5F"/>
    <w:rsid w:val="005C45F6"/>
    <w:rsid w:val="005C4664"/>
    <w:rsid w:val="005C6361"/>
    <w:rsid w:val="005C6682"/>
    <w:rsid w:val="005C6D2A"/>
    <w:rsid w:val="005C7B3B"/>
    <w:rsid w:val="005C7FD1"/>
    <w:rsid w:val="005D0833"/>
    <w:rsid w:val="005D1843"/>
    <w:rsid w:val="005D1F71"/>
    <w:rsid w:val="005D256C"/>
    <w:rsid w:val="005D2847"/>
    <w:rsid w:val="005D3EE3"/>
    <w:rsid w:val="005D7BC1"/>
    <w:rsid w:val="005E18F0"/>
    <w:rsid w:val="005E1B26"/>
    <w:rsid w:val="005E4B12"/>
    <w:rsid w:val="005E5ADC"/>
    <w:rsid w:val="005E636E"/>
    <w:rsid w:val="005E6E56"/>
    <w:rsid w:val="005E6E63"/>
    <w:rsid w:val="005E727D"/>
    <w:rsid w:val="005F05BE"/>
    <w:rsid w:val="005F0CD0"/>
    <w:rsid w:val="005F1C4E"/>
    <w:rsid w:val="005F3994"/>
    <w:rsid w:val="005F3DD6"/>
    <w:rsid w:val="005F67C1"/>
    <w:rsid w:val="005F6899"/>
    <w:rsid w:val="005F6AA1"/>
    <w:rsid w:val="005F6B72"/>
    <w:rsid w:val="005F7B85"/>
    <w:rsid w:val="006003B4"/>
    <w:rsid w:val="0060084B"/>
    <w:rsid w:val="0060282B"/>
    <w:rsid w:val="00604D10"/>
    <w:rsid w:val="00604D55"/>
    <w:rsid w:val="00605237"/>
    <w:rsid w:val="00605A6D"/>
    <w:rsid w:val="006061E8"/>
    <w:rsid w:val="0061089E"/>
    <w:rsid w:val="006114AC"/>
    <w:rsid w:val="00614353"/>
    <w:rsid w:val="00615128"/>
    <w:rsid w:val="0061718E"/>
    <w:rsid w:val="006175DE"/>
    <w:rsid w:val="0061781B"/>
    <w:rsid w:val="00617DEE"/>
    <w:rsid w:val="00620393"/>
    <w:rsid w:val="00621ABD"/>
    <w:rsid w:val="00621FA4"/>
    <w:rsid w:val="006228F0"/>
    <w:rsid w:val="00623613"/>
    <w:rsid w:val="006245C4"/>
    <w:rsid w:val="00626D7A"/>
    <w:rsid w:val="00627770"/>
    <w:rsid w:val="00627853"/>
    <w:rsid w:val="0063270A"/>
    <w:rsid w:val="00632EF8"/>
    <w:rsid w:val="00633C47"/>
    <w:rsid w:val="00633F21"/>
    <w:rsid w:val="006343A8"/>
    <w:rsid w:val="006358C3"/>
    <w:rsid w:val="00635A31"/>
    <w:rsid w:val="00635DDA"/>
    <w:rsid w:val="00635F95"/>
    <w:rsid w:val="006405DE"/>
    <w:rsid w:val="006425E7"/>
    <w:rsid w:val="0064284A"/>
    <w:rsid w:val="00642C2A"/>
    <w:rsid w:val="00645E3F"/>
    <w:rsid w:val="00646686"/>
    <w:rsid w:val="00650E84"/>
    <w:rsid w:val="006520C9"/>
    <w:rsid w:val="0065363B"/>
    <w:rsid w:val="00654837"/>
    <w:rsid w:val="006555E5"/>
    <w:rsid w:val="006568DC"/>
    <w:rsid w:val="00657091"/>
    <w:rsid w:val="006576BA"/>
    <w:rsid w:val="00661E38"/>
    <w:rsid w:val="006630C0"/>
    <w:rsid w:val="00663B81"/>
    <w:rsid w:val="006650A9"/>
    <w:rsid w:val="006703AF"/>
    <w:rsid w:val="006724D9"/>
    <w:rsid w:val="0067395C"/>
    <w:rsid w:val="00674EF1"/>
    <w:rsid w:val="00675527"/>
    <w:rsid w:val="0067563D"/>
    <w:rsid w:val="00675FF1"/>
    <w:rsid w:val="00676DD5"/>
    <w:rsid w:val="00681DD7"/>
    <w:rsid w:val="00682260"/>
    <w:rsid w:val="0068244D"/>
    <w:rsid w:val="0068407E"/>
    <w:rsid w:val="00684542"/>
    <w:rsid w:val="00685669"/>
    <w:rsid w:val="0068644E"/>
    <w:rsid w:val="00686554"/>
    <w:rsid w:val="00687CCE"/>
    <w:rsid w:val="00691C52"/>
    <w:rsid w:val="006923B5"/>
    <w:rsid w:val="006927CC"/>
    <w:rsid w:val="00693C14"/>
    <w:rsid w:val="006955C1"/>
    <w:rsid w:val="00695D3A"/>
    <w:rsid w:val="00697EAC"/>
    <w:rsid w:val="006A0735"/>
    <w:rsid w:val="006A0B74"/>
    <w:rsid w:val="006A26A4"/>
    <w:rsid w:val="006A362E"/>
    <w:rsid w:val="006A3A9B"/>
    <w:rsid w:val="006A3E40"/>
    <w:rsid w:val="006A3EF6"/>
    <w:rsid w:val="006A4328"/>
    <w:rsid w:val="006A5437"/>
    <w:rsid w:val="006A5A31"/>
    <w:rsid w:val="006A5E92"/>
    <w:rsid w:val="006B033A"/>
    <w:rsid w:val="006B03E9"/>
    <w:rsid w:val="006B0E6A"/>
    <w:rsid w:val="006B0EA1"/>
    <w:rsid w:val="006B2141"/>
    <w:rsid w:val="006B43AA"/>
    <w:rsid w:val="006B59B8"/>
    <w:rsid w:val="006B7A67"/>
    <w:rsid w:val="006B7C62"/>
    <w:rsid w:val="006C0DD8"/>
    <w:rsid w:val="006C1170"/>
    <w:rsid w:val="006C4A42"/>
    <w:rsid w:val="006C6070"/>
    <w:rsid w:val="006C7D19"/>
    <w:rsid w:val="006D1D4B"/>
    <w:rsid w:val="006D1EF8"/>
    <w:rsid w:val="006D22E2"/>
    <w:rsid w:val="006D47DE"/>
    <w:rsid w:val="006D4BB9"/>
    <w:rsid w:val="006D527E"/>
    <w:rsid w:val="006D759B"/>
    <w:rsid w:val="006D78BE"/>
    <w:rsid w:val="006E1C8D"/>
    <w:rsid w:val="006E2676"/>
    <w:rsid w:val="006E413D"/>
    <w:rsid w:val="006E4538"/>
    <w:rsid w:val="006E4A8B"/>
    <w:rsid w:val="006E6246"/>
    <w:rsid w:val="006E7C83"/>
    <w:rsid w:val="006F0D85"/>
    <w:rsid w:val="006F0E0F"/>
    <w:rsid w:val="006F2048"/>
    <w:rsid w:val="006F23CE"/>
    <w:rsid w:val="006F30AB"/>
    <w:rsid w:val="006F7A4F"/>
    <w:rsid w:val="007002D5"/>
    <w:rsid w:val="007017F7"/>
    <w:rsid w:val="00702705"/>
    <w:rsid w:val="00703A48"/>
    <w:rsid w:val="00703DC6"/>
    <w:rsid w:val="007048F5"/>
    <w:rsid w:val="00704B02"/>
    <w:rsid w:val="00704D7C"/>
    <w:rsid w:val="0070696C"/>
    <w:rsid w:val="00706F9B"/>
    <w:rsid w:val="00707375"/>
    <w:rsid w:val="0071127E"/>
    <w:rsid w:val="00711A64"/>
    <w:rsid w:val="00712297"/>
    <w:rsid w:val="007130A8"/>
    <w:rsid w:val="00713CFB"/>
    <w:rsid w:val="00714BDA"/>
    <w:rsid w:val="00715867"/>
    <w:rsid w:val="00715F45"/>
    <w:rsid w:val="00717364"/>
    <w:rsid w:val="00717F7B"/>
    <w:rsid w:val="007205EB"/>
    <w:rsid w:val="0072107B"/>
    <w:rsid w:val="00721405"/>
    <w:rsid w:val="00722CDB"/>
    <w:rsid w:val="0072337B"/>
    <w:rsid w:val="007233FB"/>
    <w:rsid w:val="00724A4D"/>
    <w:rsid w:val="00727F16"/>
    <w:rsid w:val="00731552"/>
    <w:rsid w:val="00732E8E"/>
    <w:rsid w:val="00733948"/>
    <w:rsid w:val="00734FBC"/>
    <w:rsid w:val="007360C6"/>
    <w:rsid w:val="00736191"/>
    <w:rsid w:val="00736F4E"/>
    <w:rsid w:val="0073749B"/>
    <w:rsid w:val="007375D1"/>
    <w:rsid w:val="00737DA2"/>
    <w:rsid w:val="007409D2"/>
    <w:rsid w:val="00740A13"/>
    <w:rsid w:val="00740B02"/>
    <w:rsid w:val="00740DD4"/>
    <w:rsid w:val="00741945"/>
    <w:rsid w:val="007425D9"/>
    <w:rsid w:val="00745143"/>
    <w:rsid w:val="00745486"/>
    <w:rsid w:val="007508CA"/>
    <w:rsid w:val="00752EA7"/>
    <w:rsid w:val="0075369F"/>
    <w:rsid w:val="007538C6"/>
    <w:rsid w:val="00753E5A"/>
    <w:rsid w:val="0075486C"/>
    <w:rsid w:val="00754C72"/>
    <w:rsid w:val="0075594A"/>
    <w:rsid w:val="00755FCB"/>
    <w:rsid w:val="0075644B"/>
    <w:rsid w:val="00757F29"/>
    <w:rsid w:val="00757FA4"/>
    <w:rsid w:val="00762182"/>
    <w:rsid w:val="007630D9"/>
    <w:rsid w:val="007643AC"/>
    <w:rsid w:val="00764708"/>
    <w:rsid w:val="0076580D"/>
    <w:rsid w:val="00765E49"/>
    <w:rsid w:val="00766BA8"/>
    <w:rsid w:val="00767976"/>
    <w:rsid w:val="00767A39"/>
    <w:rsid w:val="00767AB0"/>
    <w:rsid w:val="00770219"/>
    <w:rsid w:val="00771CF0"/>
    <w:rsid w:val="0077254E"/>
    <w:rsid w:val="007725E7"/>
    <w:rsid w:val="0077262C"/>
    <w:rsid w:val="00772E5A"/>
    <w:rsid w:val="00773863"/>
    <w:rsid w:val="007757D6"/>
    <w:rsid w:val="00776992"/>
    <w:rsid w:val="0077758F"/>
    <w:rsid w:val="0078111D"/>
    <w:rsid w:val="007815D8"/>
    <w:rsid w:val="00781AD7"/>
    <w:rsid w:val="00781D80"/>
    <w:rsid w:val="00782393"/>
    <w:rsid w:val="00782E0E"/>
    <w:rsid w:val="0078321C"/>
    <w:rsid w:val="00783719"/>
    <w:rsid w:val="00783CC5"/>
    <w:rsid w:val="00785A44"/>
    <w:rsid w:val="0078607B"/>
    <w:rsid w:val="007917B4"/>
    <w:rsid w:val="00791A3A"/>
    <w:rsid w:val="00791BFC"/>
    <w:rsid w:val="00792719"/>
    <w:rsid w:val="00792D85"/>
    <w:rsid w:val="0079526B"/>
    <w:rsid w:val="0079797C"/>
    <w:rsid w:val="007A2787"/>
    <w:rsid w:val="007A336E"/>
    <w:rsid w:val="007A42B2"/>
    <w:rsid w:val="007A5460"/>
    <w:rsid w:val="007A5F12"/>
    <w:rsid w:val="007A6AC3"/>
    <w:rsid w:val="007B1BB6"/>
    <w:rsid w:val="007B3824"/>
    <w:rsid w:val="007B3AE7"/>
    <w:rsid w:val="007B4C96"/>
    <w:rsid w:val="007B611E"/>
    <w:rsid w:val="007B6773"/>
    <w:rsid w:val="007B754A"/>
    <w:rsid w:val="007C05EE"/>
    <w:rsid w:val="007C26AE"/>
    <w:rsid w:val="007C5DDB"/>
    <w:rsid w:val="007C7405"/>
    <w:rsid w:val="007C7AA8"/>
    <w:rsid w:val="007C7ED1"/>
    <w:rsid w:val="007D0206"/>
    <w:rsid w:val="007D07F9"/>
    <w:rsid w:val="007D1DA8"/>
    <w:rsid w:val="007D31B3"/>
    <w:rsid w:val="007D340E"/>
    <w:rsid w:val="007D345C"/>
    <w:rsid w:val="007D3488"/>
    <w:rsid w:val="007D4A08"/>
    <w:rsid w:val="007D4A92"/>
    <w:rsid w:val="007D552A"/>
    <w:rsid w:val="007D70B2"/>
    <w:rsid w:val="007D7E33"/>
    <w:rsid w:val="007D7F2E"/>
    <w:rsid w:val="007E0B21"/>
    <w:rsid w:val="007E229D"/>
    <w:rsid w:val="007E278C"/>
    <w:rsid w:val="007E2C8C"/>
    <w:rsid w:val="007E321D"/>
    <w:rsid w:val="007E38E9"/>
    <w:rsid w:val="007E447A"/>
    <w:rsid w:val="007E4706"/>
    <w:rsid w:val="007E7DE5"/>
    <w:rsid w:val="007F09FB"/>
    <w:rsid w:val="007F1A51"/>
    <w:rsid w:val="007F296A"/>
    <w:rsid w:val="007F43E6"/>
    <w:rsid w:val="007F49A5"/>
    <w:rsid w:val="007F5FDE"/>
    <w:rsid w:val="007F6365"/>
    <w:rsid w:val="007F6D0C"/>
    <w:rsid w:val="007F7997"/>
    <w:rsid w:val="0080119D"/>
    <w:rsid w:val="00803104"/>
    <w:rsid w:val="00805B59"/>
    <w:rsid w:val="00805C13"/>
    <w:rsid w:val="0080659D"/>
    <w:rsid w:val="008071C0"/>
    <w:rsid w:val="00812A2E"/>
    <w:rsid w:val="0081367F"/>
    <w:rsid w:val="00813DB5"/>
    <w:rsid w:val="00815214"/>
    <w:rsid w:val="0081656B"/>
    <w:rsid w:val="00817F03"/>
    <w:rsid w:val="00821219"/>
    <w:rsid w:val="00821626"/>
    <w:rsid w:val="00821B6A"/>
    <w:rsid w:val="00822B26"/>
    <w:rsid w:val="00822FB3"/>
    <w:rsid w:val="008237AC"/>
    <w:rsid w:val="008253DA"/>
    <w:rsid w:val="0082621D"/>
    <w:rsid w:val="00826920"/>
    <w:rsid w:val="00827792"/>
    <w:rsid w:val="008303CB"/>
    <w:rsid w:val="008308C5"/>
    <w:rsid w:val="00830F30"/>
    <w:rsid w:val="00832E9A"/>
    <w:rsid w:val="00834A2D"/>
    <w:rsid w:val="00835672"/>
    <w:rsid w:val="0084057B"/>
    <w:rsid w:val="00840D02"/>
    <w:rsid w:val="0084701C"/>
    <w:rsid w:val="008479FB"/>
    <w:rsid w:val="00847CA4"/>
    <w:rsid w:val="008506FF"/>
    <w:rsid w:val="00850E8B"/>
    <w:rsid w:val="00851917"/>
    <w:rsid w:val="008530F7"/>
    <w:rsid w:val="00854404"/>
    <w:rsid w:val="00855282"/>
    <w:rsid w:val="00857333"/>
    <w:rsid w:val="00860118"/>
    <w:rsid w:val="00860126"/>
    <w:rsid w:val="00860497"/>
    <w:rsid w:val="0086078C"/>
    <w:rsid w:val="00861685"/>
    <w:rsid w:val="008622AA"/>
    <w:rsid w:val="0086329C"/>
    <w:rsid w:val="00864533"/>
    <w:rsid w:val="00864DFF"/>
    <w:rsid w:val="0086675C"/>
    <w:rsid w:val="008702B4"/>
    <w:rsid w:val="0087088B"/>
    <w:rsid w:val="00872564"/>
    <w:rsid w:val="00872F43"/>
    <w:rsid w:val="00880E9F"/>
    <w:rsid w:val="00880FB7"/>
    <w:rsid w:val="00881757"/>
    <w:rsid w:val="008843D8"/>
    <w:rsid w:val="00884CC2"/>
    <w:rsid w:val="00884F78"/>
    <w:rsid w:val="00885656"/>
    <w:rsid w:val="00891D01"/>
    <w:rsid w:val="00893932"/>
    <w:rsid w:val="00893C76"/>
    <w:rsid w:val="008942DD"/>
    <w:rsid w:val="008965B6"/>
    <w:rsid w:val="00896E20"/>
    <w:rsid w:val="00897FC9"/>
    <w:rsid w:val="008A0562"/>
    <w:rsid w:val="008A0827"/>
    <w:rsid w:val="008A11A3"/>
    <w:rsid w:val="008A134E"/>
    <w:rsid w:val="008A1378"/>
    <w:rsid w:val="008A2F46"/>
    <w:rsid w:val="008A3D7D"/>
    <w:rsid w:val="008A45A1"/>
    <w:rsid w:val="008A4E8E"/>
    <w:rsid w:val="008A5A9A"/>
    <w:rsid w:val="008A5E7C"/>
    <w:rsid w:val="008A61FF"/>
    <w:rsid w:val="008A6CEF"/>
    <w:rsid w:val="008B0342"/>
    <w:rsid w:val="008B04B9"/>
    <w:rsid w:val="008B1A00"/>
    <w:rsid w:val="008B1E9C"/>
    <w:rsid w:val="008B243A"/>
    <w:rsid w:val="008B553A"/>
    <w:rsid w:val="008B5A16"/>
    <w:rsid w:val="008B5D72"/>
    <w:rsid w:val="008B658A"/>
    <w:rsid w:val="008B6EBA"/>
    <w:rsid w:val="008C0D41"/>
    <w:rsid w:val="008C0EBF"/>
    <w:rsid w:val="008C1C71"/>
    <w:rsid w:val="008C2DAB"/>
    <w:rsid w:val="008C3C35"/>
    <w:rsid w:val="008C466A"/>
    <w:rsid w:val="008C579C"/>
    <w:rsid w:val="008C6177"/>
    <w:rsid w:val="008C709E"/>
    <w:rsid w:val="008C7599"/>
    <w:rsid w:val="008C7614"/>
    <w:rsid w:val="008D0CB7"/>
    <w:rsid w:val="008D2559"/>
    <w:rsid w:val="008D45BE"/>
    <w:rsid w:val="008D5107"/>
    <w:rsid w:val="008D7A14"/>
    <w:rsid w:val="008E13DF"/>
    <w:rsid w:val="008E309B"/>
    <w:rsid w:val="008E3713"/>
    <w:rsid w:val="008E4B26"/>
    <w:rsid w:val="008E5141"/>
    <w:rsid w:val="008E7177"/>
    <w:rsid w:val="008F05FA"/>
    <w:rsid w:val="008F0631"/>
    <w:rsid w:val="008F1BAC"/>
    <w:rsid w:val="008F2BB5"/>
    <w:rsid w:val="008F4B7A"/>
    <w:rsid w:val="008F63A5"/>
    <w:rsid w:val="008F718B"/>
    <w:rsid w:val="008F7CDD"/>
    <w:rsid w:val="009000C0"/>
    <w:rsid w:val="009001FB"/>
    <w:rsid w:val="00900268"/>
    <w:rsid w:val="00903C47"/>
    <w:rsid w:val="00904446"/>
    <w:rsid w:val="00905157"/>
    <w:rsid w:val="00905627"/>
    <w:rsid w:val="00905ECF"/>
    <w:rsid w:val="00906569"/>
    <w:rsid w:val="0091089B"/>
    <w:rsid w:val="00912887"/>
    <w:rsid w:val="00912FF3"/>
    <w:rsid w:val="00915DDE"/>
    <w:rsid w:val="00921467"/>
    <w:rsid w:val="00922707"/>
    <w:rsid w:val="0092292B"/>
    <w:rsid w:val="009236C1"/>
    <w:rsid w:val="009257DD"/>
    <w:rsid w:val="0092582F"/>
    <w:rsid w:val="0092629D"/>
    <w:rsid w:val="00926988"/>
    <w:rsid w:val="00926D25"/>
    <w:rsid w:val="00930C48"/>
    <w:rsid w:val="0093132D"/>
    <w:rsid w:val="00932630"/>
    <w:rsid w:val="00932711"/>
    <w:rsid w:val="009332A9"/>
    <w:rsid w:val="0093344C"/>
    <w:rsid w:val="00934816"/>
    <w:rsid w:val="00934AA6"/>
    <w:rsid w:val="00934E5C"/>
    <w:rsid w:val="0093519F"/>
    <w:rsid w:val="00935452"/>
    <w:rsid w:val="00936209"/>
    <w:rsid w:val="0093725B"/>
    <w:rsid w:val="00937FBC"/>
    <w:rsid w:val="00940094"/>
    <w:rsid w:val="009419BD"/>
    <w:rsid w:val="00941D33"/>
    <w:rsid w:val="00942825"/>
    <w:rsid w:val="00943E09"/>
    <w:rsid w:val="0094554A"/>
    <w:rsid w:val="00945CDE"/>
    <w:rsid w:val="00945DE6"/>
    <w:rsid w:val="009509A2"/>
    <w:rsid w:val="00954E99"/>
    <w:rsid w:val="00955E46"/>
    <w:rsid w:val="009576B9"/>
    <w:rsid w:val="009576F8"/>
    <w:rsid w:val="00957D8E"/>
    <w:rsid w:val="0096069E"/>
    <w:rsid w:val="00961129"/>
    <w:rsid w:val="00961D06"/>
    <w:rsid w:val="00963811"/>
    <w:rsid w:val="00963D60"/>
    <w:rsid w:val="0096409B"/>
    <w:rsid w:val="00964CC0"/>
    <w:rsid w:val="0096614D"/>
    <w:rsid w:val="00966559"/>
    <w:rsid w:val="00966751"/>
    <w:rsid w:val="009668BF"/>
    <w:rsid w:val="00967B5F"/>
    <w:rsid w:val="00970703"/>
    <w:rsid w:val="009712BB"/>
    <w:rsid w:val="00971CC1"/>
    <w:rsid w:val="00974823"/>
    <w:rsid w:val="00975CC1"/>
    <w:rsid w:val="00976046"/>
    <w:rsid w:val="009777CF"/>
    <w:rsid w:val="00981956"/>
    <w:rsid w:val="00982A8C"/>
    <w:rsid w:val="00983AD2"/>
    <w:rsid w:val="00983C6A"/>
    <w:rsid w:val="00983CEF"/>
    <w:rsid w:val="00984DD7"/>
    <w:rsid w:val="0098512A"/>
    <w:rsid w:val="00986675"/>
    <w:rsid w:val="00990C0C"/>
    <w:rsid w:val="00990FC7"/>
    <w:rsid w:val="00992594"/>
    <w:rsid w:val="009929A9"/>
    <w:rsid w:val="0099314C"/>
    <w:rsid w:val="00993A4C"/>
    <w:rsid w:val="00993E14"/>
    <w:rsid w:val="0099463A"/>
    <w:rsid w:val="00994954"/>
    <w:rsid w:val="00996E58"/>
    <w:rsid w:val="009977E4"/>
    <w:rsid w:val="009A0E36"/>
    <w:rsid w:val="009A0F15"/>
    <w:rsid w:val="009A129B"/>
    <w:rsid w:val="009A14D9"/>
    <w:rsid w:val="009A344E"/>
    <w:rsid w:val="009A4060"/>
    <w:rsid w:val="009A52B0"/>
    <w:rsid w:val="009A69EF"/>
    <w:rsid w:val="009A7FA2"/>
    <w:rsid w:val="009B06AA"/>
    <w:rsid w:val="009B11AE"/>
    <w:rsid w:val="009B1E1C"/>
    <w:rsid w:val="009B2659"/>
    <w:rsid w:val="009B58D3"/>
    <w:rsid w:val="009B780A"/>
    <w:rsid w:val="009C05ED"/>
    <w:rsid w:val="009C1FFA"/>
    <w:rsid w:val="009C262E"/>
    <w:rsid w:val="009C2716"/>
    <w:rsid w:val="009C3821"/>
    <w:rsid w:val="009C3E87"/>
    <w:rsid w:val="009C4D4E"/>
    <w:rsid w:val="009C524F"/>
    <w:rsid w:val="009C58F5"/>
    <w:rsid w:val="009C6674"/>
    <w:rsid w:val="009D0F35"/>
    <w:rsid w:val="009D133B"/>
    <w:rsid w:val="009D2DF9"/>
    <w:rsid w:val="009D33A1"/>
    <w:rsid w:val="009D4601"/>
    <w:rsid w:val="009D57C6"/>
    <w:rsid w:val="009D5C72"/>
    <w:rsid w:val="009D5D05"/>
    <w:rsid w:val="009D7120"/>
    <w:rsid w:val="009D7984"/>
    <w:rsid w:val="009E0E84"/>
    <w:rsid w:val="009E338C"/>
    <w:rsid w:val="009E3820"/>
    <w:rsid w:val="009E48C5"/>
    <w:rsid w:val="009E5D45"/>
    <w:rsid w:val="009F1C21"/>
    <w:rsid w:val="009F3235"/>
    <w:rsid w:val="009F4492"/>
    <w:rsid w:val="009F4843"/>
    <w:rsid w:val="009F4919"/>
    <w:rsid w:val="009F4B73"/>
    <w:rsid w:val="009F6978"/>
    <w:rsid w:val="009F7E37"/>
    <w:rsid w:val="00A00E25"/>
    <w:rsid w:val="00A01044"/>
    <w:rsid w:val="00A028F3"/>
    <w:rsid w:val="00A03FCF"/>
    <w:rsid w:val="00A04DF1"/>
    <w:rsid w:val="00A057DA"/>
    <w:rsid w:val="00A063D3"/>
    <w:rsid w:val="00A06C46"/>
    <w:rsid w:val="00A10B8E"/>
    <w:rsid w:val="00A12A48"/>
    <w:rsid w:val="00A12B4E"/>
    <w:rsid w:val="00A14E83"/>
    <w:rsid w:val="00A14FF6"/>
    <w:rsid w:val="00A158CF"/>
    <w:rsid w:val="00A17BD5"/>
    <w:rsid w:val="00A20F2D"/>
    <w:rsid w:val="00A219D3"/>
    <w:rsid w:val="00A21A47"/>
    <w:rsid w:val="00A21FE3"/>
    <w:rsid w:val="00A24B07"/>
    <w:rsid w:val="00A250A8"/>
    <w:rsid w:val="00A2727F"/>
    <w:rsid w:val="00A30948"/>
    <w:rsid w:val="00A309E5"/>
    <w:rsid w:val="00A31160"/>
    <w:rsid w:val="00A313B6"/>
    <w:rsid w:val="00A31A42"/>
    <w:rsid w:val="00A31A82"/>
    <w:rsid w:val="00A32B84"/>
    <w:rsid w:val="00A33334"/>
    <w:rsid w:val="00A3469A"/>
    <w:rsid w:val="00A35667"/>
    <w:rsid w:val="00A365C3"/>
    <w:rsid w:val="00A36DA6"/>
    <w:rsid w:val="00A36ECD"/>
    <w:rsid w:val="00A413AB"/>
    <w:rsid w:val="00A413F4"/>
    <w:rsid w:val="00A4225C"/>
    <w:rsid w:val="00A4234F"/>
    <w:rsid w:val="00A439CF"/>
    <w:rsid w:val="00A45370"/>
    <w:rsid w:val="00A456D6"/>
    <w:rsid w:val="00A461A6"/>
    <w:rsid w:val="00A46C0C"/>
    <w:rsid w:val="00A47EE0"/>
    <w:rsid w:val="00A52A9B"/>
    <w:rsid w:val="00A5376D"/>
    <w:rsid w:val="00A541E3"/>
    <w:rsid w:val="00A549C2"/>
    <w:rsid w:val="00A54DC9"/>
    <w:rsid w:val="00A617CD"/>
    <w:rsid w:val="00A639D5"/>
    <w:rsid w:val="00A642F6"/>
    <w:rsid w:val="00A64849"/>
    <w:rsid w:val="00A648E9"/>
    <w:rsid w:val="00A64A5D"/>
    <w:rsid w:val="00A64E03"/>
    <w:rsid w:val="00A65645"/>
    <w:rsid w:val="00A6627F"/>
    <w:rsid w:val="00A66EED"/>
    <w:rsid w:val="00A671A8"/>
    <w:rsid w:val="00A67D65"/>
    <w:rsid w:val="00A67FCE"/>
    <w:rsid w:val="00A71565"/>
    <w:rsid w:val="00A72EE1"/>
    <w:rsid w:val="00A731EC"/>
    <w:rsid w:val="00A73B85"/>
    <w:rsid w:val="00A73ED5"/>
    <w:rsid w:val="00A75159"/>
    <w:rsid w:val="00A75EA9"/>
    <w:rsid w:val="00A7726C"/>
    <w:rsid w:val="00A82712"/>
    <w:rsid w:val="00A82A31"/>
    <w:rsid w:val="00A847CB"/>
    <w:rsid w:val="00A84935"/>
    <w:rsid w:val="00A858D1"/>
    <w:rsid w:val="00A903E5"/>
    <w:rsid w:val="00A91A92"/>
    <w:rsid w:val="00A937FB"/>
    <w:rsid w:val="00A94B44"/>
    <w:rsid w:val="00A9577E"/>
    <w:rsid w:val="00A95FA6"/>
    <w:rsid w:val="00A9736B"/>
    <w:rsid w:val="00AA14F6"/>
    <w:rsid w:val="00AA160D"/>
    <w:rsid w:val="00AA1830"/>
    <w:rsid w:val="00AA33AB"/>
    <w:rsid w:val="00AA3C15"/>
    <w:rsid w:val="00AA5586"/>
    <w:rsid w:val="00AA67D2"/>
    <w:rsid w:val="00AA77F1"/>
    <w:rsid w:val="00AB001D"/>
    <w:rsid w:val="00AB0AE3"/>
    <w:rsid w:val="00AB0B89"/>
    <w:rsid w:val="00AB167D"/>
    <w:rsid w:val="00AB212E"/>
    <w:rsid w:val="00AB54C8"/>
    <w:rsid w:val="00AB61FC"/>
    <w:rsid w:val="00AB6795"/>
    <w:rsid w:val="00AB67AE"/>
    <w:rsid w:val="00AB7287"/>
    <w:rsid w:val="00AC0426"/>
    <w:rsid w:val="00AC2B1B"/>
    <w:rsid w:val="00AC3793"/>
    <w:rsid w:val="00AC600F"/>
    <w:rsid w:val="00AC636F"/>
    <w:rsid w:val="00AC72CD"/>
    <w:rsid w:val="00AC7775"/>
    <w:rsid w:val="00AD0AE7"/>
    <w:rsid w:val="00AD15AB"/>
    <w:rsid w:val="00AD3C39"/>
    <w:rsid w:val="00AD6435"/>
    <w:rsid w:val="00AE0623"/>
    <w:rsid w:val="00AE46D3"/>
    <w:rsid w:val="00AE503C"/>
    <w:rsid w:val="00AE63ED"/>
    <w:rsid w:val="00AE6BE0"/>
    <w:rsid w:val="00AE7B86"/>
    <w:rsid w:val="00AF1986"/>
    <w:rsid w:val="00AF1A54"/>
    <w:rsid w:val="00AF2636"/>
    <w:rsid w:val="00AF29F4"/>
    <w:rsid w:val="00AF2C59"/>
    <w:rsid w:val="00AF4E59"/>
    <w:rsid w:val="00AF5130"/>
    <w:rsid w:val="00B001C5"/>
    <w:rsid w:val="00B01B42"/>
    <w:rsid w:val="00B02577"/>
    <w:rsid w:val="00B04DD2"/>
    <w:rsid w:val="00B05005"/>
    <w:rsid w:val="00B051DA"/>
    <w:rsid w:val="00B05B55"/>
    <w:rsid w:val="00B06BEC"/>
    <w:rsid w:val="00B06C5A"/>
    <w:rsid w:val="00B07705"/>
    <w:rsid w:val="00B11477"/>
    <w:rsid w:val="00B12365"/>
    <w:rsid w:val="00B1379E"/>
    <w:rsid w:val="00B1471D"/>
    <w:rsid w:val="00B153F6"/>
    <w:rsid w:val="00B15E65"/>
    <w:rsid w:val="00B203CB"/>
    <w:rsid w:val="00B20B8A"/>
    <w:rsid w:val="00B21427"/>
    <w:rsid w:val="00B23346"/>
    <w:rsid w:val="00B23929"/>
    <w:rsid w:val="00B2412C"/>
    <w:rsid w:val="00B24EE5"/>
    <w:rsid w:val="00B26CFA"/>
    <w:rsid w:val="00B27A43"/>
    <w:rsid w:val="00B3028B"/>
    <w:rsid w:val="00B31766"/>
    <w:rsid w:val="00B31CB1"/>
    <w:rsid w:val="00B34474"/>
    <w:rsid w:val="00B3457C"/>
    <w:rsid w:val="00B35181"/>
    <w:rsid w:val="00B351DE"/>
    <w:rsid w:val="00B36250"/>
    <w:rsid w:val="00B373FE"/>
    <w:rsid w:val="00B41B51"/>
    <w:rsid w:val="00B4277B"/>
    <w:rsid w:val="00B43CF9"/>
    <w:rsid w:val="00B43E57"/>
    <w:rsid w:val="00B441FE"/>
    <w:rsid w:val="00B4473A"/>
    <w:rsid w:val="00B44F15"/>
    <w:rsid w:val="00B45226"/>
    <w:rsid w:val="00B45F60"/>
    <w:rsid w:val="00B468DF"/>
    <w:rsid w:val="00B47357"/>
    <w:rsid w:val="00B50279"/>
    <w:rsid w:val="00B50712"/>
    <w:rsid w:val="00B508D2"/>
    <w:rsid w:val="00B50C91"/>
    <w:rsid w:val="00B51F6A"/>
    <w:rsid w:val="00B526D3"/>
    <w:rsid w:val="00B52E99"/>
    <w:rsid w:val="00B531A2"/>
    <w:rsid w:val="00B53847"/>
    <w:rsid w:val="00B54834"/>
    <w:rsid w:val="00B54A68"/>
    <w:rsid w:val="00B57078"/>
    <w:rsid w:val="00B6211F"/>
    <w:rsid w:val="00B637C0"/>
    <w:rsid w:val="00B64141"/>
    <w:rsid w:val="00B6418B"/>
    <w:rsid w:val="00B64DF6"/>
    <w:rsid w:val="00B65537"/>
    <w:rsid w:val="00B66291"/>
    <w:rsid w:val="00B66CD5"/>
    <w:rsid w:val="00B67D02"/>
    <w:rsid w:val="00B733B0"/>
    <w:rsid w:val="00B74F49"/>
    <w:rsid w:val="00B75048"/>
    <w:rsid w:val="00B81279"/>
    <w:rsid w:val="00B812EB"/>
    <w:rsid w:val="00B816C1"/>
    <w:rsid w:val="00B81A98"/>
    <w:rsid w:val="00B82477"/>
    <w:rsid w:val="00B829E9"/>
    <w:rsid w:val="00B830CD"/>
    <w:rsid w:val="00B833FF"/>
    <w:rsid w:val="00B83AEC"/>
    <w:rsid w:val="00B84A56"/>
    <w:rsid w:val="00B84C6B"/>
    <w:rsid w:val="00B85192"/>
    <w:rsid w:val="00B85FD2"/>
    <w:rsid w:val="00B906C4"/>
    <w:rsid w:val="00B90F8A"/>
    <w:rsid w:val="00B91D9A"/>
    <w:rsid w:val="00B946AF"/>
    <w:rsid w:val="00B947B6"/>
    <w:rsid w:val="00BA050F"/>
    <w:rsid w:val="00BA1C7A"/>
    <w:rsid w:val="00BA492F"/>
    <w:rsid w:val="00BA5AE8"/>
    <w:rsid w:val="00BB2027"/>
    <w:rsid w:val="00BB2229"/>
    <w:rsid w:val="00BB37CA"/>
    <w:rsid w:val="00BB696D"/>
    <w:rsid w:val="00BB79FB"/>
    <w:rsid w:val="00BC009B"/>
    <w:rsid w:val="00BC09B8"/>
    <w:rsid w:val="00BC1087"/>
    <w:rsid w:val="00BC1428"/>
    <w:rsid w:val="00BC1578"/>
    <w:rsid w:val="00BC20DF"/>
    <w:rsid w:val="00BC36E4"/>
    <w:rsid w:val="00BC3A1E"/>
    <w:rsid w:val="00BC3EE3"/>
    <w:rsid w:val="00BC4E87"/>
    <w:rsid w:val="00BC50BA"/>
    <w:rsid w:val="00BC69C4"/>
    <w:rsid w:val="00BC7A7A"/>
    <w:rsid w:val="00BD0401"/>
    <w:rsid w:val="00BD18C5"/>
    <w:rsid w:val="00BD2C66"/>
    <w:rsid w:val="00BD2D02"/>
    <w:rsid w:val="00BD389B"/>
    <w:rsid w:val="00BD5A63"/>
    <w:rsid w:val="00BD60B0"/>
    <w:rsid w:val="00BD62DC"/>
    <w:rsid w:val="00BE0381"/>
    <w:rsid w:val="00BE1544"/>
    <w:rsid w:val="00BE4D5A"/>
    <w:rsid w:val="00BE5E17"/>
    <w:rsid w:val="00BF16C6"/>
    <w:rsid w:val="00BF1B87"/>
    <w:rsid w:val="00BF1C22"/>
    <w:rsid w:val="00BF3F9B"/>
    <w:rsid w:val="00BF4B03"/>
    <w:rsid w:val="00BF5784"/>
    <w:rsid w:val="00BF63E8"/>
    <w:rsid w:val="00BF6C17"/>
    <w:rsid w:val="00C0210F"/>
    <w:rsid w:val="00C039B6"/>
    <w:rsid w:val="00C04A1D"/>
    <w:rsid w:val="00C06F6F"/>
    <w:rsid w:val="00C117F2"/>
    <w:rsid w:val="00C11A5B"/>
    <w:rsid w:val="00C1257C"/>
    <w:rsid w:val="00C12762"/>
    <w:rsid w:val="00C130B0"/>
    <w:rsid w:val="00C148AA"/>
    <w:rsid w:val="00C171C7"/>
    <w:rsid w:val="00C174EF"/>
    <w:rsid w:val="00C20A15"/>
    <w:rsid w:val="00C20A71"/>
    <w:rsid w:val="00C21F66"/>
    <w:rsid w:val="00C23307"/>
    <w:rsid w:val="00C23A23"/>
    <w:rsid w:val="00C24071"/>
    <w:rsid w:val="00C24CBF"/>
    <w:rsid w:val="00C25D68"/>
    <w:rsid w:val="00C26007"/>
    <w:rsid w:val="00C278F0"/>
    <w:rsid w:val="00C30151"/>
    <w:rsid w:val="00C30C55"/>
    <w:rsid w:val="00C31281"/>
    <w:rsid w:val="00C3306F"/>
    <w:rsid w:val="00C33719"/>
    <w:rsid w:val="00C35851"/>
    <w:rsid w:val="00C35B4A"/>
    <w:rsid w:val="00C36528"/>
    <w:rsid w:val="00C36DC0"/>
    <w:rsid w:val="00C4087C"/>
    <w:rsid w:val="00C40C96"/>
    <w:rsid w:val="00C40E30"/>
    <w:rsid w:val="00C430AC"/>
    <w:rsid w:val="00C43874"/>
    <w:rsid w:val="00C457DF"/>
    <w:rsid w:val="00C460D4"/>
    <w:rsid w:val="00C467E7"/>
    <w:rsid w:val="00C47784"/>
    <w:rsid w:val="00C53EAC"/>
    <w:rsid w:val="00C53FDF"/>
    <w:rsid w:val="00C54834"/>
    <w:rsid w:val="00C54D20"/>
    <w:rsid w:val="00C55D79"/>
    <w:rsid w:val="00C56D1F"/>
    <w:rsid w:val="00C574E8"/>
    <w:rsid w:val="00C622E5"/>
    <w:rsid w:val="00C63CDF"/>
    <w:rsid w:val="00C63FC1"/>
    <w:rsid w:val="00C64E0A"/>
    <w:rsid w:val="00C66DC4"/>
    <w:rsid w:val="00C66E2D"/>
    <w:rsid w:val="00C672F6"/>
    <w:rsid w:val="00C720F9"/>
    <w:rsid w:val="00C72128"/>
    <w:rsid w:val="00C740DF"/>
    <w:rsid w:val="00C74EF9"/>
    <w:rsid w:val="00C754E8"/>
    <w:rsid w:val="00C758E4"/>
    <w:rsid w:val="00C76CB9"/>
    <w:rsid w:val="00C76F8B"/>
    <w:rsid w:val="00C776F1"/>
    <w:rsid w:val="00C81315"/>
    <w:rsid w:val="00C82E36"/>
    <w:rsid w:val="00C8327C"/>
    <w:rsid w:val="00C83498"/>
    <w:rsid w:val="00C8432D"/>
    <w:rsid w:val="00C86C42"/>
    <w:rsid w:val="00C871BD"/>
    <w:rsid w:val="00C903D4"/>
    <w:rsid w:val="00C9064F"/>
    <w:rsid w:val="00C90A2F"/>
    <w:rsid w:val="00C916AD"/>
    <w:rsid w:val="00C95003"/>
    <w:rsid w:val="00C9678F"/>
    <w:rsid w:val="00CA1A4F"/>
    <w:rsid w:val="00CA28C9"/>
    <w:rsid w:val="00CA2B8D"/>
    <w:rsid w:val="00CA3A2E"/>
    <w:rsid w:val="00CA5075"/>
    <w:rsid w:val="00CA6C1F"/>
    <w:rsid w:val="00CA7C3A"/>
    <w:rsid w:val="00CB0F31"/>
    <w:rsid w:val="00CB1A3C"/>
    <w:rsid w:val="00CB1ABD"/>
    <w:rsid w:val="00CB23C9"/>
    <w:rsid w:val="00CB3CF4"/>
    <w:rsid w:val="00CB7A2D"/>
    <w:rsid w:val="00CC0E88"/>
    <w:rsid w:val="00CC1BBD"/>
    <w:rsid w:val="00CC30CF"/>
    <w:rsid w:val="00CC3413"/>
    <w:rsid w:val="00CC396F"/>
    <w:rsid w:val="00CC424E"/>
    <w:rsid w:val="00CC700C"/>
    <w:rsid w:val="00CD1A56"/>
    <w:rsid w:val="00CD3F8A"/>
    <w:rsid w:val="00CD6F06"/>
    <w:rsid w:val="00CD7373"/>
    <w:rsid w:val="00CD7999"/>
    <w:rsid w:val="00CE09C1"/>
    <w:rsid w:val="00CE1B0B"/>
    <w:rsid w:val="00CE216E"/>
    <w:rsid w:val="00CE2675"/>
    <w:rsid w:val="00CE26C1"/>
    <w:rsid w:val="00CE2DBA"/>
    <w:rsid w:val="00CE3C54"/>
    <w:rsid w:val="00CE4181"/>
    <w:rsid w:val="00CE4835"/>
    <w:rsid w:val="00CE6EEC"/>
    <w:rsid w:val="00CE7308"/>
    <w:rsid w:val="00CF16C5"/>
    <w:rsid w:val="00CF1EFE"/>
    <w:rsid w:val="00CF28DC"/>
    <w:rsid w:val="00CF4365"/>
    <w:rsid w:val="00CF5340"/>
    <w:rsid w:val="00CF5634"/>
    <w:rsid w:val="00CF76E5"/>
    <w:rsid w:val="00CF7BCD"/>
    <w:rsid w:val="00D01D43"/>
    <w:rsid w:val="00D04930"/>
    <w:rsid w:val="00D05823"/>
    <w:rsid w:val="00D06F6B"/>
    <w:rsid w:val="00D07843"/>
    <w:rsid w:val="00D101F8"/>
    <w:rsid w:val="00D11FD9"/>
    <w:rsid w:val="00D1228F"/>
    <w:rsid w:val="00D13BC6"/>
    <w:rsid w:val="00D14E4F"/>
    <w:rsid w:val="00D1508C"/>
    <w:rsid w:val="00D202D6"/>
    <w:rsid w:val="00D20BB5"/>
    <w:rsid w:val="00D21092"/>
    <w:rsid w:val="00D21456"/>
    <w:rsid w:val="00D21CB7"/>
    <w:rsid w:val="00D21F8A"/>
    <w:rsid w:val="00D23003"/>
    <w:rsid w:val="00D24E07"/>
    <w:rsid w:val="00D254AD"/>
    <w:rsid w:val="00D25F08"/>
    <w:rsid w:val="00D26FE3"/>
    <w:rsid w:val="00D27536"/>
    <w:rsid w:val="00D27D3B"/>
    <w:rsid w:val="00D30F54"/>
    <w:rsid w:val="00D34B49"/>
    <w:rsid w:val="00D35BE0"/>
    <w:rsid w:val="00D36EC7"/>
    <w:rsid w:val="00D370B6"/>
    <w:rsid w:val="00D37F73"/>
    <w:rsid w:val="00D4129E"/>
    <w:rsid w:val="00D41BE7"/>
    <w:rsid w:val="00D4275E"/>
    <w:rsid w:val="00D43F7B"/>
    <w:rsid w:val="00D44F32"/>
    <w:rsid w:val="00D45708"/>
    <w:rsid w:val="00D462F2"/>
    <w:rsid w:val="00D4644D"/>
    <w:rsid w:val="00D50520"/>
    <w:rsid w:val="00D50E14"/>
    <w:rsid w:val="00D51742"/>
    <w:rsid w:val="00D51984"/>
    <w:rsid w:val="00D51ABB"/>
    <w:rsid w:val="00D52B82"/>
    <w:rsid w:val="00D530F4"/>
    <w:rsid w:val="00D533FB"/>
    <w:rsid w:val="00D53FFC"/>
    <w:rsid w:val="00D54F0D"/>
    <w:rsid w:val="00D569B2"/>
    <w:rsid w:val="00D575C9"/>
    <w:rsid w:val="00D62784"/>
    <w:rsid w:val="00D63D9A"/>
    <w:rsid w:val="00D64D21"/>
    <w:rsid w:val="00D65CD4"/>
    <w:rsid w:val="00D663B6"/>
    <w:rsid w:val="00D670FC"/>
    <w:rsid w:val="00D70B0A"/>
    <w:rsid w:val="00D70F64"/>
    <w:rsid w:val="00D73C2C"/>
    <w:rsid w:val="00D8026B"/>
    <w:rsid w:val="00D807F8"/>
    <w:rsid w:val="00D80DE5"/>
    <w:rsid w:val="00D855D0"/>
    <w:rsid w:val="00D85D49"/>
    <w:rsid w:val="00D866A2"/>
    <w:rsid w:val="00D931A9"/>
    <w:rsid w:val="00D94061"/>
    <w:rsid w:val="00D940D3"/>
    <w:rsid w:val="00D94F9F"/>
    <w:rsid w:val="00D95CA2"/>
    <w:rsid w:val="00D97F01"/>
    <w:rsid w:val="00DA012B"/>
    <w:rsid w:val="00DA05EB"/>
    <w:rsid w:val="00DA25F7"/>
    <w:rsid w:val="00DA26D3"/>
    <w:rsid w:val="00DA30B6"/>
    <w:rsid w:val="00DA3984"/>
    <w:rsid w:val="00DA3D6E"/>
    <w:rsid w:val="00DA665C"/>
    <w:rsid w:val="00DA6FEE"/>
    <w:rsid w:val="00DB0C3B"/>
    <w:rsid w:val="00DB2031"/>
    <w:rsid w:val="00DB2CCC"/>
    <w:rsid w:val="00DB2EA1"/>
    <w:rsid w:val="00DB336C"/>
    <w:rsid w:val="00DB3F8E"/>
    <w:rsid w:val="00DB560D"/>
    <w:rsid w:val="00DB6884"/>
    <w:rsid w:val="00DC01A1"/>
    <w:rsid w:val="00DC1368"/>
    <w:rsid w:val="00DC1B06"/>
    <w:rsid w:val="00DC2DBE"/>
    <w:rsid w:val="00DC306B"/>
    <w:rsid w:val="00DC55FA"/>
    <w:rsid w:val="00DC5A6F"/>
    <w:rsid w:val="00DC5AD8"/>
    <w:rsid w:val="00DC6592"/>
    <w:rsid w:val="00DC6769"/>
    <w:rsid w:val="00DC7550"/>
    <w:rsid w:val="00DC77FF"/>
    <w:rsid w:val="00DD1419"/>
    <w:rsid w:val="00DD1431"/>
    <w:rsid w:val="00DD16CE"/>
    <w:rsid w:val="00DD19B3"/>
    <w:rsid w:val="00DD1F19"/>
    <w:rsid w:val="00DD2515"/>
    <w:rsid w:val="00DD3B22"/>
    <w:rsid w:val="00DD4920"/>
    <w:rsid w:val="00DD6AD2"/>
    <w:rsid w:val="00DD7BBA"/>
    <w:rsid w:val="00DE11AC"/>
    <w:rsid w:val="00DE1AC4"/>
    <w:rsid w:val="00DE288C"/>
    <w:rsid w:val="00DE35DD"/>
    <w:rsid w:val="00DE37EA"/>
    <w:rsid w:val="00DE4645"/>
    <w:rsid w:val="00DE4956"/>
    <w:rsid w:val="00DE4FAC"/>
    <w:rsid w:val="00DE4FBE"/>
    <w:rsid w:val="00DF2569"/>
    <w:rsid w:val="00DF60C6"/>
    <w:rsid w:val="00DF7356"/>
    <w:rsid w:val="00E00B9D"/>
    <w:rsid w:val="00E01C1C"/>
    <w:rsid w:val="00E01F41"/>
    <w:rsid w:val="00E0302B"/>
    <w:rsid w:val="00E04EA6"/>
    <w:rsid w:val="00E05C13"/>
    <w:rsid w:val="00E07934"/>
    <w:rsid w:val="00E07C6D"/>
    <w:rsid w:val="00E1002B"/>
    <w:rsid w:val="00E10466"/>
    <w:rsid w:val="00E105C1"/>
    <w:rsid w:val="00E106F7"/>
    <w:rsid w:val="00E10A55"/>
    <w:rsid w:val="00E122CF"/>
    <w:rsid w:val="00E12D9C"/>
    <w:rsid w:val="00E1344E"/>
    <w:rsid w:val="00E14AD2"/>
    <w:rsid w:val="00E167EC"/>
    <w:rsid w:val="00E20264"/>
    <w:rsid w:val="00E22A23"/>
    <w:rsid w:val="00E22F0E"/>
    <w:rsid w:val="00E2375A"/>
    <w:rsid w:val="00E23963"/>
    <w:rsid w:val="00E25BD9"/>
    <w:rsid w:val="00E260AF"/>
    <w:rsid w:val="00E26C85"/>
    <w:rsid w:val="00E270EF"/>
    <w:rsid w:val="00E27E69"/>
    <w:rsid w:val="00E31B67"/>
    <w:rsid w:val="00E31E88"/>
    <w:rsid w:val="00E32539"/>
    <w:rsid w:val="00E40A47"/>
    <w:rsid w:val="00E41E82"/>
    <w:rsid w:val="00E43320"/>
    <w:rsid w:val="00E44E73"/>
    <w:rsid w:val="00E459DA"/>
    <w:rsid w:val="00E46424"/>
    <w:rsid w:val="00E4649F"/>
    <w:rsid w:val="00E473F4"/>
    <w:rsid w:val="00E47BE8"/>
    <w:rsid w:val="00E5081E"/>
    <w:rsid w:val="00E50D74"/>
    <w:rsid w:val="00E51A64"/>
    <w:rsid w:val="00E51B0F"/>
    <w:rsid w:val="00E53087"/>
    <w:rsid w:val="00E5555B"/>
    <w:rsid w:val="00E55D38"/>
    <w:rsid w:val="00E56C85"/>
    <w:rsid w:val="00E5748D"/>
    <w:rsid w:val="00E601E9"/>
    <w:rsid w:val="00E601EF"/>
    <w:rsid w:val="00E633E8"/>
    <w:rsid w:val="00E63DC7"/>
    <w:rsid w:val="00E63E3C"/>
    <w:rsid w:val="00E64288"/>
    <w:rsid w:val="00E65C04"/>
    <w:rsid w:val="00E66493"/>
    <w:rsid w:val="00E67BCE"/>
    <w:rsid w:val="00E701CD"/>
    <w:rsid w:val="00E704B3"/>
    <w:rsid w:val="00E71186"/>
    <w:rsid w:val="00E71C9B"/>
    <w:rsid w:val="00E733AD"/>
    <w:rsid w:val="00E74099"/>
    <w:rsid w:val="00E772D1"/>
    <w:rsid w:val="00E773B1"/>
    <w:rsid w:val="00E80278"/>
    <w:rsid w:val="00E81674"/>
    <w:rsid w:val="00E825B2"/>
    <w:rsid w:val="00E83545"/>
    <w:rsid w:val="00E83C13"/>
    <w:rsid w:val="00E85999"/>
    <w:rsid w:val="00E85EDC"/>
    <w:rsid w:val="00E85FBD"/>
    <w:rsid w:val="00E9067E"/>
    <w:rsid w:val="00E911A8"/>
    <w:rsid w:val="00E929E1"/>
    <w:rsid w:val="00E92B38"/>
    <w:rsid w:val="00E931C0"/>
    <w:rsid w:val="00E93406"/>
    <w:rsid w:val="00E9411A"/>
    <w:rsid w:val="00E94BAE"/>
    <w:rsid w:val="00E968B1"/>
    <w:rsid w:val="00EA1B10"/>
    <w:rsid w:val="00EA2E78"/>
    <w:rsid w:val="00EA34C7"/>
    <w:rsid w:val="00EA37EE"/>
    <w:rsid w:val="00EA3BC8"/>
    <w:rsid w:val="00EA457E"/>
    <w:rsid w:val="00EA4916"/>
    <w:rsid w:val="00EA52F8"/>
    <w:rsid w:val="00EA71DE"/>
    <w:rsid w:val="00EB0B41"/>
    <w:rsid w:val="00EB0E00"/>
    <w:rsid w:val="00EB2F97"/>
    <w:rsid w:val="00EB3904"/>
    <w:rsid w:val="00EB5D11"/>
    <w:rsid w:val="00EB7925"/>
    <w:rsid w:val="00EC1A2D"/>
    <w:rsid w:val="00EC1AA7"/>
    <w:rsid w:val="00EC4221"/>
    <w:rsid w:val="00EC7D65"/>
    <w:rsid w:val="00ED240E"/>
    <w:rsid w:val="00ED2FDA"/>
    <w:rsid w:val="00ED4DA1"/>
    <w:rsid w:val="00ED762C"/>
    <w:rsid w:val="00ED7D5C"/>
    <w:rsid w:val="00EE0FA8"/>
    <w:rsid w:val="00EE4E76"/>
    <w:rsid w:val="00EE55A9"/>
    <w:rsid w:val="00EE58B1"/>
    <w:rsid w:val="00EE67B2"/>
    <w:rsid w:val="00EE6B50"/>
    <w:rsid w:val="00EE70B6"/>
    <w:rsid w:val="00EF1262"/>
    <w:rsid w:val="00EF1DB5"/>
    <w:rsid w:val="00EF1FFD"/>
    <w:rsid w:val="00EF2019"/>
    <w:rsid w:val="00EF50A4"/>
    <w:rsid w:val="00EF5368"/>
    <w:rsid w:val="00EF53DE"/>
    <w:rsid w:val="00EF593A"/>
    <w:rsid w:val="00EF5D31"/>
    <w:rsid w:val="00EF5EF0"/>
    <w:rsid w:val="00EF62FD"/>
    <w:rsid w:val="00F01260"/>
    <w:rsid w:val="00F0159A"/>
    <w:rsid w:val="00F01915"/>
    <w:rsid w:val="00F02CB0"/>
    <w:rsid w:val="00F02D48"/>
    <w:rsid w:val="00F04E00"/>
    <w:rsid w:val="00F05179"/>
    <w:rsid w:val="00F05EC4"/>
    <w:rsid w:val="00F10BDF"/>
    <w:rsid w:val="00F115D0"/>
    <w:rsid w:val="00F11A40"/>
    <w:rsid w:val="00F142BE"/>
    <w:rsid w:val="00F14957"/>
    <w:rsid w:val="00F155DA"/>
    <w:rsid w:val="00F1626B"/>
    <w:rsid w:val="00F162E5"/>
    <w:rsid w:val="00F16561"/>
    <w:rsid w:val="00F16952"/>
    <w:rsid w:val="00F1730B"/>
    <w:rsid w:val="00F23CF3"/>
    <w:rsid w:val="00F23E26"/>
    <w:rsid w:val="00F24310"/>
    <w:rsid w:val="00F25476"/>
    <w:rsid w:val="00F26133"/>
    <w:rsid w:val="00F26DCA"/>
    <w:rsid w:val="00F27222"/>
    <w:rsid w:val="00F30544"/>
    <w:rsid w:val="00F30CDE"/>
    <w:rsid w:val="00F316C5"/>
    <w:rsid w:val="00F3422C"/>
    <w:rsid w:val="00F342AD"/>
    <w:rsid w:val="00F344C3"/>
    <w:rsid w:val="00F35327"/>
    <w:rsid w:val="00F35989"/>
    <w:rsid w:val="00F36D6C"/>
    <w:rsid w:val="00F37ECD"/>
    <w:rsid w:val="00F407F0"/>
    <w:rsid w:val="00F40F80"/>
    <w:rsid w:val="00F4115B"/>
    <w:rsid w:val="00F42877"/>
    <w:rsid w:val="00F431FC"/>
    <w:rsid w:val="00F43E64"/>
    <w:rsid w:val="00F45DD1"/>
    <w:rsid w:val="00F46C81"/>
    <w:rsid w:val="00F471F2"/>
    <w:rsid w:val="00F4776B"/>
    <w:rsid w:val="00F50F60"/>
    <w:rsid w:val="00F56512"/>
    <w:rsid w:val="00F57B1D"/>
    <w:rsid w:val="00F60603"/>
    <w:rsid w:val="00F614AA"/>
    <w:rsid w:val="00F615ED"/>
    <w:rsid w:val="00F62D89"/>
    <w:rsid w:val="00F63298"/>
    <w:rsid w:val="00F64457"/>
    <w:rsid w:val="00F65C32"/>
    <w:rsid w:val="00F661BD"/>
    <w:rsid w:val="00F70293"/>
    <w:rsid w:val="00F704D2"/>
    <w:rsid w:val="00F714A0"/>
    <w:rsid w:val="00F71B14"/>
    <w:rsid w:val="00F71C9A"/>
    <w:rsid w:val="00F72BF6"/>
    <w:rsid w:val="00F72FEC"/>
    <w:rsid w:val="00F73463"/>
    <w:rsid w:val="00F74103"/>
    <w:rsid w:val="00F75351"/>
    <w:rsid w:val="00F7579E"/>
    <w:rsid w:val="00F76839"/>
    <w:rsid w:val="00F77D0F"/>
    <w:rsid w:val="00F80775"/>
    <w:rsid w:val="00F81C73"/>
    <w:rsid w:val="00F82A7C"/>
    <w:rsid w:val="00F83107"/>
    <w:rsid w:val="00F83F3D"/>
    <w:rsid w:val="00F83FB9"/>
    <w:rsid w:val="00F85CC7"/>
    <w:rsid w:val="00F875E2"/>
    <w:rsid w:val="00F91A99"/>
    <w:rsid w:val="00F92257"/>
    <w:rsid w:val="00F942D4"/>
    <w:rsid w:val="00F94F4D"/>
    <w:rsid w:val="00F976AB"/>
    <w:rsid w:val="00F97A6E"/>
    <w:rsid w:val="00F97CDB"/>
    <w:rsid w:val="00FA07C7"/>
    <w:rsid w:val="00FA0BEF"/>
    <w:rsid w:val="00FA2B8B"/>
    <w:rsid w:val="00FA2C3D"/>
    <w:rsid w:val="00FA486F"/>
    <w:rsid w:val="00FA565D"/>
    <w:rsid w:val="00FA577F"/>
    <w:rsid w:val="00FA6CC2"/>
    <w:rsid w:val="00FA7B5D"/>
    <w:rsid w:val="00FB01D9"/>
    <w:rsid w:val="00FB0E88"/>
    <w:rsid w:val="00FB11F1"/>
    <w:rsid w:val="00FB1671"/>
    <w:rsid w:val="00FB2A7D"/>
    <w:rsid w:val="00FB2F97"/>
    <w:rsid w:val="00FB3579"/>
    <w:rsid w:val="00FB4848"/>
    <w:rsid w:val="00FB4E9C"/>
    <w:rsid w:val="00FB6907"/>
    <w:rsid w:val="00FC1D48"/>
    <w:rsid w:val="00FC22DE"/>
    <w:rsid w:val="00FC26F8"/>
    <w:rsid w:val="00FC2C8A"/>
    <w:rsid w:val="00FC2CDA"/>
    <w:rsid w:val="00FC31FE"/>
    <w:rsid w:val="00FC347C"/>
    <w:rsid w:val="00FC42C5"/>
    <w:rsid w:val="00FC513C"/>
    <w:rsid w:val="00FC5430"/>
    <w:rsid w:val="00FC58EC"/>
    <w:rsid w:val="00FC7577"/>
    <w:rsid w:val="00FC757F"/>
    <w:rsid w:val="00FC7D29"/>
    <w:rsid w:val="00FC7FF8"/>
    <w:rsid w:val="00FD067A"/>
    <w:rsid w:val="00FD0BB1"/>
    <w:rsid w:val="00FD0E42"/>
    <w:rsid w:val="00FD1C49"/>
    <w:rsid w:val="00FD2843"/>
    <w:rsid w:val="00FD318E"/>
    <w:rsid w:val="00FD33A2"/>
    <w:rsid w:val="00FD5437"/>
    <w:rsid w:val="00FD5F1B"/>
    <w:rsid w:val="00FD6B9F"/>
    <w:rsid w:val="00FE0E86"/>
    <w:rsid w:val="00FE1C26"/>
    <w:rsid w:val="00FE1F5C"/>
    <w:rsid w:val="00FE214A"/>
    <w:rsid w:val="00FE2387"/>
    <w:rsid w:val="00FE2819"/>
    <w:rsid w:val="00FE2EB5"/>
    <w:rsid w:val="00FE309D"/>
    <w:rsid w:val="00FE4A33"/>
    <w:rsid w:val="00FE606F"/>
    <w:rsid w:val="00FE664C"/>
    <w:rsid w:val="00FE7E64"/>
    <w:rsid w:val="00FE7EBC"/>
    <w:rsid w:val="00FF285C"/>
    <w:rsid w:val="00FF357A"/>
    <w:rsid w:val="00FF5868"/>
    <w:rsid w:val="00FF6361"/>
    <w:rsid w:val="00FF63E9"/>
    <w:rsid w:val="00FF6CC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87B895F"/>
  <w15:chartTrackingRefBased/>
  <w15:docId w15:val="{A17BAB40-9CFE-475C-967A-B1D32BC754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48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05C1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75644B"/>
    <w:pPr>
      <w:keepNext/>
      <w:keepLines/>
      <w:spacing w:before="40" w:after="0" w:line="360" w:lineRule="auto"/>
      <w:outlineLvl w:val="1"/>
    </w:pPr>
    <w:rPr>
      <w:rFonts w:ascii="Calibri Light" w:eastAsia="Times New Roman" w:hAnsi="Calibri Light" w:cs="Times New Roman"/>
      <w:color w:val="2E74B5"/>
      <w:sz w:val="28"/>
      <w:szCs w:val="26"/>
    </w:rPr>
  </w:style>
  <w:style w:type="paragraph" w:styleId="Heading3">
    <w:name w:val="heading 3"/>
    <w:basedOn w:val="Normal"/>
    <w:next w:val="Normal"/>
    <w:link w:val="Heading3Char"/>
    <w:uiPriority w:val="9"/>
    <w:unhideWhenUsed/>
    <w:qFormat/>
    <w:rsid w:val="0075644B"/>
    <w:pPr>
      <w:keepNext/>
      <w:keepLines/>
      <w:spacing w:before="40" w:after="0" w:line="360" w:lineRule="auto"/>
      <w:outlineLvl w:val="2"/>
    </w:pPr>
    <w:rPr>
      <w:rFonts w:ascii="Calibri Light" w:eastAsia="Times New Roman" w:hAnsi="Calibri Light" w:cs="Times New Roman"/>
      <w:color w:val="1F4D78"/>
      <w:sz w:val="26"/>
      <w:szCs w:val="24"/>
    </w:rPr>
  </w:style>
  <w:style w:type="paragraph" w:styleId="Heading4">
    <w:name w:val="heading 4"/>
    <w:basedOn w:val="Normal"/>
    <w:next w:val="Normal"/>
    <w:link w:val="Heading4Char"/>
    <w:uiPriority w:val="9"/>
    <w:unhideWhenUsed/>
    <w:qFormat/>
    <w:rsid w:val="0075644B"/>
    <w:pPr>
      <w:keepNext/>
      <w:keepLines/>
      <w:spacing w:before="40" w:after="0" w:line="360" w:lineRule="auto"/>
      <w:jc w:val="both"/>
      <w:outlineLvl w:val="3"/>
    </w:pPr>
    <w:rPr>
      <w:rFonts w:ascii="Calibri Light" w:eastAsiaTheme="majorEastAsia" w:hAnsi="Calibri Light" w:cs="Times New Roman"/>
      <w:i/>
      <w:iCs/>
      <w:color w:val="2E74B5"/>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75644B"/>
    <w:rPr>
      <w:rFonts w:ascii="Calibri Light" w:eastAsia="Times New Roman" w:hAnsi="Calibri Light" w:cs="Times New Roman"/>
      <w:color w:val="2E74B5"/>
      <w:sz w:val="28"/>
      <w:szCs w:val="26"/>
    </w:rPr>
  </w:style>
  <w:style w:type="character" w:customStyle="1" w:styleId="Heading3Char">
    <w:name w:val="Heading 3 Char"/>
    <w:basedOn w:val="DefaultParagraphFont"/>
    <w:link w:val="Heading3"/>
    <w:uiPriority w:val="9"/>
    <w:rsid w:val="0075644B"/>
    <w:rPr>
      <w:rFonts w:ascii="Calibri Light" w:eastAsia="Times New Roman" w:hAnsi="Calibri Light" w:cs="Times New Roman"/>
      <w:color w:val="1F4D78"/>
      <w:sz w:val="26"/>
      <w:szCs w:val="24"/>
    </w:rPr>
  </w:style>
  <w:style w:type="character" w:customStyle="1" w:styleId="Heading4Char">
    <w:name w:val="Heading 4 Char"/>
    <w:basedOn w:val="DefaultParagraphFont"/>
    <w:link w:val="Heading4"/>
    <w:uiPriority w:val="9"/>
    <w:rsid w:val="0075644B"/>
    <w:rPr>
      <w:rFonts w:ascii="Calibri Light" w:eastAsiaTheme="majorEastAsia" w:hAnsi="Calibri Light" w:cs="Times New Roman"/>
      <w:i/>
      <w:iCs/>
      <w:color w:val="2E74B5"/>
      <w:sz w:val="24"/>
      <w:szCs w:val="24"/>
    </w:rPr>
  </w:style>
  <w:style w:type="table" w:styleId="PlainTable3">
    <w:name w:val="Plain Table 3"/>
    <w:basedOn w:val="TableNormal"/>
    <w:uiPriority w:val="43"/>
    <w:rsid w:val="0075644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styleId="Caption">
    <w:name w:val="caption"/>
    <w:basedOn w:val="Normal"/>
    <w:next w:val="Normal"/>
    <w:uiPriority w:val="35"/>
    <w:unhideWhenUsed/>
    <w:qFormat/>
    <w:rsid w:val="0075644B"/>
    <w:pPr>
      <w:spacing w:after="200" w:line="240" w:lineRule="auto"/>
    </w:pPr>
    <w:rPr>
      <w:i/>
      <w:iCs/>
      <w:color w:val="44546A" w:themeColor="text2"/>
      <w:sz w:val="18"/>
      <w:szCs w:val="18"/>
    </w:rPr>
  </w:style>
  <w:style w:type="character" w:styleId="CommentReference">
    <w:name w:val="annotation reference"/>
    <w:basedOn w:val="DefaultParagraphFont"/>
    <w:uiPriority w:val="99"/>
    <w:semiHidden/>
    <w:unhideWhenUsed/>
    <w:rsid w:val="00815214"/>
    <w:rPr>
      <w:sz w:val="16"/>
      <w:szCs w:val="16"/>
    </w:rPr>
  </w:style>
  <w:style w:type="paragraph" w:styleId="CommentText">
    <w:name w:val="annotation text"/>
    <w:basedOn w:val="Normal"/>
    <w:link w:val="CommentTextChar"/>
    <w:uiPriority w:val="99"/>
    <w:unhideWhenUsed/>
    <w:rsid w:val="00815214"/>
    <w:pPr>
      <w:spacing w:line="240" w:lineRule="auto"/>
    </w:pPr>
    <w:rPr>
      <w:sz w:val="20"/>
      <w:szCs w:val="20"/>
    </w:rPr>
  </w:style>
  <w:style w:type="character" w:customStyle="1" w:styleId="CommentTextChar">
    <w:name w:val="Comment Text Char"/>
    <w:basedOn w:val="DefaultParagraphFont"/>
    <w:link w:val="CommentText"/>
    <w:uiPriority w:val="99"/>
    <w:rsid w:val="00815214"/>
    <w:rPr>
      <w:sz w:val="20"/>
      <w:szCs w:val="20"/>
    </w:rPr>
  </w:style>
  <w:style w:type="paragraph" w:styleId="CommentSubject">
    <w:name w:val="annotation subject"/>
    <w:basedOn w:val="CommentText"/>
    <w:next w:val="CommentText"/>
    <w:link w:val="CommentSubjectChar"/>
    <w:uiPriority w:val="99"/>
    <w:semiHidden/>
    <w:unhideWhenUsed/>
    <w:rsid w:val="00815214"/>
    <w:rPr>
      <w:b/>
      <w:bCs/>
    </w:rPr>
  </w:style>
  <w:style w:type="character" w:customStyle="1" w:styleId="CommentSubjectChar">
    <w:name w:val="Comment Subject Char"/>
    <w:basedOn w:val="CommentTextChar"/>
    <w:link w:val="CommentSubject"/>
    <w:uiPriority w:val="99"/>
    <w:semiHidden/>
    <w:rsid w:val="00815214"/>
    <w:rPr>
      <w:b/>
      <w:bCs/>
      <w:sz w:val="20"/>
      <w:szCs w:val="20"/>
    </w:rPr>
  </w:style>
  <w:style w:type="paragraph" w:styleId="Revision">
    <w:name w:val="Revision"/>
    <w:hidden/>
    <w:uiPriority w:val="99"/>
    <w:semiHidden/>
    <w:rsid w:val="00815214"/>
    <w:pPr>
      <w:spacing w:after="0" w:line="240" w:lineRule="auto"/>
    </w:pPr>
  </w:style>
  <w:style w:type="paragraph" w:styleId="BalloonText">
    <w:name w:val="Balloon Text"/>
    <w:basedOn w:val="Normal"/>
    <w:link w:val="BalloonTextChar"/>
    <w:uiPriority w:val="99"/>
    <w:semiHidden/>
    <w:unhideWhenUsed/>
    <w:rsid w:val="00B6211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6211F"/>
    <w:rPr>
      <w:rFonts w:ascii="Segoe UI" w:hAnsi="Segoe UI" w:cs="Segoe UI"/>
      <w:sz w:val="18"/>
      <w:szCs w:val="18"/>
    </w:rPr>
  </w:style>
  <w:style w:type="paragraph" w:customStyle="1" w:styleId="EndNoteBibliographyTitle">
    <w:name w:val="EndNote Bibliography Title"/>
    <w:basedOn w:val="Normal"/>
    <w:link w:val="EndNoteBibliographyTitleChar"/>
    <w:rsid w:val="00F36D6C"/>
    <w:pPr>
      <w:spacing w:after="0"/>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F36D6C"/>
    <w:rPr>
      <w:rFonts w:ascii="Calibri" w:hAnsi="Calibri" w:cs="Calibri"/>
      <w:noProof/>
      <w:lang w:val="en-US"/>
    </w:rPr>
  </w:style>
  <w:style w:type="paragraph" w:customStyle="1" w:styleId="EndNoteBibliography">
    <w:name w:val="EndNote Bibliography"/>
    <w:basedOn w:val="Normal"/>
    <w:link w:val="EndNoteBibliographyChar"/>
    <w:rsid w:val="00F36D6C"/>
    <w:pPr>
      <w:spacing w:line="240" w:lineRule="auto"/>
    </w:pPr>
    <w:rPr>
      <w:rFonts w:ascii="Calibri" w:hAnsi="Calibri" w:cs="Calibri"/>
      <w:noProof/>
      <w:lang w:val="en-US"/>
    </w:rPr>
  </w:style>
  <w:style w:type="character" w:customStyle="1" w:styleId="EndNoteBibliographyChar">
    <w:name w:val="EndNote Bibliography Char"/>
    <w:basedOn w:val="DefaultParagraphFont"/>
    <w:link w:val="EndNoteBibliography"/>
    <w:rsid w:val="00F36D6C"/>
    <w:rPr>
      <w:rFonts w:ascii="Calibri" w:hAnsi="Calibri" w:cs="Calibri"/>
      <w:noProof/>
      <w:lang w:val="en-US"/>
    </w:rPr>
  </w:style>
  <w:style w:type="character" w:styleId="Hyperlink">
    <w:name w:val="Hyperlink"/>
    <w:basedOn w:val="DefaultParagraphFont"/>
    <w:uiPriority w:val="99"/>
    <w:unhideWhenUsed/>
    <w:rsid w:val="00F36D6C"/>
    <w:rPr>
      <w:color w:val="0563C1" w:themeColor="hyperlink"/>
      <w:u w:val="single"/>
    </w:rPr>
  </w:style>
  <w:style w:type="character" w:customStyle="1" w:styleId="UnresolvedMention1">
    <w:name w:val="Unresolved Mention1"/>
    <w:basedOn w:val="DefaultParagraphFont"/>
    <w:uiPriority w:val="99"/>
    <w:semiHidden/>
    <w:unhideWhenUsed/>
    <w:rsid w:val="00F36D6C"/>
    <w:rPr>
      <w:color w:val="605E5C"/>
      <w:shd w:val="clear" w:color="auto" w:fill="E1DFDD"/>
    </w:rPr>
  </w:style>
  <w:style w:type="character" w:customStyle="1" w:styleId="Heading1Char">
    <w:name w:val="Heading 1 Char"/>
    <w:basedOn w:val="DefaultParagraphFont"/>
    <w:link w:val="Heading1"/>
    <w:uiPriority w:val="9"/>
    <w:rsid w:val="00E05C13"/>
    <w:rPr>
      <w:rFonts w:asciiTheme="majorHAnsi" w:eastAsiaTheme="majorEastAsia" w:hAnsiTheme="majorHAnsi" w:cstheme="majorBidi"/>
      <w:color w:val="2F5496" w:themeColor="accent1" w:themeShade="BF"/>
      <w:sz w:val="32"/>
      <w:szCs w:val="32"/>
    </w:rPr>
  </w:style>
  <w:style w:type="table" w:styleId="TableGrid">
    <w:name w:val="Table Grid"/>
    <w:basedOn w:val="TableNormal"/>
    <w:uiPriority w:val="39"/>
    <w:rsid w:val="003E6F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6E6246"/>
    <w:rPr>
      <w:color w:val="954F72" w:themeColor="followedHyperlink"/>
      <w:u w:val="single"/>
    </w:rPr>
  </w:style>
  <w:style w:type="character" w:styleId="LineNumber">
    <w:name w:val="line number"/>
    <w:basedOn w:val="DefaultParagraphFont"/>
    <w:uiPriority w:val="99"/>
    <w:semiHidden/>
    <w:unhideWhenUsed/>
    <w:rsid w:val="008A5E7C"/>
  </w:style>
  <w:style w:type="character" w:styleId="UnresolvedMention">
    <w:name w:val="Unresolved Mention"/>
    <w:basedOn w:val="DefaultParagraphFont"/>
    <w:uiPriority w:val="99"/>
    <w:semiHidden/>
    <w:unhideWhenUsed/>
    <w:rsid w:val="003257C3"/>
    <w:rPr>
      <w:color w:val="605E5C"/>
      <w:shd w:val="clear" w:color="auto" w:fill="E1DFDD"/>
    </w:rPr>
  </w:style>
  <w:style w:type="paragraph" w:styleId="ListParagraph">
    <w:name w:val="List Paragraph"/>
    <w:basedOn w:val="Normal"/>
    <w:uiPriority w:val="34"/>
    <w:qFormat/>
    <w:rsid w:val="00035B5E"/>
    <w:pPr>
      <w:ind w:left="720"/>
      <w:contextualSpacing/>
    </w:pPr>
  </w:style>
  <w:style w:type="paragraph" w:styleId="Header">
    <w:name w:val="header"/>
    <w:basedOn w:val="Normal"/>
    <w:link w:val="HeaderChar"/>
    <w:uiPriority w:val="99"/>
    <w:unhideWhenUsed/>
    <w:rsid w:val="003C46FD"/>
    <w:pPr>
      <w:tabs>
        <w:tab w:val="center" w:pos="4513"/>
        <w:tab w:val="right" w:pos="9026"/>
      </w:tabs>
      <w:spacing w:after="0" w:line="240" w:lineRule="auto"/>
    </w:pPr>
  </w:style>
  <w:style w:type="character" w:customStyle="1" w:styleId="HeaderChar">
    <w:name w:val="Header Char"/>
    <w:basedOn w:val="DefaultParagraphFont"/>
    <w:link w:val="Header"/>
    <w:uiPriority w:val="99"/>
    <w:rsid w:val="003C46FD"/>
  </w:style>
  <w:style w:type="paragraph" w:styleId="Footer">
    <w:name w:val="footer"/>
    <w:basedOn w:val="Normal"/>
    <w:link w:val="FooterChar"/>
    <w:uiPriority w:val="99"/>
    <w:unhideWhenUsed/>
    <w:rsid w:val="003C46FD"/>
    <w:pPr>
      <w:tabs>
        <w:tab w:val="center" w:pos="4513"/>
        <w:tab w:val="right" w:pos="9026"/>
      </w:tabs>
      <w:spacing w:after="0" w:line="240" w:lineRule="auto"/>
    </w:pPr>
  </w:style>
  <w:style w:type="character" w:customStyle="1" w:styleId="FooterChar">
    <w:name w:val="Footer Char"/>
    <w:basedOn w:val="DefaultParagraphFont"/>
    <w:link w:val="Footer"/>
    <w:uiPriority w:val="99"/>
    <w:rsid w:val="003C46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25076">
      <w:bodyDiv w:val="1"/>
      <w:marLeft w:val="0"/>
      <w:marRight w:val="0"/>
      <w:marTop w:val="0"/>
      <w:marBottom w:val="0"/>
      <w:divBdr>
        <w:top w:val="none" w:sz="0" w:space="0" w:color="auto"/>
        <w:left w:val="none" w:sz="0" w:space="0" w:color="auto"/>
        <w:bottom w:val="none" w:sz="0" w:space="0" w:color="auto"/>
        <w:right w:val="none" w:sz="0" w:space="0" w:color="auto"/>
      </w:divBdr>
    </w:div>
    <w:div w:id="102577955">
      <w:bodyDiv w:val="1"/>
      <w:marLeft w:val="0"/>
      <w:marRight w:val="0"/>
      <w:marTop w:val="0"/>
      <w:marBottom w:val="0"/>
      <w:divBdr>
        <w:top w:val="none" w:sz="0" w:space="0" w:color="auto"/>
        <w:left w:val="none" w:sz="0" w:space="0" w:color="auto"/>
        <w:bottom w:val="none" w:sz="0" w:space="0" w:color="auto"/>
        <w:right w:val="none" w:sz="0" w:space="0" w:color="auto"/>
      </w:divBdr>
    </w:div>
    <w:div w:id="271865256">
      <w:bodyDiv w:val="1"/>
      <w:marLeft w:val="0"/>
      <w:marRight w:val="0"/>
      <w:marTop w:val="0"/>
      <w:marBottom w:val="0"/>
      <w:divBdr>
        <w:top w:val="none" w:sz="0" w:space="0" w:color="auto"/>
        <w:left w:val="none" w:sz="0" w:space="0" w:color="auto"/>
        <w:bottom w:val="none" w:sz="0" w:space="0" w:color="auto"/>
        <w:right w:val="none" w:sz="0" w:space="0" w:color="auto"/>
      </w:divBdr>
    </w:div>
    <w:div w:id="732236628">
      <w:bodyDiv w:val="1"/>
      <w:marLeft w:val="0"/>
      <w:marRight w:val="0"/>
      <w:marTop w:val="0"/>
      <w:marBottom w:val="0"/>
      <w:divBdr>
        <w:top w:val="none" w:sz="0" w:space="0" w:color="auto"/>
        <w:left w:val="none" w:sz="0" w:space="0" w:color="auto"/>
        <w:bottom w:val="none" w:sz="0" w:space="0" w:color="auto"/>
        <w:right w:val="none" w:sz="0" w:space="0" w:color="auto"/>
      </w:divBdr>
    </w:div>
    <w:div w:id="887954611">
      <w:bodyDiv w:val="1"/>
      <w:marLeft w:val="0"/>
      <w:marRight w:val="0"/>
      <w:marTop w:val="0"/>
      <w:marBottom w:val="0"/>
      <w:divBdr>
        <w:top w:val="none" w:sz="0" w:space="0" w:color="auto"/>
        <w:left w:val="none" w:sz="0" w:space="0" w:color="auto"/>
        <w:bottom w:val="none" w:sz="0" w:space="0" w:color="auto"/>
        <w:right w:val="none" w:sz="0" w:space="0" w:color="auto"/>
      </w:divBdr>
    </w:div>
    <w:div w:id="1096944167">
      <w:bodyDiv w:val="1"/>
      <w:marLeft w:val="0"/>
      <w:marRight w:val="0"/>
      <w:marTop w:val="0"/>
      <w:marBottom w:val="0"/>
      <w:divBdr>
        <w:top w:val="none" w:sz="0" w:space="0" w:color="auto"/>
        <w:left w:val="none" w:sz="0" w:space="0" w:color="auto"/>
        <w:bottom w:val="none" w:sz="0" w:space="0" w:color="auto"/>
        <w:right w:val="none" w:sz="0" w:space="0" w:color="auto"/>
      </w:divBdr>
    </w:div>
    <w:div w:id="1228687064">
      <w:bodyDiv w:val="1"/>
      <w:marLeft w:val="0"/>
      <w:marRight w:val="0"/>
      <w:marTop w:val="0"/>
      <w:marBottom w:val="0"/>
      <w:divBdr>
        <w:top w:val="none" w:sz="0" w:space="0" w:color="auto"/>
        <w:left w:val="none" w:sz="0" w:space="0" w:color="auto"/>
        <w:bottom w:val="none" w:sz="0" w:space="0" w:color="auto"/>
        <w:right w:val="none" w:sz="0" w:space="0" w:color="auto"/>
      </w:divBdr>
    </w:div>
    <w:div w:id="1551264869">
      <w:bodyDiv w:val="1"/>
      <w:marLeft w:val="0"/>
      <w:marRight w:val="0"/>
      <w:marTop w:val="0"/>
      <w:marBottom w:val="0"/>
      <w:divBdr>
        <w:top w:val="none" w:sz="0" w:space="0" w:color="auto"/>
        <w:left w:val="none" w:sz="0" w:space="0" w:color="auto"/>
        <w:bottom w:val="none" w:sz="0" w:space="0" w:color="auto"/>
        <w:right w:val="none" w:sz="0" w:space="0" w:color="auto"/>
      </w:divBdr>
    </w:div>
    <w:div w:id="1564870585">
      <w:bodyDiv w:val="1"/>
      <w:marLeft w:val="0"/>
      <w:marRight w:val="0"/>
      <w:marTop w:val="0"/>
      <w:marBottom w:val="0"/>
      <w:divBdr>
        <w:top w:val="none" w:sz="0" w:space="0" w:color="auto"/>
        <w:left w:val="none" w:sz="0" w:space="0" w:color="auto"/>
        <w:bottom w:val="none" w:sz="0" w:space="0" w:color="auto"/>
        <w:right w:val="none" w:sz="0" w:space="0" w:color="auto"/>
      </w:divBdr>
    </w:div>
    <w:div w:id="1588152403">
      <w:bodyDiv w:val="1"/>
      <w:marLeft w:val="0"/>
      <w:marRight w:val="0"/>
      <w:marTop w:val="0"/>
      <w:marBottom w:val="0"/>
      <w:divBdr>
        <w:top w:val="none" w:sz="0" w:space="0" w:color="auto"/>
        <w:left w:val="none" w:sz="0" w:space="0" w:color="auto"/>
        <w:bottom w:val="none" w:sz="0" w:space="0" w:color="auto"/>
        <w:right w:val="none" w:sz="0" w:space="0" w:color="auto"/>
      </w:divBdr>
    </w:div>
    <w:div w:id="1767535436">
      <w:bodyDiv w:val="1"/>
      <w:marLeft w:val="0"/>
      <w:marRight w:val="0"/>
      <w:marTop w:val="0"/>
      <w:marBottom w:val="0"/>
      <w:divBdr>
        <w:top w:val="none" w:sz="0" w:space="0" w:color="auto"/>
        <w:left w:val="none" w:sz="0" w:space="0" w:color="auto"/>
        <w:bottom w:val="none" w:sz="0" w:space="0" w:color="auto"/>
        <w:right w:val="none" w:sz="0" w:space="0" w:color="auto"/>
      </w:divBdr>
    </w:div>
    <w:div w:id="1906212590">
      <w:bodyDiv w:val="1"/>
      <w:marLeft w:val="0"/>
      <w:marRight w:val="0"/>
      <w:marTop w:val="0"/>
      <w:marBottom w:val="0"/>
      <w:divBdr>
        <w:top w:val="none" w:sz="0" w:space="0" w:color="auto"/>
        <w:left w:val="none" w:sz="0" w:space="0" w:color="auto"/>
        <w:bottom w:val="none" w:sz="0" w:space="0" w:color="auto"/>
        <w:right w:val="none" w:sz="0" w:space="0" w:color="auto"/>
      </w:divBdr>
    </w:div>
    <w:div w:id="2064281835">
      <w:bodyDiv w:val="1"/>
      <w:marLeft w:val="0"/>
      <w:marRight w:val="0"/>
      <w:marTop w:val="0"/>
      <w:marBottom w:val="0"/>
      <w:divBdr>
        <w:top w:val="none" w:sz="0" w:space="0" w:color="auto"/>
        <w:left w:val="none" w:sz="0" w:space="0" w:color="auto"/>
        <w:bottom w:val="none" w:sz="0" w:space="0" w:color="auto"/>
        <w:right w:val="none" w:sz="0" w:space="0" w:color="auto"/>
      </w:divBdr>
    </w:div>
    <w:div w:id="2073263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RAN.R-project.org/package=emmeans"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repository.rothamsted.ac.uk/" TargetMode="Externa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ordnancesurvey.co.uk/business-and-government/products/os-open-roads.html"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R-project.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4C4CA7185597D4EAA3E22B4F195A9BF" ma:contentTypeVersion="14" ma:contentTypeDescription="Create a new document." ma:contentTypeScope="" ma:versionID="73552a972d7ed6d1f096559dd273e149">
  <xsd:schema xmlns:xsd="http://www.w3.org/2001/XMLSchema" xmlns:xs="http://www.w3.org/2001/XMLSchema" xmlns:p="http://schemas.microsoft.com/office/2006/metadata/properties" xmlns:ns3="2b594e83-da8e-45b8-8868-84437f7d1152" xmlns:ns4="1dc5afcd-2340-47a3-95b2-5d9a2428b8d7" targetNamespace="http://schemas.microsoft.com/office/2006/metadata/properties" ma:root="true" ma:fieldsID="57099a94d2fdab724c898547f526b66a" ns3:_="" ns4:_="">
    <xsd:import namespace="2b594e83-da8e-45b8-8868-84437f7d1152"/>
    <xsd:import namespace="1dc5afcd-2340-47a3-95b2-5d9a2428b8d7"/>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4:SharedWithUsers" minOccurs="0"/>
                <xsd:element ref="ns4:SharedWithDetails" minOccurs="0"/>
                <xsd:element ref="ns4:SharingHintHash"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b594e83-da8e-45b8-8868-84437f7d1152"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dc5afcd-2340-47a3-95b2-5d9a2428b8d7"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85CD987-CE53-4BC6-BE0A-C0607205F966}">
  <ds:schemaRefs>
    <ds:schemaRef ds:uri="http://schemas.microsoft.com/sharepoint/v3/contenttype/forms"/>
  </ds:schemaRefs>
</ds:datastoreItem>
</file>

<file path=customXml/itemProps2.xml><?xml version="1.0" encoding="utf-8"?>
<ds:datastoreItem xmlns:ds="http://schemas.openxmlformats.org/officeDocument/2006/customXml" ds:itemID="{A7F5F33F-52C5-4D57-A1CB-A7AF13492171}">
  <ds:schemaRefs>
    <ds:schemaRef ds:uri="http://schemas.openxmlformats.org/officeDocument/2006/bibliography"/>
  </ds:schemaRefs>
</ds:datastoreItem>
</file>

<file path=customXml/itemProps3.xml><?xml version="1.0" encoding="utf-8"?>
<ds:datastoreItem xmlns:ds="http://schemas.openxmlformats.org/officeDocument/2006/customXml" ds:itemID="{80CCBA7D-7AF0-4AE3-8B7B-19692E02B7C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61673E9-83F5-45A6-A7A1-FC0F87D40A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b594e83-da8e-45b8-8868-84437f7d1152"/>
    <ds:schemaRef ds:uri="1dc5afcd-2340-47a3-95b2-5d9a2428b8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31</Pages>
  <Words>22990</Words>
  <Characters>131046</Characters>
  <Application>Microsoft Office Word</Application>
  <DocSecurity>0</DocSecurity>
  <Lines>1092</Lines>
  <Paragraphs>307</Paragraphs>
  <ScaleCrop>false</ScaleCrop>
  <HeadingPairs>
    <vt:vector size="2" baseType="variant">
      <vt:variant>
        <vt:lpstr>Title</vt:lpstr>
      </vt:variant>
      <vt:variant>
        <vt:i4>1</vt:i4>
      </vt:variant>
    </vt:vector>
  </HeadingPairs>
  <TitlesOfParts>
    <vt:vector size="1" baseType="lpstr">
      <vt:lpstr/>
    </vt:vector>
  </TitlesOfParts>
  <Company>Rothamsted Research</Company>
  <LinksUpToDate>false</LinksUpToDate>
  <CharactersWithSpaces>153729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 Blumgart</dc:creator>
  <cp:keywords/>
  <dc:description/>
  <cp:lastModifiedBy>Dan Blumgart</cp:lastModifiedBy>
  <cp:revision>23</cp:revision>
  <dcterms:created xsi:type="dcterms:W3CDTF">2022-03-25T18:41:00Z</dcterms:created>
  <dcterms:modified xsi:type="dcterms:W3CDTF">2022-04-08T15:52:00Z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0x01010034C4CA7185597D4EAA3E22B4F195A9BF</vt:lpwstr>
  </property>
</Properties>
</file>